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F3A31" w14:textId="18E08D68" w:rsidR="002F4133" w:rsidRDefault="00A52386" w:rsidP="002F4133">
      <w:pPr>
        <w:pStyle w:val="Title"/>
      </w:pPr>
      <w:r>
        <w:t xml:space="preserve">Proposal for the </w:t>
      </w:r>
      <w:r w:rsidR="002F4133">
        <w:t>Work Programme 202</w:t>
      </w:r>
      <w:r w:rsidR="00247A06">
        <w:t>3</w:t>
      </w:r>
      <w:r w:rsidR="002F4133">
        <w:t>-202</w:t>
      </w:r>
      <w:r w:rsidR="00247A06">
        <w:t>7</w:t>
      </w:r>
      <w:r w:rsidR="002F4133">
        <w:t xml:space="preserve"> for IALA ENAV WG</w:t>
      </w:r>
      <w:r w:rsidR="00710CEE">
        <w:t>3</w:t>
      </w:r>
      <w:r w:rsidR="00485556">
        <w:t xml:space="preserve"> - Digital Communication Systems</w:t>
      </w:r>
    </w:p>
    <w:p w14:paraId="2B25987F" w14:textId="33E2F37E" w:rsidR="00E638AB" w:rsidRDefault="00E638AB" w:rsidP="00E638AB">
      <w:pPr>
        <w:pStyle w:val="Heading1"/>
      </w:pPr>
      <w:r>
        <w:t>Overview</w:t>
      </w:r>
    </w:p>
    <w:p w14:paraId="65F9E7D2" w14:textId="0CEEE06E" w:rsidR="00E638AB" w:rsidRDefault="009C1118" w:rsidP="007F74C1">
      <w:r>
        <w:t>The following major topics are part of the responsibility WG3 takes in the future work program:</w:t>
      </w:r>
    </w:p>
    <w:p w14:paraId="50F5B006" w14:textId="77777777" w:rsidR="009C1118" w:rsidRDefault="009C1118" w:rsidP="007F74C1"/>
    <w:p w14:paraId="7EFF337C" w14:textId="6F03F47D" w:rsidR="009C1118" w:rsidRDefault="009C1118" w:rsidP="009C1118">
      <w:pPr>
        <w:pStyle w:val="ListParagraph"/>
        <w:numPr>
          <w:ilvl w:val="0"/>
          <w:numId w:val="40"/>
        </w:numPr>
      </w:pPr>
      <w:r>
        <w:t xml:space="preserve">Develop necessary changes to ITU-R M.1371 AIS through liaisons with </w:t>
      </w:r>
      <w:r w:rsidR="000E1B5F">
        <w:t xml:space="preserve">IMO, IEC and </w:t>
      </w:r>
      <w:proofErr w:type="gramStart"/>
      <w:r>
        <w:t>ITU</w:t>
      </w:r>
      <w:r w:rsidR="005D2F8F">
        <w:t>;</w:t>
      </w:r>
      <w:proofErr w:type="gramEnd"/>
      <w:r w:rsidR="005D2F8F">
        <w:t xml:space="preserve"> Example Topics:</w:t>
      </w:r>
    </w:p>
    <w:p w14:paraId="7CAA52EF" w14:textId="150D58A7" w:rsidR="005D2F8F" w:rsidRDefault="005D2F8F" w:rsidP="005D2F8F">
      <w:pPr>
        <w:pStyle w:val="ListParagraph"/>
        <w:numPr>
          <w:ilvl w:val="1"/>
          <w:numId w:val="40"/>
        </w:numPr>
      </w:pPr>
      <w:r>
        <w:t xml:space="preserve">Improve AIS </w:t>
      </w:r>
      <w:r w:rsidR="007B1880">
        <w:t xml:space="preserve">operability, </w:t>
      </w:r>
      <w:r>
        <w:t>security</w:t>
      </w:r>
      <w:r w:rsidR="00DE74EA">
        <w:t xml:space="preserve">, </w:t>
      </w:r>
      <w:proofErr w:type="gramStart"/>
      <w:r w:rsidR="00DE74EA">
        <w:t>integrity</w:t>
      </w:r>
      <w:proofErr w:type="gramEnd"/>
      <w:r w:rsidR="00DE74EA">
        <w:t xml:space="preserve"> and reliability</w:t>
      </w:r>
      <w:r w:rsidR="007B1880">
        <w:t xml:space="preserve"> for all actors</w:t>
      </w:r>
      <w:r w:rsidR="00DC314F">
        <w:t>.</w:t>
      </w:r>
    </w:p>
    <w:p w14:paraId="35F178C3" w14:textId="2A359E39" w:rsidR="009C1118" w:rsidRDefault="009C1118" w:rsidP="009C1118">
      <w:pPr>
        <w:pStyle w:val="ListParagraph"/>
        <w:numPr>
          <w:ilvl w:val="0"/>
          <w:numId w:val="40"/>
        </w:numPr>
      </w:pPr>
      <w:r>
        <w:t xml:space="preserve">Develop necessary changes to ITU-R M.2092 VDES through liaisons with </w:t>
      </w:r>
      <w:r w:rsidR="00765193">
        <w:t xml:space="preserve">IMO, IEC and </w:t>
      </w:r>
      <w:proofErr w:type="gramStart"/>
      <w:r>
        <w:t>ITU</w:t>
      </w:r>
      <w:r w:rsidR="00765193">
        <w:t>;</w:t>
      </w:r>
      <w:proofErr w:type="gramEnd"/>
      <w:r>
        <w:t xml:space="preserve"> </w:t>
      </w:r>
      <w:r w:rsidR="005D2F8F">
        <w:t>Example Topics:</w:t>
      </w:r>
    </w:p>
    <w:p w14:paraId="0EF7D248" w14:textId="67025716" w:rsidR="005D2F8F" w:rsidRDefault="005D2F8F" w:rsidP="005D2F8F">
      <w:pPr>
        <w:pStyle w:val="ListParagraph"/>
        <w:numPr>
          <w:ilvl w:val="1"/>
          <w:numId w:val="40"/>
        </w:numPr>
      </w:pPr>
      <w:r>
        <w:t xml:space="preserve">Identify </w:t>
      </w:r>
      <w:r w:rsidR="00765193">
        <w:t>required clarification</w:t>
      </w:r>
      <w:r>
        <w:t xml:space="preserve"> and potential improvements for VDES from the workgroup’s experience</w:t>
      </w:r>
    </w:p>
    <w:p w14:paraId="3423A77D" w14:textId="5F9C9502" w:rsidR="00D81FC1" w:rsidRDefault="005D2F8F" w:rsidP="00D81FC1">
      <w:pPr>
        <w:pStyle w:val="ListParagraph"/>
        <w:numPr>
          <w:ilvl w:val="1"/>
          <w:numId w:val="40"/>
        </w:numPr>
      </w:pPr>
      <w:r>
        <w:t xml:space="preserve">Revise VDES for identified </w:t>
      </w:r>
      <w:r w:rsidR="00FD1FE6">
        <w:t xml:space="preserve">items </w:t>
      </w:r>
      <w:r>
        <w:t xml:space="preserve">during development and test of </w:t>
      </w:r>
      <w:r w:rsidR="00FD1FE6">
        <w:t>equipment</w:t>
      </w:r>
      <w:r w:rsidR="00DC314F">
        <w:t>.</w:t>
      </w:r>
    </w:p>
    <w:p w14:paraId="4A29BC2D" w14:textId="2852A11D" w:rsidR="00EB7D7A" w:rsidRDefault="00EB7D7A" w:rsidP="009C1118">
      <w:pPr>
        <w:pStyle w:val="ListParagraph"/>
        <w:numPr>
          <w:ilvl w:val="0"/>
          <w:numId w:val="40"/>
        </w:numPr>
      </w:pPr>
      <w:r>
        <w:t xml:space="preserve">Create/maintain </w:t>
      </w:r>
      <w:r w:rsidR="000E1B5F">
        <w:t>IALA standards, recommendations</w:t>
      </w:r>
      <w:r w:rsidR="00DC314F">
        <w:t>,</w:t>
      </w:r>
      <w:r w:rsidR="000E1B5F">
        <w:t xml:space="preserve"> and </w:t>
      </w:r>
      <w:r>
        <w:t>guidelines on the implementation of e-Navigation services through VDES</w:t>
      </w:r>
      <w:r w:rsidR="0088553C">
        <w:t xml:space="preserve">; </w:t>
      </w:r>
      <w:r w:rsidR="000E1B5F">
        <w:br/>
      </w:r>
      <w:r w:rsidR="0088553C">
        <w:t>Example Topics:</w:t>
      </w:r>
    </w:p>
    <w:p w14:paraId="50E86511" w14:textId="6E2369BE" w:rsidR="0088553C" w:rsidRDefault="0088553C" w:rsidP="0088553C">
      <w:pPr>
        <w:pStyle w:val="ListParagraph"/>
        <w:numPr>
          <w:ilvl w:val="1"/>
          <w:numId w:val="40"/>
        </w:numPr>
      </w:pPr>
      <w:r>
        <w:t xml:space="preserve">Creation of guidelines on shore, </w:t>
      </w:r>
      <w:r w:rsidR="00DC314F">
        <w:t>satellite,</w:t>
      </w:r>
      <w:r>
        <w:t xml:space="preserve"> and ship infrastructure</w:t>
      </w:r>
      <w:r w:rsidR="00DC314F">
        <w:t>.</w:t>
      </w:r>
    </w:p>
    <w:p w14:paraId="761971D7" w14:textId="04FBA82F" w:rsidR="009C1118" w:rsidRDefault="00EB7D7A" w:rsidP="00EB7D7A">
      <w:pPr>
        <w:pStyle w:val="ListParagraph"/>
        <w:numPr>
          <w:ilvl w:val="0"/>
          <w:numId w:val="40"/>
        </w:numPr>
      </w:pPr>
      <w:r>
        <w:t>Discuss status updates from AIS and VDES experiences in test beds</w:t>
      </w:r>
      <w:r w:rsidR="00A15E24">
        <w:t>, development and infrastructure deployment</w:t>
      </w:r>
      <w:r>
        <w:t xml:space="preserve"> and develop solutions to problems seen</w:t>
      </w:r>
      <w:r w:rsidR="00DC314F">
        <w:t>.</w:t>
      </w:r>
    </w:p>
    <w:p w14:paraId="1C673DD8" w14:textId="6B9F11AB" w:rsidR="00A15E24" w:rsidRDefault="00A15E24" w:rsidP="00EB7D7A">
      <w:pPr>
        <w:pStyle w:val="ListParagraph"/>
        <w:numPr>
          <w:ilvl w:val="0"/>
          <w:numId w:val="40"/>
        </w:numPr>
      </w:pPr>
      <w:r>
        <w:t>Liaise with other committees and organisations supporting the development and the implementation of VDES R-mode</w:t>
      </w:r>
      <w:r w:rsidR="001C5865">
        <w:t xml:space="preserve"> into ITU and IMO</w:t>
      </w:r>
      <w:r w:rsidR="00DC314F">
        <w:t>.</w:t>
      </w:r>
    </w:p>
    <w:p w14:paraId="5075BF03" w14:textId="43F51FFE" w:rsidR="00A133E7" w:rsidRDefault="00A133E7" w:rsidP="00EB7D7A">
      <w:pPr>
        <w:pStyle w:val="ListParagraph"/>
        <w:numPr>
          <w:ilvl w:val="0"/>
          <w:numId w:val="40"/>
        </w:numPr>
      </w:pPr>
      <w:r>
        <w:t xml:space="preserve">Consider writing IALA guidelines for new maturing technologies, such as, </w:t>
      </w:r>
      <w:proofErr w:type="spellStart"/>
      <w:r>
        <w:t>e.g</w:t>
      </w:r>
      <w:proofErr w:type="spellEnd"/>
      <w:r>
        <w:t xml:space="preserve"> NAVDAT, ACS digital voice.</w:t>
      </w:r>
    </w:p>
    <w:p w14:paraId="7CDBB5D3" w14:textId="77777777" w:rsidR="00E638AB" w:rsidRDefault="00E638AB" w:rsidP="007F74C1"/>
    <w:p w14:paraId="38763EB5" w14:textId="2553F5EB" w:rsidR="00E638AB" w:rsidRDefault="00E638AB" w:rsidP="00E638AB">
      <w:pPr>
        <w:pStyle w:val="Heading1"/>
      </w:pPr>
      <w:r>
        <w:t>Existing Tasks</w:t>
      </w:r>
    </w:p>
    <w:p w14:paraId="486CEBCF" w14:textId="77777777" w:rsidR="002F4133" w:rsidRDefault="002F4133" w:rsidP="007F74C1">
      <w:r>
        <w:t>This section discusses the tasks from previous sessions, that will be continued in 2022-2026.</w:t>
      </w:r>
    </w:p>
    <w:p w14:paraId="18B45BF7" w14:textId="77777777" w:rsidR="002F4133" w:rsidRDefault="002F4133" w:rsidP="007F74C1"/>
    <w:p w14:paraId="4F54D7D3" w14:textId="0A6CFB95" w:rsidR="003A3482" w:rsidRDefault="003A3482" w:rsidP="007F74C1">
      <w:r>
        <w:t>The following existing</w:t>
      </w:r>
      <w:r w:rsidR="00FA351C">
        <w:t xml:space="preserve"> Tasks </w:t>
      </w:r>
      <w:r>
        <w:t>will</w:t>
      </w:r>
      <w:r w:rsidR="00FA351C">
        <w:t xml:space="preserve"> </w:t>
      </w:r>
      <w:r w:rsidR="00FF726E">
        <w:t>be continued</w:t>
      </w:r>
      <w:r w:rsidR="00640A24">
        <w:t xml:space="preserve"> (source: the e-Nav task sheet as of 2021-03-17)</w:t>
      </w:r>
      <w:r w:rsidR="00FA351C">
        <w:t>:</w:t>
      </w:r>
    </w:p>
    <w:p w14:paraId="066B8D4E" w14:textId="77777777" w:rsidR="00FA351C" w:rsidRDefault="00FA351C" w:rsidP="007F74C1"/>
    <w:p w14:paraId="531EDE3F" w14:textId="1B5D92E2" w:rsidR="003A3482" w:rsidRDefault="0017498A" w:rsidP="007F74C1">
      <w:r>
        <w:rPr>
          <w:noProof/>
          <w:lang w:val="de-DE" w:eastAsia="de-DE"/>
        </w:rPr>
        <mc:AlternateContent>
          <mc:Choice Requires="wps">
            <w:drawing>
              <wp:anchor distT="0" distB="0" distL="114300" distR="114300" simplePos="0" relativeHeight="251879424" behindDoc="0" locked="0" layoutInCell="1" allowOverlap="1" wp14:anchorId="134C1B17" wp14:editId="34EEE9B4">
                <wp:simplePos x="0" y="0"/>
                <wp:positionH relativeFrom="column">
                  <wp:posOffset>1484894</wp:posOffset>
                </wp:positionH>
                <wp:positionV relativeFrom="paragraph">
                  <wp:posOffset>3085393</wp:posOffset>
                </wp:positionV>
                <wp:extent cx="2453585" cy="0"/>
                <wp:effectExtent l="0" t="0" r="10795" b="12700"/>
                <wp:wrapNone/>
                <wp:docPr id="483" name="Straight Connector 483"/>
                <wp:cNvGraphicFramePr/>
                <a:graphic xmlns:a="http://schemas.openxmlformats.org/drawingml/2006/main">
                  <a:graphicData uri="http://schemas.microsoft.com/office/word/2010/wordprocessingShape">
                    <wps:wsp>
                      <wps:cNvCnPr/>
                      <wps:spPr>
                        <a:xfrm flipV="1">
                          <a:off x="0" y="0"/>
                          <a:ext cx="2453585"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CA714E" id="Straight Connector 483" o:spid="_x0000_s1026" style="position:absolute;flip:y;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6.9pt,242.95pt" to="310.1pt,242.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" strokecolor="red"/>
            </w:pict>
          </mc:Fallback>
        </mc:AlternateContent>
      </w:r>
      <w:r>
        <w:rPr>
          <w:noProof/>
          <w:lang w:val="de-DE" w:eastAsia="de-DE"/>
        </w:rPr>
        <mc:AlternateContent>
          <mc:Choice Requires="wps">
            <w:drawing>
              <wp:anchor distT="0" distB="0" distL="114300" distR="114300" simplePos="0" relativeHeight="251877376" behindDoc="0" locked="0" layoutInCell="1" allowOverlap="1" wp14:anchorId="0AB80B2A" wp14:editId="1D5B376F">
                <wp:simplePos x="0" y="0"/>
                <wp:positionH relativeFrom="column">
                  <wp:posOffset>1412240</wp:posOffset>
                </wp:positionH>
                <wp:positionV relativeFrom="paragraph">
                  <wp:posOffset>2920286</wp:posOffset>
                </wp:positionV>
                <wp:extent cx="2453585" cy="0"/>
                <wp:effectExtent l="0" t="0" r="10795" b="12700"/>
                <wp:wrapNone/>
                <wp:docPr id="482" name="Straight Connector 482"/>
                <wp:cNvGraphicFramePr/>
                <a:graphic xmlns:a="http://schemas.openxmlformats.org/drawingml/2006/main">
                  <a:graphicData uri="http://schemas.microsoft.com/office/word/2010/wordprocessingShape">
                    <wps:wsp>
                      <wps:cNvCnPr/>
                      <wps:spPr>
                        <a:xfrm flipV="1">
                          <a:off x="0" y="0"/>
                          <a:ext cx="2453585"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A63752" id="Straight Connector 482" o:spid="_x0000_s1026" style="position:absolute;flip:y;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2pt,229.95pt" to="304.4pt,229.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" strokecolor="red"/>
            </w:pict>
          </mc:Fallback>
        </mc:AlternateContent>
      </w:r>
      <w:r>
        <w:rPr>
          <w:noProof/>
          <w:lang w:val="de-DE" w:eastAsia="de-DE"/>
        </w:rPr>
        <mc:AlternateContent>
          <mc:Choice Requires="wps">
            <w:drawing>
              <wp:anchor distT="0" distB="0" distL="114300" distR="114300" simplePos="0" relativeHeight="251867136" behindDoc="0" locked="0" layoutInCell="1" allowOverlap="1" wp14:anchorId="1B3A3FAD" wp14:editId="5EA1FCB1">
                <wp:simplePos x="0" y="0"/>
                <wp:positionH relativeFrom="column">
                  <wp:posOffset>1407160</wp:posOffset>
                </wp:positionH>
                <wp:positionV relativeFrom="paragraph">
                  <wp:posOffset>2564686</wp:posOffset>
                </wp:positionV>
                <wp:extent cx="2453585" cy="0"/>
                <wp:effectExtent l="0" t="0" r="10795" b="12700"/>
                <wp:wrapNone/>
                <wp:docPr id="474" name="Straight Connector 474"/>
                <wp:cNvGraphicFramePr/>
                <a:graphic xmlns:a="http://schemas.openxmlformats.org/drawingml/2006/main">
                  <a:graphicData uri="http://schemas.microsoft.com/office/word/2010/wordprocessingShape">
                    <wps:wsp>
                      <wps:cNvCnPr/>
                      <wps:spPr>
                        <a:xfrm flipV="1">
                          <a:off x="0" y="0"/>
                          <a:ext cx="2453585"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8E5545" id="Straight Connector 474" o:spid="_x0000_s1026" style="position:absolute;flip:y;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8pt,201.95pt" to="304pt,201.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" strokecolor="red"/>
            </w:pict>
          </mc:Fallback>
        </mc:AlternateContent>
      </w:r>
      <w:r w:rsidR="00BA5560">
        <w:rPr>
          <w:noProof/>
          <w:lang w:val="de-DE" w:eastAsia="de-DE"/>
        </w:rPr>
        <mc:AlternateContent>
          <mc:Choice Requires="wps">
            <w:drawing>
              <wp:anchor distT="0" distB="0" distL="114300" distR="114300" simplePos="0" relativeHeight="251856896" behindDoc="0" locked="0" layoutInCell="1" allowOverlap="1" wp14:anchorId="74CD4623" wp14:editId="2DD261E6">
                <wp:simplePos x="0" y="0"/>
                <wp:positionH relativeFrom="column">
                  <wp:posOffset>1411340</wp:posOffset>
                </wp:positionH>
                <wp:positionV relativeFrom="paragraph">
                  <wp:posOffset>1299424</wp:posOffset>
                </wp:positionV>
                <wp:extent cx="2453585" cy="0"/>
                <wp:effectExtent l="0" t="0" r="10795" b="12700"/>
                <wp:wrapNone/>
                <wp:docPr id="20" name="Straight Connector 20"/>
                <wp:cNvGraphicFramePr/>
                <a:graphic xmlns:a="http://schemas.openxmlformats.org/drawingml/2006/main">
                  <a:graphicData uri="http://schemas.microsoft.com/office/word/2010/wordprocessingShape">
                    <wps:wsp>
                      <wps:cNvCnPr/>
                      <wps:spPr>
                        <a:xfrm flipV="1">
                          <a:off x="0" y="0"/>
                          <a:ext cx="2453585"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DFE6A5" id="Straight Connector 20" o:spid="_x0000_s1026" style="position:absolute;flip:y;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15pt,102.3pt" to="304.35pt,102.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" strokecolor="red"/>
            </w:pict>
          </mc:Fallback>
        </mc:AlternateContent>
      </w:r>
      <w:r w:rsidR="00D02709">
        <w:rPr>
          <w:noProof/>
          <w:lang w:val="de-DE" w:eastAsia="de-DE"/>
        </w:rPr>
        <mc:AlternateContent>
          <mc:Choice Requires="wps">
            <w:drawing>
              <wp:anchor distT="0" distB="0" distL="114300" distR="114300" simplePos="0" relativeHeight="251854848" behindDoc="0" locked="0" layoutInCell="1" allowOverlap="1" wp14:anchorId="186715F7" wp14:editId="6B2B705A">
                <wp:simplePos x="0" y="0"/>
                <wp:positionH relativeFrom="column">
                  <wp:posOffset>2196465</wp:posOffset>
                </wp:positionH>
                <wp:positionV relativeFrom="paragraph">
                  <wp:posOffset>402816</wp:posOffset>
                </wp:positionV>
                <wp:extent cx="474248" cy="18598"/>
                <wp:effectExtent l="0" t="0" r="21590" b="19685"/>
                <wp:wrapNone/>
                <wp:docPr id="19" name="Straight Connector 19"/>
                <wp:cNvGraphicFramePr/>
                <a:graphic xmlns:a="http://schemas.openxmlformats.org/drawingml/2006/main">
                  <a:graphicData uri="http://schemas.microsoft.com/office/word/2010/wordprocessingShape">
                    <wps:wsp>
                      <wps:cNvCnPr/>
                      <wps:spPr>
                        <a:xfrm flipV="1">
                          <a:off x="0" y="0"/>
                          <a:ext cx="474248" cy="18598"/>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371F79" id="Straight Connector 19" o:spid="_x0000_s1026" style="position:absolute;flip:y;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95pt,31.7pt" to="210.3pt,33.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" strokecolor="red"/>
            </w:pict>
          </mc:Fallback>
        </mc:AlternateContent>
      </w:r>
      <w:r w:rsidR="00EB7D7A" w:rsidRPr="00EB7D7A">
        <w:rPr>
          <w:noProof/>
          <w:lang w:val="de-DE" w:eastAsia="de-DE"/>
        </w:rPr>
        <w:drawing>
          <wp:inline distT="0" distB="0" distL="0" distR="0" wp14:anchorId="1918DB3A" wp14:editId="69DB00E5">
            <wp:extent cx="6123909" cy="3241554"/>
            <wp:effectExtent l="0" t="0" r="0" b="0"/>
            <wp:docPr id="2" name="Picture 2"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with medium confidence"/>
                    <pic:cNvPicPr/>
                  </pic:nvPicPr>
                  <pic:blipFill>
                    <a:blip r:embed="rId11"/>
                    <a:stretch>
                      <a:fillRect/>
                    </a:stretch>
                  </pic:blipFill>
                  <pic:spPr>
                    <a:xfrm>
                      <a:off x="0" y="0"/>
                      <a:ext cx="6151180" cy="3255989"/>
                    </a:xfrm>
                    <a:prstGeom prst="rect">
                      <a:avLst/>
                    </a:prstGeom>
                  </pic:spPr>
                </pic:pic>
              </a:graphicData>
            </a:graphic>
          </wp:inline>
        </w:drawing>
      </w:r>
    </w:p>
    <w:p w14:paraId="609C5BD6" w14:textId="61B495F1" w:rsidR="005B391F" w:rsidRDefault="00E638AB" w:rsidP="00E638AB">
      <w:pPr>
        <w:pStyle w:val="Heading1"/>
      </w:pPr>
      <w:r>
        <w:t>New Tasks</w:t>
      </w:r>
      <w:r w:rsidR="00C30053">
        <w:t xml:space="preserve"> </w:t>
      </w:r>
      <w:r>
        <w:t>/ Tasks that have not been Started</w:t>
      </w:r>
    </w:p>
    <w:p w14:paraId="1EB99300" w14:textId="7F764EB8" w:rsidR="00FA351C" w:rsidRDefault="005B391F" w:rsidP="007F74C1">
      <w:r>
        <w:t xml:space="preserve">Work on the following </w:t>
      </w:r>
      <w:r w:rsidR="00E638AB">
        <w:t xml:space="preserve">new </w:t>
      </w:r>
      <w:r>
        <w:t xml:space="preserve">tasks </w:t>
      </w:r>
      <w:r w:rsidR="00D91A16">
        <w:t>is proposed to</w:t>
      </w:r>
      <w:r>
        <w:t xml:space="preserve"> be established:</w:t>
      </w:r>
    </w:p>
    <w:p w14:paraId="51460BB7" w14:textId="7193EEF1" w:rsidR="00B47187" w:rsidRDefault="00B47187" w:rsidP="007F74C1"/>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EA0480" w:rsidRPr="00696A73" w14:paraId="7E0BB6D5" w14:textId="77777777" w:rsidTr="00EA0480">
        <w:trPr>
          <w:cantSplit/>
          <w:trHeight w:val="416"/>
          <w:tblHeader/>
        </w:trPr>
        <w:tc>
          <w:tcPr>
            <w:tcW w:w="9606" w:type="dxa"/>
            <w:gridSpan w:val="4"/>
            <w:shd w:val="clear" w:color="auto" w:fill="DDD9C3"/>
            <w:vAlign w:val="center"/>
          </w:tcPr>
          <w:p w14:paraId="3B45C10C" w14:textId="0BB5F609" w:rsidR="00EA0480" w:rsidRPr="00696A73"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ENAV Committee </w:t>
            </w:r>
            <w:r w:rsidRPr="00696A73">
              <w:rPr>
                <w:b/>
                <w:bCs/>
                <w:iCs/>
                <w:snapToGrid w:val="0"/>
              </w:rPr>
              <w:t>Work Programme</w:t>
            </w:r>
            <w:r>
              <w:rPr>
                <w:b/>
                <w:bCs/>
                <w:iCs/>
                <w:snapToGrid w:val="0"/>
              </w:rPr>
              <w:t xml:space="preserve"> 202</w:t>
            </w:r>
            <w:r w:rsidR="00247A06">
              <w:rPr>
                <w:b/>
                <w:bCs/>
                <w:iCs/>
                <w:snapToGrid w:val="0"/>
              </w:rPr>
              <w:t>3</w:t>
            </w:r>
            <w:r w:rsidRPr="00696A73">
              <w:rPr>
                <w:b/>
                <w:bCs/>
                <w:iCs/>
                <w:snapToGrid w:val="0"/>
              </w:rPr>
              <w:t>-</w:t>
            </w:r>
            <w:r>
              <w:rPr>
                <w:b/>
                <w:bCs/>
                <w:iCs/>
                <w:snapToGrid w:val="0"/>
              </w:rPr>
              <w:t>202</w:t>
            </w:r>
            <w:r w:rsidR="00247A06">
              <w:rPr>
                <w:b/>
                <w:bCs/>
                <w:iCs/>
                <w:snapToGrid w:val="0"/>
              </w:rPr>
              <w:t>7</w:t>
            </w:r>
          </w:p>
        </w:tc>
      </w:tr>
      <w:tr w:rsidR="00EA0480" w:rsidRPr="00BF71F7" w14:paraId="23C41203" w14:textId="77777777" w:rsidTr="00EA0480">
        <w:trPr>
          <w:cantSplit/>
          <w:trHeight w:val="428"/>
        </w:trPr>
        <w:tc>
          <w:tcPr>
            <w:tcW w:w="2376" w:type="dxa"/>
            <w:shd w:val="clear" w:color="auto" w:fill="auto"/>
          </w:tcPr>
          <w:p w14:paraId="2272028A" w14:textId="77777777" w:rsidR="00EA0480" w:rsidRPr="00EF159C" w:rsidRDefault="00EA0480"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sz w:val="20"/>
                <w:szCs w:val="20"/>
              </w:rPr>
              <w:t>Standard</w:t>
            </w:r>
          </w:p>
        </w:tc>
        <w:tc>
          <w:tcPr>
            <w:tcW w:w="7230" w:type="dxa"/>
            <w:gridSpan w:val="3"/>
            <w:shd w:val="clear" w:color="auto" w:fill="auto"/>
          </w:tcPr>
          <w:p w14:paraId="0AD83709" w14:textId="29C77E15" w:rsidR="00EA0480" w:rsidRPr="00EF159C" w:rsidRDefault="000F70F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rStyle w:val="Strong"/>
                <w:color w:val="212529"/>
                <w:sz w:val="20"/>
                <w:szCs w:val="20"/>
              </w:rPr>
              <w:t>S1060</w:t>
            </w:r>
          </w:p>
        </w:tc>
      </w:tr>
      <w:tr w:rsidR="00EA0480" w:rsidRPr="00BF71F7" w14:paraId="4952861C" w14:textId="77777777" w:rsidTr="00EA0480">
        <w:trPr>
          <w:cantSplit/>
          <w:trHeight w:val="491"/>
        </w:trPr>
        <w:tc>
          <w:tcPr>
            <w:tcW w:w="2376" w:type="dxa"/>
            <w:shd w:val="clear" w:color="auto" w:fill="auto"/>
          </w:tcPr>
          <w:p w14:paraId="33F3CA58" w14:textId="77777777" w:rsidR="00EA0480" w:rsidRPr="00EF159C" w:rsidRDefault="00EA0480"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sz w:val="20"/>
                <w:szCs w:val="20"/>
              </w:rPr>
              <w:t>Topic Area</w:t>
            </w:r>
          </w:p>
        </w:tc>
        <w:tc>
          <w:tcPr>
            <w:tcW w:w="7230" w:type="dxa"/>
            <w:gridSpan w:val="3"/>
            <w:shd w:val="clear" w:color="auto" w:fill="auto"/>
          </w:tcPr>
          <w:p w14:paraId="2AA64FDC" w14:textId="77777777"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rFonts w:cs="Arial"/>
                <w:color w:val="212529"/>
              </w:rPr>
              <w:t>Digital Communication System</w:t>
            </w:r>
          </w:p>
        </w:tc>
      </w:tr>
      <w:tr w:rsidR="00EA0480" w:rsidRPr="00BF71F7" w14:paraId="0898CF23" w14:textId="77777777" w:rsidTr="00EA0480">
        <w:trPr>
          <w:cantSplit/>
          <w:trHeight w:val="463"/>
        </w:trPr>
        <w:tc>
          <w:tcPr>
            <w:tcW w:w="2376" w:type="dxa"/>
            <w:shd w:val="clear" w:color="auto" w:fill="auto"/>
          </w:tcPr>
          <w:p w14:paraId="7DEFBC2E" w14:textId="77777777" w:rsidR="00EA0480" w:rsidRPr="00EF159C" w:rsidRDefault="00EA0480"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Task</w:t>
            </w:r>
          </w:p>
        </w:tc>
        <w:tc>
          <w:tcPr>
            <w:tcW w:w="7230" w:type="dxa"/>
            <w:gridSpan w:val="3"/>
            <w:shd w:val="clear" w:color="auto" w:fill="auto"/>
          </w:tcPr>
          <w:p w14:paraId="71133302" w14:textId="0D356314"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rFonts w:cs="Arial"/>
                <w:snapToGrid w:val="0"/>
                <w:kern w:val="28"/>
                <w:sz w:val="20"/>
                <w:szCs w:val="20"/>
              </w:rPr>
              <w:t xml:space="preserve">Develop a </w:t>
            </w:r>
            <w:r w:rsidRPr="00EF159C">
              <w:rPr>
                <w:rFonts w:cs="Arial"/>
                <w:snapToGrid w:val="0"/>
                <w:kern w:val="28"/>
                <w:sz w:val="20"/>
                <w:szCs w:val="20"/>
              </w:rPr>
              <w:t xml:space="preserve">Guideline for </w:t>
            </w:r>
            <w:del w:id="0" w:author="IALA Meetings" w:date="2022-09-28T11:41:00Z">
              <w:r w:rsidDel="00DE731C">
                <w:rPr>
                  <w:rFonts w:cs="Arial" w:hint="eastAsia"/>
                  <w:snapToGrid w:val="0"/>
                  <w:kern w:val="28"/>
                  <w:sz w:val="20"/>
                  <w:szCs w:val="20"/>
                </w:rPr>
                <w:delText>AIS/</w:delText>
              </w:r>
            </w:del>
            <w:ins w:id="1" w:author="IALA Meetings" w:date="2022-09-28T11:41:00Z">
              <w:r w:rsidR="00DE731C">
                <w:rPr>
                  <w:rFonts w:cs="Arial"/>
                  <w:snapToGrid w:val="0"/>
                  <w:kern w:val="28"/>
                  <w:sz w:val="20"/>
                  <w:szCs w:val="20"/>
                </w:rPr>
                <w:t>.</w:t>
              </w:r>
            </w:ins>
            <w:r>
              <w:rPr>
                <w:rFonts w:cs="Arial" w:hint="eastAsia"/>
                <w:snapToGrid w:val="0"/>
                <w:kern w:val="28"/>
                <w:sz w:val="20"/>
                <w:szCs w:val="20"/>
              </w:rPr>
              <w:t xml:space="preserve">VDES </w:t>
            </w:r>
            <w:r>
              <w:rPr>
                <w:rFonts w:cs="Arial"/>
                <w:snapToGrid w:val="0"/>
                <w:kern w:val="28"/>
                <w:sz w:val="20"/>
                <w:szCs w:val="20"/>
              </w:rPr>
              <w:t>VDL</w:t>
            </w:r>
            <w:r>
              <w:rPr>
                <w:rFonts w:cs="Arial" w:hint="eastAsia"/>
                <w:sz w:val="20"/>
                <w:szCs w:val="20"/>
              </w:rPr>
              <w:t xml:space="preserve"> integrity monitoring</w:t>
            </w:r>
          </w:p>
        </w:tc>
      </w:tr>
      <w:tr w:rsidR="00EA0480" w:rsidRPr="00931B47" w14:paraId="04098729" w14:textId="77777777" w:rsidTr="00EA0480">
        <w:trPr>
          <w:cantSplit/>
          <w:trHeight w:val="466"/>
        </w:trPr>
        <w:tc>
          <w:tcPr>
            <w:tcW w:w="2376" w:type="dxa"/>
          </w:tcPr>
          <w:p w14:paraId="694F2B7B" w14:textId="77777777" w:rsidR="00EA0480" w:rsidRPr="00EF159C" w:rsidRDefault="00EA0480"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 xml:space="preserve">Objectives of the task </w:t>
            </w:r>
          </w:p>
        </w:tc>
        <w:tc>
          <w:tcPr>
            <w:tcW w:w="7230" w:type="dxa"/>
            <w:gridSpan w:val="3"/>
          </w:tcPr>
          <w:p w14:paraId="1D440F9D" w14:textId="77777777" w:rsidR="00EA0480" w:rsidRPr="00D57BAB"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EF159C">
              <w:rPr>
                <w:rFonts w:cs="Arial"/>
                <w:snapToGrid w:val="0"/>
                <w:kern w:val="28"/>
                <w:sz w:val="20"/>
                <w:szCs w:val="20"/>
              </w:rPr>
              <w:t xml:space="preserve">Provide references and advice for </w:t>
            </w:r>
            <w:r>
              <w:rPr>
                <w:rFonts w:cs="Arial"/>
                <w:snapToGrid w:val="0"/>
                <w:kern w:val="28"/>
                <w:sz w:val="20"/>
                <w:szCs w:val="20"/>
              </w:rPr>
              <w:t>authorities</w:t>
            </w:r>
            <w:r w:rsidRPr="00EF159C">
              <w:rPr>
                <w:rFonts w:cs="Arial"/>
                <w:snapToGrid w:val="0"/>
                <w:kern w:val="28"/>
                <w:sz w:val="20"/>
                <w:szCs w:val="20"/>
              </w:rPr>
              <w:t xml:space="preserve"> to</w:t>
            </w:r>
            <w:r>
              <w:rPr>
                <w:rFonts w:cs="Arial"/>
                <w:snapToGrid w:val="0"/>
                <w:kern w:val="28"/>
                <w:sz w:val="20"/>
                <w:szCs w:val="20"/>
              </w:rPr>
              <w:t xml:space="preserve"> monitor</w:t>
            </w:r>
            <w:r>
              <w:rPr>
                <w:rFonts w:cs="Arial" w:hint="eastAsia"/>
                <w:snapToGrid w:val="0"/>
                <w:kern w:val="28"/>
                <w:sz w:val="20"/>
                <w:szCs w:val="20"/>
              </w:rPr>
              <w:t xml:space="preserve"> the integrity of VDL</w:t>
            </w:r>
            <w:r>
              <w:rPr>
                <w:rFonts w:cs="Arial"/>
                <w:snapToGrid w:val="0"/>
                <w:kern w:val="28"/>
                <w:sz w:val="20"/>
                <w:szCs w:val="20"/>
              </w:rPr>
              <w:t>.</w:t>
            </w:r>
          </w:p>
          <w:p w14:paraId="5717AC29" w14:textId="1266D8EC" w:rsidR="00EA0480" w:rsidRDefault="00EA0480" w:rsidP="00EA0480">
            <w:pPr>
              <w:pStyle w:val="ListParagraph"/>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snapToGrid w:val="0"/>
                <w:kern w:val="28"/>
                <w:sz w:val="20"/>
                <w:szCs w:val="20"/>
              </w:rPr>
            </w:pPr>
            <w:r>
              <w:rPr>
                <w:snapToGrid w:val="0"/>
                <w:kern w:val="28"/>
                <w:sz w:val="20"/>
                <w:szCs w:val="20"/>
                <w:lang w:eastAsia="zh-CN"/>
              </w:rPr>
              <w:t xml:space="preserve">Internally, make </w:t>
            </w:r>
            <w:del w:id="2" w:author="IALA Meetings" w:date="2022-09-28T11:41:00Z">
              <w:r w:rsidDel="00DE731C">
                <w:rPr>
                  <w:rFonts w:hint="eastAsia"/>
                  <w:snapToGrid w:val="0"/>
                  <w:kern w:val="28"/>
                  <w:sz w:val="20"/>
                  <w:szCs w:val="20"/>
                  <w:lang w:eastAsia="zh-CN"/>
                </w:rPr>
                <w:delText>AIS/</w:delText>
              </w:r>
            </w:del>
            <w:ins w:id="3" w:author="IALA Meetings" w:date="2022-09-28T11:41:00Z">
              <w:r w:rsidR="00DE731C">
                <w:rPr>
                  <w:snapToGrid w:val="0"/>
                  <w:kern w:val="28"/>
                  <w:sz w:val="20"/>
                  <w:szCs w:val="20"/>
                  <w:lang w:eastAsia="zh-CN"/>
                </w:rPr>
                <w:t>.</w:t>
              </w:r>
            </w:ins>
            <w:r>
              <w:rPr>
                <w:rFonts w:hint="eastAsia"/>
                <w:snapToGrid w:val="0"/>
                <w:kern w:val="28"/>
                <w:sz w:val="20"/>
                <w:szCs w:val="20"/>
                <w:lang w:eastAsia="zh-CN"/>
              </w:rPr>
              <w:t>VDES VDL</w:t>
            </w:r>
            <w:r>
              <w:rPr>
                <w:snapToGrid w:val="0"/>
                <w:kern w:val="28"/>
                <w:sz w:val="20"/>
                <w:szCs w:val="20"/>
                <w:lang w:eastAsia="zh-CN"/>
              </w:rPr>
              <w:t xml:space="preserve"> operating normally.</w:t>
            </w:r>
          </w:p>
          <w:p w14:paraId="42348E97" w14:textId="77777777" w:rsidR="00EA0480" w:rsidRPr="00D57BAB" w:rsidRDefault="00EA0480" w:rsidP="00EA0480">
            <w:pPr>
              <w:pStyle w:val="ListParagraph"/>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hAnsi="Tahoma" w:cstheme="minorBidi"/>
                <w:bCs/>
                <w:iCs/>
                <w:snapToGrid w:val="0"/>
                <w:sz w:val="20"/>
                <w:szCs w:val="20"/>
                <w:lang w:val="en-US"/>
              </w:rPr>
            </w:pPr>
            <w:r w:rsidRPr="00D57BAB">
              <w:rPr>
                <w:snapToGrid w:val="0"/>
                <w:kern w:val="28"/>
                <w:sz w:val="20"/>
                <w:szCs w:val="20"/>
              </w:rPr>
              <w:t xml:space="preserve">Externally, </w:t>
            </w:r>
            <w:r>
              <w:rPr>
                <w:rFonts w:hint="eastAsia"/>
                <w:snapToGrid w:val="0"/>
                <w:kern w:val="28"/>
                <w:sz w:val="20"/>
                <w:szCs w:val="20"/>
                <w:lang w:eastAsia="zh-CN"/>
              </w:rPr>
              <w:t>specify the common services and functions of the AIS/VDES VDL monitoring system or platform</w:t>
            </w:r>
            <w:r>
              <w:rPr>
                <w:snapToGrid w:val="0"/>
                <w:kern w:val="28"/>
                <w:sz w:val="20"/>
                <w:szCs w:val="20"/>
              </w:rPr>
              <w:t>.</w:t>
            </w:r>
          </w:p>
          <w:p w14:paraId="754F0DB2" w14:textId="77777777" w:rsidR="00EA0480" w:rsidRPr="00D57BAB"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D57BAB">
              <w:rPr>
                <w:rFonts w:cs="Arial"/>
                <w:snapToGrid w:val="0"/>
                <w:kern w:val="28"/>
                <w:sz w:val="20"/>
                <w:szCs w:val="20"/>
              </w:rPr>
              <w:t>WG 3.</w:t>
            </w:r>
          </w:p>
          <w:p w14:paraId="74CD5382" w14:textId="77777777"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i/>
                <w:iCs/>
                <w:snapToGrid w:val="0"/>
                <w:sz w:val="16"/>
                <w:szCs w:val="16"/>
              </w:rPr>
            </w:pPr>
            <w:r w:rsidRPr="00EF159C">
              <w:rPr>
                <w:rFonts w:cs="Arial"/>
                <w:bCs/>
                <w:i/>
                <w:iCs/>
                <w:snapToGrid w:val="0"/>
                <w:sz w:val="20"/>
                <w:szCs w:val="20"/>
              </w:rPr>
              <w:t xml:space="preserve"> </w:t>
            </w:r>
            <w:r w:rsidRPr="00EF159C">
              <w:rPr>
                <w:rFonts w:cs="Arial"/>
                <w:bCs/>
                <w:i/>
                <w:iCs/>
                <w:snapToGrid w:val="0"/>
                <w:sz w:val="16"/>
                <w:szCs w:val="16"/>
              </w:rPr>
              <w:t>(Describe the objective/s of the task)</w:t>
            </w:r>
          </w:p>
        </w:tc>
      </w:tr>
      <w:tr w:rsidR="00EA0480" w:rsidRPr="00696A73" w14:paraId="741AA60B" w14:textId="77777777" w:rsidTr="00EA0480">
        <w:trPr>
          <w:cantSplit/>
          <w:trHeight w:val="402"/>
        </w:trPr>
        <w:tc>
          <w:tcPr>
            <w:tcW w:w="2376" w:type="dxa"/>
          </w:tcPr>
          <w:p w14:paraId="7C92D6C7" w14:textId="77777777" w:rsidR="00EA0480" w:rsidRPr="00EF159C" w:rsidRDefault="00EA0480"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Expected outcome</w:t>
            </w:r>
          </w:p>
        </w:tc>
        <w:tc>
          <w:tcPr>
            <w:tcW w:w="7230" w:type="dxa"/>
            <w:gridSpan w:val="3"/>
          </w:tcPr>
          <w:p w14:paraId="28469AE9" w14:textId="77777777"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EF159C">
              <w:rPr>
                <w:rFonts w:cs="Arial"/>
                <w:snapToGrid w:val="0"/>
                <w:kern w:val="28"/>
                <w:sz w:val="20"/>
                <w:szCs w:val="20"/>
              </w:rPr>
              <w:t>An IALA Guideline.</w:t>
            </w:r>
          </w:p>
          <w:p w14:paraId="37B1B7FC" w14:textId="2BAE46DB"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cs="Arial"/>
                <w:snapToGrid w:val="0"/>
                <w:kern w:val="28"/>
                <w:sz w:val="20"/>
                <w:szCs w:val="20"/>
              </w:rPr>
            </w:pPr>
            <w:r w:rsidRPr="009F0E72">
              <w:rPr>
                <w:rFonts w:cs="Arial"/>
                <w:snapToGrid w:val="0"/>
                <w:kern w:val="28"/>
                <w:sz w:val="20"/>
                <w:szCs w:val="20"/>
              </w:rPr>
              <w:t xml:space="preserve">In case of </w:t>
            </w:r>
            <w:r w:rsidRPr="009F0E72">
              <w:rPr>
                <w:rFonts w:cs="Arial" w:hint="eastAsia"/>
                <w:snapToGrid w:val="0"/>
                <w:kern w:val="28"/>
                <w:sz w:val="20"/>
                <w:szCs w:val="20"/>
              </w:rPr>
              <w:t xml:space="preserve">the </w:t>
            </w:r>
            <w:r w:rsidRPr="009F0E72">
              <w:rPr>
                <w:rFonts w:cs="Arial"/>
                <w:snapToGrid w:val="0"/>
                <w:kern w:val="28"/>
                <w:sz w:val="20"/>
                <w:szCs w:val="20"/>
              </w:rPr>
              <w:t>vulnerability</w:t>
            </w:r>
            <w:r w:rsidRPr="009F0E72">
              <w:rPr>
                <w:rFonts w:cs="Arial" w:hint="eastAsia"/>
                <w:snapToGrid w:val="0"/>
                <w:kern w:val="28"/>
                <w:sz w:val="20"/>
                <w:szCs w:val="20"/>
              </w:rPr>
              <w:t xml:space="preserve"> of </w:t>
            </w:r>
            <w:del w:id="4" w:author="IALA Meetings" w:date="2022-09-28T11:41:00Z">
              <w:r w:rsidRPr="009F0E72" w:rsidDel="00DE731C">
                <w:rPr>
                  <w:rFonts w:cs="Arial" w:hint="eastAsia"/>
                  <w:snapToGrid w:val="0"/>
                  <w:kern w:val="28"/>
                  <w:sz w:val="20"/>
                  <w:szCs w:val="20"/>
                </w:rPr>
                <w:delText>AIS/</w:delText>
              </w:r>
            </w:del>
            <w:ins w:id="5" w:author="IALA Meetings" w:date="2022-09-28T11:41:00Z">
              <w:r w:rsidR="00DE731C">
                <w:rPr>
                  <w:rFonts w:cs="Arial"/>
                  <w:snapToGrid w:val="0"/>
                  <w:kern w:val="28"/>
                  <w:sz w:val="20"/>
                  <w:szCs w:val="20"/>
                </w:rPr>
                <w:t>.</w:t>
              </w:r>
            </w:ins>
            <w:r w:rsidRPr="009F0E72">
              <w:rPr>
                <w:rFonts w:cs="Arial" w:hint="eastAsia"/>
                <w:snapToGrid w:val="0"/>
                <w:kern w:val="28"/>
                <w:sz w:val="20"/>
                <w:szCs w:val="20"/>
              </w:rPr>
              <w:t>VDES VDL</w:t>
            </w:r>
            <w:r w:rsidRPr="009F0E72">
              <w:rPr>
                <w:rFonts w:cs="Arial"/>
                <w:snapToGrid w:val="0"/>
                <w:kern w:val="28"/>
                <w:sz w:val="20"/>
                <w:szCs w:val="20"/>
              </w:rPr>
              <w:t xml:space="preserve">, </w:t>
            </w:r>
            <w:r w:rsidRPr="009F0E72">
              <w:rPr>
                <w:rFonts w:cs="Arial" w:hint="eastAsia"/>
                <w:snapToGrid w:val="0"/>
                <w:kern w:val="28"/>
                <w:sz w:val="20"/>
                <w:szCs w:val="20"/>
              </w:rPr>
              <w:t>relative authorities</w:t>
            </w:r>
            <w:r w:rsidRPr="009F0E72">
              <w:rPr>
                <w:rFonts w:cs="Arial"/>
                <w:snapToGrid w:val="0"/>
                <w:kern w:val="28"/>
                <w:sz w:val="20"/>
                <w:szCs w:val="20"/>
              </w:rPr>
              <w:t xml:space="preserve"> can respond quickly according to the guidelines, </w:t>
            </w:r>
            <w:proofErr w:type="gramStart"/>
            <w:r w:rsidRPr="009F0E72">
              <w:rPr>
                <w:rFonts w:cs="Arial"/>
                <w:snapToGrid w:val="0"/>
                <w:kern w:val="28"/>
                <w:sz w:val="20"/>
                <w:szCs w:val="20"/>
              </w:rPr>
              <w:t>in order to</w:t>
            </w:r>
            <w:proofErr w:type="gramEnd"/>
            <w:r w:rsidRPr="009F0E72">
              <w:rPr>
                <w:rFonts w:cs="Arial" w:hint="eastAsia"/>
                <w:snapToGrid w:val="0"/>
                <w:kern w:val="28"/>
                <w:sz w:val="20"/>
                <w:szCs w:val="20"/>
              </w:rPr>
              <w:t xml:space="preserve"> enhance </w:t>
            </w:r>
            <w:r w:rsidRPr="009F0E72">
              <w:rPr>
                <w:rFonts w:cs="Arial"/>
                <w:snapToGrid w:val="0"/>
                <w:kern w:val="28"/>
                <w:sz w:val="20"/>
                <w:szCs w:val="20"/>
              </w:rPr>
              <w:t>the</w:t>
            </w:r>
            <w:r w:rsidRPr="009F0E72">
              <w:rPr>
                <w:rFonts w:cs="Arial" w:hint="eastAsia"/>
                <w:snapToGrid w:val="0"/>
                <w:kern w:val="28"/>
                <w:sz w:val="20"/>
                <w:szCs w:val="20"/>
              </w:rPr>
              <w:t xml:space="preserve"> capability to protect the integrity of AIS channels and ensure the safety of navigation</w:t>
            </w:r>
            <w:r w:rsidRPr="009F0E72">
              <w:rPr>
                <w:rFonts w:cs="Arial"/>
                <w:snapToGrid w:val="0"/>
                <w:kern w:val="28"/>
                <w:sz w:val="20"/>
                <w:szCs w:val="20"/>
              </w:rPr>
              <w:t>.</w:t>
            </w:r>
          </w:p>
          <w:p w14:paraId="37EC0222" w14:textId="77777777"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EF159C">
              <w:rPr>
                <w:rFonts w:cs="Arial"/>
                <w:bCs/>
                <w:i/>
                <w:iCs/>
                <w:snapToGrid w:val="0"/>
                <w:sz w:val="16"/>
                <w:szCs w:val="16"/>
              </w:rPr>
              <w:t xml:space="preserve">(Describe the expected outcome: </w:t>
            </w:r>
            <w:proofErr w:type="gramStart"/>
            <w:r w:rsidRPr="00EF159C">
              <w:rPr>
                <w:rFonts w:cs="Arial"/>
                <w:bCs/>
                <w:i/>
                <w:iCs/>
                <w:snapToGrid w:val="0"/>
                <w:sz w:val="16"/>
                <w:szCs w:val="16"/>
              </w:rPr>
              <w:t>e.g.</w:t>
            </w:r>
            <w:proofErr w:type="gramEnd"/>
            <w:r w:rsidRPr="00EF159C">
              <w:rPr>
                <w:rFonts w:cs="Arial"/>
                <w:bCs/>
                <w:i/>
                <w:iCs/>
                <w:snapToGrid w:val="0"/>
                <w:sz w:val="16"/>
                <w:szCs w:val="16"/>
              </w:rPr>
              <w:t xml:space="preserve"> Recommendation, Guideline or Other)</w:t>
            </w:r>
          </w:p>
        </w:tc>
      </w:tr>
      <w:tr w:rsidR="00EA0480" w14:paraId="3A0DEC0A" w14:textId="77777777" w:rsidTr="00EA0480">
        <w:trPr>
          <w:cantSplit/>
          <w:trHeight w:val="402"/>
        </w:trPr>
        <w:tc>
          <w:tcPr>
            <w:tcW w:w="2376" w:type="dxa"/>
          </w:tcPr>
          <w:p w14:paraId="3D60F014" w14:textId="77777777" w:rsidR="00EA0480" w:rsidRPr="00EF159C" w:rsidRDefault="00EA0480"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Compelling need</w:t>
            </w:r>
          </w:p>
        </w:tc>
        <w:tc>
          <w:tcPr>
            <w:tcW w:w="7230" w:type="dxa"/>
            <w:gridSpan w:val="3"/>
          </w:tcPr>
          <w:p w14:paraId="4AE70150" w14:textId="77F401F2" w:rsidR="00EA0480" w:rsidRPr="00EF159C" w:rsidRDefault="00EA0480" w:rsidP="00EA0480">
            <w:pPr>
              <w:pStyle w:val="BodyText"/>
              <w:numPr>
                <w:ilvl w:val="0"/>
                <w:numId w:val="44"/>
              </w:numPr>
              <w:adjustRightInd w:val="0"/>
              <w:snapToGrid w:val="0"/>
              <w:jc w:val="left"/>
              <w:rPr>
                <w:rFonts w:ascii="Arial" w:hAnsi="Arial" w:cs="Arial"/>
                <w:snapToGrid w:val="0"/>
                <w:kern w:val="28"/>
                <w:sz w:val="20"/>
                <w:szCs w:val="20"/>
              </w:rPr>
            </w:pPr>
            <w:r>
              <w:rPr>
                <w:rFonts w:ascii="Arial" w:hAnsi="Arial" w:cs="Arial"/>
                <w:snapToGrid w:val="0"/>
                <w:kern w:val="28"/>
                <w:sz w:val="20"/>
                <w:szCs w:val="20"/>
              </w:rPr>
              <w:t>T</w:t>
            </w:r>
            <w:r>
              <w:rPr>
                <w:rFonts w:ascii="Arial" w:hAnsi="Arial" w:cs="Arial" w:hint="eastAsia"/>
                <w:snapToGrid w:val="0"/>
                <w:kern w:val="28"/>
                <w:sz w:val="20"/>
                <w:szCs w:val="20"/>
              </w:rPr>
              <w:t xml:space="preserve">he </w:t>
            </w:r>
            <w:del w:id="6" w:author="IALA Meetings" w:date="2022-09-28T11:42:00Z">
              <w:r w:rsidDel="00DE731C">
                <w:rPr>
                  <w:rFonts w:ascii="Arial" w:hAnsi="Arial" w:cs="Arial" w:hint="eastAsia"/>
                  <w:snapToGrid w:val="0"/>
                  <w:kern w:val="28"/>
                  <w:sz w:val="20"/>
                  <w:szCs w:val="20"/>
                </w:rPr>
                <w:delText>AIS/</w:delText>
              </w:r>
            </w:del>
            <w:r>
              <w:rPr>
                <w:rFonts w:ascii="Arial" w:hAnsi="Arial" w:cs="Arial" w:hint="eastAsia"/>
                <w:snapToGrid w:val="0"/>
                <w:kern w:val="28"/>
                <w:sz w:val="20"/>
                <w:szCs w:val="20"/>
              </w:rPr>
              <w:t>VDES VDL</w:t>
            </w:r>
            <w:r>
              <w:rPr>
                <w:rFonts w:ascii="Arial" w:hAnsi="Arial" w:cs="Arial"/>
                <w:snapToGrid w:val="0"/>
                <w:kern w:val="28"/>
                <w:sz w:val="20"/>
                <w:szCs w:val="20"/>
              </w:rPr>
              <w:t xml:space="preserve"> </w:t>
            </w:r>
            <w:r>
              <w:rPr>
                <w:rFonts w:ascii="Arial" w:hAnsi="Arial" w:cs="Arial" w:hint="eastAsia"/>
                <w:snapToGrid w:val="0"/>
                <w:kern w:val="28"/>
                <w:sz w:val="20"/>
                <w:szCs w:val="20"/>
              </w:rPr>
              <w:t xml:space="preserve">is </w:t>
            </w:r>
            <w:r>
              <w:rPr>
                <w:rFonts w:ascii="Arial" w:hAnsi="Arial" w:cs="Arial"/>
                <w:snapToGrid w:val="0"/>
                <w:kern w:val="28"/>
                <w:sz w:val="20"/>
                <w:szCs w:val="20"/>
              </w:rPr>
              <w:t>vulnerab</w:t>
            </w:r>
            <w:r>
              <w:rPr>
                <w:rFonts w:ascii="Arial" w:hAnsi="Arial" w:cs="Arial" w:hint="eastAsia"/>
                <w:snapToGrid w:val="0"/>
                <w:kern w:val="28"/>
                <w:sz w:val="20"/>
                <w:szCs w:val="20"/>
              </w:rPr>
              <w:t>le</w:t>
            </w:r>
            <w:ins w:id="7" w:author="IALA Meetings" w:date="2022-09-28T11:38:00Z">
              <w:r w:rsidR="00DE731C">
                <w:rPr>
                  <w:rFonts w:ascii="Arial" w:hAnsi="Arial" w:cs="Arial"/>
                  <w:snapToGrid w:val="0"/>
                  <w:kern w:val="28"/>
                  <w:sz w:val="20"/>
                  <w:szCs w:val="20"/>
                </w:rPr>
                <w:t xml:space="preserve">. </w:t>
              </w:r>
            </w:ins>
            <w:ins w:id="8" w:author="IALA Meetings" w:date="2022-09-28T11:40:00Z">
              <w:r w:rsidR="00DE731C">
                <w:rPr>
                  <w:rFonts w:ascii="Arial" w:hAnsi="Arial" w:cs="Arial"/>
                  <w:snapToGrid w:val="0"/>
                  <w:kern w:val="28"/>
                  <w:sz w:val="20"/>
                  <w:szCs w:val="20"/>
                </w:rPr>
                <w:t>Assess</w:t>
              </w:r>
            </w:ins>
            <w:ins w:id="9" w:author="IALA Meetings" w:date="2022-09-28T11:38:00Z">
              <w:r w:rsidR="00DE731C">
                <w:rPr>
                  <w:rFonts w:ascii="Arial" w:hAnsi="Arial" w:cs="Arial"/>
                  <w:snapToGrid w:val="0"/>
                  <w:kern w:val="28"/>
                  <w:sz w:val="20"/>
                  <w:szCs w:val="20"/>
                </w:rPr>
                <w:t xml:space="preserve"> </w:t>
              </w:r>
            </w:ins>
            <w:ins w:id="10" w:author="IALA Meetings" w:date="2022-09-28T11:40:00Z">
              <w:r w:rsidR="00DE731C">
                <w:rPr>
                  <w:rFonts w:ascii="Arial" w:hAnsi="Arial" w:cs="Arial"/>
                  <w:snapToGrid w:val="0"/>
                  <w:kern w:val="28"/>
                  <w:sz w:val="20"/>
                  <w:szCs w:val="20"/>
                </w:rPr>
                <w:t>whether</w:t>
              </w:r>
            </w:ins>
            <w:ins w:id="11" w:author="IALA Meetings" w:date="2022-09-28T11:39:00Z">
              <w:r w:rsidR="00DE731C">
                <w:rPr>
                  <w:rFonts w:ascii="Arial" w:hAnsi="Arial" w:cs="Arial"/>
                  <w:snapToGrid w:val="0"/>
                  <w:kern w:val="28"/>
                  <w:sz w:val="20"/>
                  <w:szCs w:val="20"/>
                </w:rPr>
                <w:t xml:space="preserve"> the VDL could be made more robust</w:t>
              </w:r>
            </w:ins>
            <w:ins w:id="12" w:author="IALA Meetings" w:date="2022-09-28T11:40:00Z">
              <w:r w:rsidR="00DE731C">
                <w:rPr>
                  <w:rFonts w:ascii="Arial" w:hAnsi="Arial" w:cs="Arial"/>
                  <w:snapToGrid w:val="0"/>
                  <w:kern w:val="28"/>
                  <w:sz w:val="20"/>
                  <w:szCs w:val="20"/>
                </w:rPr>
                <w:t>.</w:t>
              </w:r>
            </w:ins>
            <w:del w:id="13" w:author="IALA Meetings" w:date="2022-09-28T11:40:00Z">
              <w:r w:rsidDel="00DE731C">
                <w:rPr>
                  <w:rFonts w:ascii="Arial" w:hAnsi="Arial" w:cs="Arial" w:hint="eastAsia"/>
                  <w:snapToGrid w:val="0"/>
                  <w:kern w:val="28"/>
                  <w:sz w:val="20"/>
                  <w:szCs w:val="20"/>
                </w:rPr>
                <w:delText xml:space="preserve">, as it is easy to be </w:delText>
              </w:r>
              <w:r w:rsidDel="00DE731C">
                <w:rPr>
                  <w:rFonts w:ascii="Arial" w:hAnsi="Arial" w:cs="Arial"/>
                  <w:snapToGrid w:val="0"/>
                  <w:kern w:val="28"/>
                  <w:sz w:val="20"/>
                  <w:szCs w:val="20"/>
                </w:rPr>
                <w:delText>spoofed</w:delText>
              </w:r>
              <w:r w:rsidDel="00DE731C">
                <w:rPr>
                  <w:rFonts w:ascii="Arial" w:hAnsi="Arial" w:cs="Arial" w:hint="eastAsia"/>
                  <w:snapToGrid w:val="0"/>
                  <w:kern w:val="28"/>
                  <w:sz w:val="20"/>
                  <w:szCs w:val="20"/>
                </w:rPr>
                <w:delText xml:space="preserve">, jammed and there might be </w:delText>
              </w:r>
              <w:r w:rsidDel="00DE731C">
                <w:rPr>
                  <w:rFonts w:ascii="Arial" w:hAnsi="Arial" w:cs="Arial"/>
                  <w:snapToGrid w:val="0"/>
                  <w:kern w:val="28"/>
                  <w:sz w:val="20"/>
                  <w:szCs w:val="20"/>
                </w:rPr>
                <w:delText>unauthorized</w:delText>
              </w:r>
              <w:r w:rsidDel="00DE731C">
                <w:rPr>
                  <w:rFonts w:ascii="Arial" w:hAnsi="Arial" w:cs="Arial" w:hint="eastAsia"/>
                  <w:snapToGrid w:val="0"/>
                  <w:kern w:val="28"/>
                  <w:sz w:val="20"/>
                  <w:szCs w:val="20"/>
                </w:rPr>
                <w:delText xml:space="preserve"> base stations </w:delText>
              </w:r>
              <w:r w:rsidDel="00DE731C">
                <w:rPr>
                  <w:rFonts w:ascii="Arial" w:hAnsi="Arial" w:cs="Arial"/>
                  <w:snapToGrid w:val="0"/>
                  <w:kern w:val="28"/>
                  <w:sz w:val="20"/>
                  <w:szCs w:val="20"/>
                </w:rPr>
                <w:delText>transmitting</w:delText>
              </w:r>
              <w:r w:rsidDel="00DE731C">
                <w:rPr>
                  <w:rFonts w:ascii="Arial" w:hAnsi="Arial" w:cs="Arial" w:hint="eastAsia"/>
                  <w:snapToGrid w:val="0"/>
                  <w:kern w:val="28"/>
                  <w:sz w:val="20"/>
                  <w:szCs w:val="20"/>
                </w:rPr>
                <w:delText xml:space="preserve"> management messages as well</w:delText>
              </w:r>
              <w:r w:rsidDel="00DE731C">
                <w:rPr>
                  <w:rFonts w:ascii="Arial" w:hAnsi="Arial" w:cs="Arial"/>
                  <w:snapToGrid w:val="0"/>
                  <w:kern w:val="28"/>
                  <w:sz w:val="20"/>
                  <w:szCs w:val="20"/>
                </w:rPr>
                <w:delText>.</w:delText>
              </w:r>
            </w:del>
          </w:p>
          <w:p w14:paraId="1B2A2FEF" w14:textId="77777777" w:rsidR="00EA0480" w:rsidRPr="00EF159C" w:rsidRDefault="00EA0480" w:rsidP="00EA0480">
            <w:pPr>
              <w:pStyle w:val="BodyText"/>
              <w:numPr>
                <w:ilvl w:val="0"/>
                <w:numId w:val="44"/>
              </w:numPr>
              <w:adjustRightInd w:val="0"/>
              <w:snapToGrid w:val="0"/>
              <w:jc w:val="left"/>
              <w:rPr>
                <w:rFonts w:ascii="Arial" w:hAnsi="Arial" w:cs="Arial"/>
                <w:snapToGrid w:val="0"/>
                <w:kern w:val="28"/>
                <w:sz w:val="20"/>
                <w:szCs w:val="20"/>
              </w:rPr>
            </w:pPr>
            <w:r w:rsidRPr="00EF159C">
              <w:rPr>
                <w:rFonts w:ascii="Arial" w:hAnsi="Arial" w:cs="Arial"/>
                <w:snapToGrid w:val="0"/>
                <w:kern w:val="28"/>
                <w:sz w:val="20"/>
                <w:szCs w:val="20"/>
              </w:rPr>
              <w:t xml:space="preserve">Currently, IALA does not have a guideline for </w:t>
            </w:r>
            <w:r>
              <w:rPr>
                <w:rFonts w:ascii="Arial" w:hAnsi="Arial" w:cs="Arial" w:hint="eastAsia"/>
                <w:snapToGrid w:val="0"/>
                <w:kern w:val="28"/>
                <w:sz w:val="20"/>
                <w:szCs w:val="20"/>
              </w:rPr>
              <w:t>relative authorities</w:t>
            </w:r>
            <w:r w:rsidRPr="00EF159C">
              <w:rPr>
                <w:rFonts w:ascii="Arial" w:hAnsi="Arial" w:cs="Arial"/>
                <w:snapToGrid w:val="0"/>
                <w:kern w:val="28"/>
                <w:sz w:val="20"/>
                <w:szCs w:val="20"/>
              </w:rPr>
              <w:t xml:space="preserve"> to </w:t>
            </w:r>
            <w:r>
              <w:rPr>
                <w:rFonts w:ascii="Arial" w:hAnsi="Arial" w:cs="Arial" w:hint="eastAsia"/>
                <w:snapToGrid w:val="0"/>
                <w:kern w:val="28"/>
                <w:sz w:val="20"/>
                <w:szCs w:val="20"/>
              </w:rPr>
              <w:t xml:space="preserve">specify the functions and services to monitor the </w:t>
            </w:r>
            <w:del w:id="14" w:author="IALA Meetings" w:date="2022-09-28T11:42:00Z">
              <w:r w:rsidDel="00DE731C">
                <w:rPr>
                  <w:rFonts w:ascii="Arial" w:hAnsi="Arial" w:cs="Arial" w:hint="eastAsia"/>
                  <w:snapToGrid w:val="0"/>
                  <w:kern w:val="28"/>
                  <w:sz w:val="20"/>
                  <w:szCs w:val="20"/>
                </w:rPr>
                <w:delText>AIS/</w:delText>
              </w:r>
            </w:del>
            <w:r>
              <w:rPr>
                <w:rFonts w:ascii="Arial" w:hAnsi="Arial" w:cs="Arial" w:hint="eastAsia"/>
                <w:snapToGrid w:val="0"/>
                <w:kern w:val="28"/>
                <w:sz w:val="20"/>
                <w:szCs w:val="20"/>
              </w:rPr>
              <w:t>VDES VDL integrity</w:t>
            </w:r>
            <w:r w:rsidRPr="00EF159C">
              <w:rPr>
                <w:rFonts w:ascii="Arial" w:hAnsi="Arial" w:cs="Arial"/>
                <w:snapToGrid w:val="0"/>
                <w:kern w:val="28"/>
                <w:sz w:val="20"/>
                <w:szCs w:val="20"/>
              </w:rPr>
              <w:t>.</w:t>
            </w:r>
          </w:p>
          <w:p w14:paraId="3C7D9D72" w14:textId="77777777"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EF159C">
              <w:rPr>
                <w:rFonts w:cs="Arial"/>
                <w:bCs/>
                <w:i/>
                <w:iCs/>
                <w:noProof/>
                <w:snapToGrid w:val="0"/>
                <w:sz w:val="16"/>
                <w:szCs w:val="16"/>
              </w:rPr>
              <w:t xml:space="preserve"> (Describe briefly why this task should be included in the Work Programme)</w:t>
            </w:r>
          </w:p>
        </w:tc>
      </w:tr>
      <w:tr w:rsidR="00EA0480" w:rsidRPr="006C21E7" w14:paraId="3063A01D" w14:textId="77777777" w:rsidTr="00EA0480">
        <w:trPr>
          <w:cantSplit/>
          <w:trHeight w:val="854"/>
        </w:trPr>
        <w:tc>
          <w:tcPr>
            <w:tcW w:w="2376" w:type="dxa"/>
          </w:tcPr>
          <w:p w14:paraId="43251C5E" w14:textId="77777777" w:rsidR="00EA0480" w:rsidRPr="00EF159C" w:rsidRDefault="00EA0480"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noProof/>
                <w:snapToGrid w:val="0"/>
                <w:sz w:val="20"/>
                <w:szCs w:val="20"/>
              </w:rPr>
            </w:pPr>
            <w:r w:rsidRPr="00EF159C">
              <w:rPr>
                <w:rFonts w:cs="Arial"/>
                <w:b/>
                <w:bCs/>
                <w:iCs/>
                <w:noProof/>
                <w:snapToGrid w:val="0"/>
                <w:sz w:val="20"/>
                <w:szCs w:val="20"/>
              </w:rPr>
              <w:t>Strategic Alignment</w:t>
            </w:r>
          </w:p>
          <w:p w14:paraId="01BE08BC" w14:textId="77777777" w:rsidR="00EA0480" w:rsidRPr="00EF159C" w:rsidRDefault="00EA0480"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
                <w:iCs/>
                <w:snapToGrid w:val="0"/>
                <w:sz w:val="16"/>
                <w:szCs w:val="16"/>
              </w:rPr>
            </w:pPr>
            <w:r w:rsidRPr="00EF159C">
              <w:rPr>
                <w:rFonts w:cs="Arial"/>
                <w:bCs/>
                <w:i/>
                <w:iCs/>
                <w:noProof/>
                <w:snapToGrid w:val="0"/>
                <w:sz w:val="16"/>
                <w:szCs w:val="16"/>
              </w:rPr>
              <w:t>(See IALA Strategic Vision)</w:t>
            </w:r>
          </w:p>
        </w:tc>
        <w:tc>
          <w:tcPr>
            <w:tcW w:w="7230" w:type="dxa"/>
            <w:gridSpan w:val="3"/>
          </w:tcPr>
          <w:p w14:paraId="7261CBD1" w14:textId="77777777" w:rsidR="00EA0480" w:rsidRPr="00EF159C" w:rsidRDefault="00EA0480" w:rsidP="00751C1D">
            <w:pPr>
              <w:pStyle w:val="BodyText3"/>
              <w:spacing w:before="120"/>
              <w:jc w:val="both"/>
              <w:rPr>
                <w:rFonts w:cs="Arial"/>
                <w:b/>
                <w:i/>
                <w:sz w:val="20"/>
              </w:rPr>
            </w:pPr>
            <w:r w:rsidRPr="00EF159C">
              <w:rPr>
                <w:rFonts w:cs="Arial"/>
                <w:b/>
                <w:sz w:val="20"/>
              </w:rPr>
              <w:t>Goal</w:t>
            </w:r>
          </w:p>
          <w:p w14:paraId="2CD5019F" w14:textId="77777777" w:rsidR="00EA0480" w:rsidRPr="00DB5387" w:rsidRDefault="00EA0480" w:rsidP="00751C1D">
            <w:pPr>
              <w:pStyle w:val="BodyText3"/>
              <w:spacing w:before="120"/>
              <w:jc w:val="both"/>
              <w:rPr>
                <w:i/>
                <w:sz w:val="20"/>
              </w:rPr>
            </w:pPr>
            <w:r w:rsidRPr="00DB5387">
              <w:rPr>
                <w:sz w:val="20"/>
              </w:rPr>
              <w:t>G1 – All coastal states have contributed to a sustainable and efficient global networ</w:t>
            </w:r>
            <w:r>
              <w:rPr>
                <w:sz w:val="20"/>
              </w:rPr>
              <w:t xml:space="preserve">k of Marine Aids to Navigation </w:t>
            </w:r>
            <w:r w:rsidRPr="00DB5387">
              <w:rPr>
                <w:sz w:val="20"/>
              </w:rPr>
              <w:t>through capacity building and the sharing of expertise.</w:t>
            </w:r>
          </w:p>
          <w:p w14:paraId="02AC0283" w14:textId="77777777" w:rsidR="00EA0480" w:rsidRPr="00EF159C" w:rsidRDefault="00EA0480" w:rsidP="00751C1D">
            <w:pPr>
              <w:pStyle w:val="BodyText3"/>
              <w:spacing w:before="120"/>
              <w:jc w:val="both"/>
              <w:rPr>
                <w:rFonts w:cs="Arial"/>
                <w:b/>
                <w:i/>
                <w:sz w:val="20"/>
                <w:lang w:eastAsia="zh-CN"/>
              </w:rPr>
            </w:pPr>
            <w:r w:rsidRPr="00EF159C">
              <w:rPr>
                <w:rFonts w:cs="Arial"/>
                <w:b/>
                <w:sz w:val="20"/>
                <w:lang w:eastAsia="zh-CN"/>
              </w:rPr>
              <w:t>Strategy</w:t>
            </w:r>
          </w:p>
          <w:p w14:paraId="1BE91596" w14:textId="77777777" w:rsidR="00EA0480" w:rsidRPr="00B47A0E" w:rsidRDefault="00EA0480" w:rsidP="00751C1D">
            <w:pPr>
              <w:pStyle w:val="BodyText3"/>
              <w:spacing w:before="120"/>
              <w:jc w:val="both"/>
              <w:rPr>
                <w:i/>
                <w:sz w:val="20"/>
              </w:rPr>
            </w:pPr>
            <w:r w:rsidRPr="00B47A0E">
              <w:rPr>
                <w:sz w:val="20"/>
              </w:rPr>
              <w:t>S1 - Develop standards suitable for direct citation by States, in areas deemed important by the General Assembly, and the related Recommendations and Guidelines.</w:t>
            </w:r>
          </w:p>
          <w:p w14:paraId="57EDE599" w14:textId="77777777" w:rsidR="00EA0480" w:rsidRPr="007568C6" w:rsidRDefault="00EA0480" w:rsidP="00751C1D">
            <w:pPr>
              <w:pStyle w:val="BodyText3"/>
              <w:spacing w:before="120"/>
              <w:jc w:val="both"/>
              <w:rPr>
                <w:i/>
                <w:sz w:val="20"/>
              </w:rPr>
            </w:pPr>
            <w:r w:rsidRPr="007568C6">
              <w:rPr>
                <w:sz w:val="20"/>
              </w:rPr>
              <w:t xml:space="preserve">S2 - Position IALA as the source of standards, knowledge, and expertise that will enable States to provide Marine Aids to Navigation, in accordance with relevant international obligations and recommendations. </w:t>
            </w:r>
          </w:p>
          <w:p w14:paraId="5C8E01B6" w14:textId="77777777" w:rsidR="00EA0480" w:rsidRPr="00DB5387" w:rsidRDefault="00EA0480" w:rsidP="00751C1D">
            <w:pPr>
              <w:pStyle w:val="BodyText3"/>
              <w:spacing w:before="120"/>
              <w:jc w:val="both"/>
              <w:rPr>
                <w:i/>
                <w:sz w:val="20"/>
              </w:rPr>
            </w:pPr>
            <w:r w:rsidRPr="00DB5387">
              <w:rPr>
                <w:sz w:val="20"/>
              </w:rPr>
              <w:t xml:space="preserve">S3 - Coordinate the further development of Marine Aids to Navigation, </w:t>
            </w:r>
            <w:proofErr w:type="gramStart"/>
            <w:r w:rsidRPr="00DB5387">
              <w:rPr>
                <w:sz w:val="20"/>
              </w:rPr>
              <w:t>taking into account</w:t>
            </w:r>
            <w:proofErr w:type="gramEnd"/>
            <w:r>
              <w:rPr>
                <w:sz w:val="20"/>
              </w:rPr>
              <w:t xml:space="preserve"> evolving operational </w:t>
            </w:r>
            <w:r w:rsidRPr="00DB5387">
              <w:rPr>
                <w:sz w:val="20"/>
              </w:rPr>
              <w:t>and functional requirements, new techniques, new technologies and sustainability.</w:t>
            </w:r>
          </w:p>
          <w:p w14:paraId="4EE488DF" w14:textId="77777777" w:rsidR="00EA0480" w:rsidRPr="00EF159C" w:rsidRDefault="00EA0480" w:rsidP="00751C1D">
            <w:pPr>
              <w:pStyle w:val="BodyText3"/>
              <w:spacing w:before="120"/>
              <w:jc w:val="both"/>
              <w:rPr>
                <w:rFonts w:cs="Arial"/>
                <w:i/>
                <w:sz w:val="20"/>
                <w:lang w:eastAsia="zh-CN"/>
              </w:rPr>
            </w:pPr>
            <w:r w:rsidRPr="00DB5387">
              <w:rPr>
                <w:sz w:val="20"/>
              </w:rPr>
              <w:t>S4 - Continue to develop capacity building activities to improve the global provision of Marine Aids to Navigation.</w:t>
            </w:r>
          </w:p>
        </w:tc>
      </w:tr>
      <w:tr w:rsidR="00EA0480" w:rsidRPr="00696A73" w14:paraId="43682275" w14:textId="77777777" w:rsidTr="00EA0480">
        <w:trPr>
          <w:cantSplit/>
          <w:trHeight w:val="615"/>
        </w:trPr>
        <w:tc>
          <w:tcPr>
            <w:tcW w:w="2376" w:type="dxa"/>
          </w:tcPr>
          <w:p w14:paraId="79024ED9" w14:textId="77777777" w:rsidR="00EA0480" w:rsidRPr="00EF159C" w:rsidRDefault="00EA0480"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noProof/>
                <w:snapToGrid w:val="0"/>
                <w:sz w:val="20"/>
                <w:szCs w:val="20"/>
              </w:rPr>
            </w:pPr>
            <w:r w:rsidRPr="00EF159C">
              <w:rPr>
                <w:rFonts w:cs="Arial"/>
                <w:b/>
                <w:bCs/>
                <w:iCs/>
                <w:noProof/>
                <w:snapToGrid w:val="0"/>
                <w:sz w:val="20"/>
                <w:szCs w:val="20"/>
              </w:rPr>
              <w:t xml:space="preserve">Scope </w:t>
            </w:r>
            <w:r w:rsidRPr="00EF159C">
              <w:rPr>
                <w:rFonts w:cs="Arial"/>
                <w:b/>
                <w:bCs/>
                <w:iCs/>
                <w:noProof/>
                <w:snapToGrid w:val="0"/>
                <w:sz w:val="20"/>
                <w:szCs w:val="20"/>
              </w:rPr>
              <w:br/>
            </w:r>
          </w:p>
        </w:tc>
        <w:tc>
          <w:tcPr>
            <w:tcW w:w="7230" w:type="dxa"/>
            <w:gridSpan w:val="3"/>
          </w:tcPr>
          <w:p w14:paraId="6897E49F" w14:textId="77777777"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In Scope:</w:t>
            </w:r>
          </w:p>
          <w:p w14:paraId="262AA977" w14:textId="77777777" w:rsidR="00EA0480" w:rsidRPr="00EF159C" w:rsidRDefault="00EA0480" w:rsidP="00EA0480">
            <w:pPr>
              <w:pStyle w:val="ListParagraph"/>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Microsoft YaHei"/>
                <w:snapToGrid w:val="0"/>
                <w:kern w:val="28"/>
                <w:sz w:val="20"/>
                <w:szCs w:val="20"/>
                <w:lang w:val="en-US" w:eastAsia="zh-CN"/>
              </w:rPr>
            </w:pPr>
            <w:r w:rsidRPr="00EF159C">
              <w:rPr>
                <w:rFonts w:eastAsia="Microsoft YaHei"/>
                <w:snapToGrid w:val="0"/>
                <w:kern w:val="28"/>
                <w:sz w:val="20"/>
                <w:szCs w:val="20"/>
                <w:lang w:val="en-US" w:eastAsia="zh-CN"/>
              </w:rPr>
              <w:t>Establish of structure and content of the Guideline</w:t>
            </w:r>
          </w:p>
          <w:p w14:paraId="4DB3FDD1" w14:textId="77777777" w:rsidR="00EA0480" w:rsidRPr="00EF159C" w:rsidRDefault="00EA0480" w:rsidP="00EA0480">
            <w:pPr>
              <w:pStyle w:val="ListParagraph"/>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Microsoft YaHei"/>
                <w:snapToGrid w:val="0"/>
                <w:kern w:val="28"/>
                <w:sz w:val="20"/>
                <w:szCs w:val="20"/>
                <w:lang w:val="en-US" w:eastAsia="zh-CN"/>
              </w:rPr>
            </w:pPr>
            <w:r w:rsidRPr="00EF159C">
              <w:rPr>
                <w:rFonts w:eastAsia="Microsoft YaHei"/>
                <w:snapToGrid w:val="0"/>
                <w:kern w:val="28"/>
                <w:sz w:val="20"/>
                <w:szCs w:val="20"/>
                <w:lang w:val="en-US" w:eastAsia="zh-CN"/>
              </w:rPr>
              <w:t>To draft and align the guideline with the new IALA document structure</w:t>
            </w:r>
          </w:p>
          <w:p w14:paraId="0D1D0EA0" w14:textId="77777777" w:rsidR="00EA0480" w:rsidRPr="00EF159C" w:rsidRDefault="00EA0480" w:rsidP="00EA0480">
            <w:pPr>
              <w:pStyle w:val="ListParagraph"/>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Microsoft YaHei"/>
                <w:snapToGrid w:val="0"/>
                <w:kern w:val="28"/>
                <w:sz w:val="20"/>
                <w:szCs w:val="20"/>
                <w:lang w:val="en-US" w:eastAsia="zh-CN"/>
              </w:rPr>
            </w:pPr>
            <w:r w:rsidRPr="00EF159C">
              <w:rPr>
                <w:rFonts w:eastAsia="Microsoft YaHei"/>
                <w:snapToGrid w:val="0"/>
                <w:kern w:val="28"/>
                <w:sz w:val="20"/>
                <w:szCs w:val="20"/>
                <w:lang w:val="en-US" w:eastAsia="zh-CN"/>
              </w:rPr>
              <w:t xml:space="preserve">Associated with the implementation and operation of </w:t>
            </w:r>
            <w:r>
              <w:rPr>
                <w:rFonts w:eastAsia="Microsoft YaHei" w:hint="eastAsia"/>
                <w:snapToGrid w:val="0"/>
                <w:kern w:val="28"/>
                <w:sz w:val="20"/>
                <w:szCs w:val="20"/>
                <w:lang w:val="en-US" w:eastAsia="zh-CN"/>
              </w:rPr>
              <w:t>AIS and VDES systems</w:t>
            </w:r>
          </w:p>
          <w:p w14:paraId="2EC6BF7B" w14:textId="77777777"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Out of scope:</w:t>
            </w:r>
          </w:p>
          <w:p w14:paraId="19ACA3BC" w14:textId="77777777"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p>
          <w:p w14:paraId="0F1212CE" w14:textId="77777777"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iCs/>
                <w:snapToGrid w:val="0"/>
                <w:sz w:val="20"/>
                <w:szCs w:val="20"/>
              </w:rPr>
            </w:pPr>
            <w:r w:rsidRPr="00EF159C">
              <w:rPr>
                <w:rFonts w:cs="Arial"/>
                <w:bCs/>
                <w:i/>
                <w:iCs/>
                <w:noProof/>
                <w:snapToGrid w:val="0"/>
                <w:sz w:val="16"/>
                <w:szCs w:val="16"/>
              </w:rPr>
              <w:t>(Describe key items that are in scope/out of scope)</w:t>
            </w:r>
          </w:p>
        </w:tc>
      </w:tr>
      <w:tr w:rsidR="00EA0480" w:rsidRPr="00405C23" w14:paraId="7FFC8E07" w14:textId="77777777" w:rsidTr="00EA0480">
        <w:trPr>
          <w:cantSplit/>
          <w:trHeight w:val="1399"/>
        </w:trPr>
        <w:tc>
          <w:tcPr>
            <w:tcW w:w="2376" w:type="dxa"/>
          </w:tcPr>
          <w:p w14:paraId="0CFEB022" w14:textId="77777777" w:rsidR="00EA0480" w:rsidRPr="00EF159C" w:rsidRDefault="00EA0480"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Cs/>
                <w:snapToGrid w:val="0"/>
                <w:sz w:val="20"/>
                <w:szCs w:val="20"/>
              </w:rPr>
            </w:pPr>
            <w:r w:rsidRPr="00EF159C">
              <w:rPr>
                <w:rFonts w:cs="Arial"/>
                <w:b/>
                <w:bCs/>
                <w:iCs/>
                <w:snapToGrid w:val="0"/>
                <w:sz w:val="20"/>
                <w:szCs w:val="20"/>
              </w:rPr>
              <w:t>Brief and concise description of the work to be undertaken and programme mile</w:t>
            </w:r>
            <w:r w:rsidRPr="00EF159C">
              <w:rPr>
                <w:rFonts w:cs="Arial"/>
                <w:b/>
                <w:bCs/>
                <w:iCs/>
                <w:snapToGrid w:val="0"/>
                <w:sz w:val="20"/>
                <w:szCs w:val="20"/>
              </w:rPr>
              <w:softHyphen/>
              <w:t>stones</w:t>
            </w:r>
            <w:r w:rsidRPr="00EF159C">
              <w:rPr>
                <w:rFonts w:cs="Arial"/>
                <w:bCs/>
                <w:iCs/>
                <w:snapToGrid w:val="0"/>
                <w:sz w:val="20"/>
                <w:szCs w:val="20"/>
              </w:rPr>
              <w:t xml:space="preserve"> (where appropriate).</w:t>
            </w:r>
          </w:p>
        </w:tc>
        <w:tc>
          <w:tcPr>
            <w:tcW w:w="7230" w:type="dxa"/>
            <w:gridSpan w:val="3"/>
          </w:tcPr>
          <w:p w14:paraId="21B7C2B9" w14:textId="77777777" w:rsidR="00EA0480" w:rsidRPr="00EF159C" w:rsidRDefault="00EA0480" w:rsidP="00751C1D">
            <w:pPr>
              <w:pStyle w:val="BodyText"/>
              <w:rPr>
                <w:rFonts w:ascii="Arial" w:hAnsi="Arial" w:cs="Arial"/>
                <w:snapToGrid w:val="0"/>
                <w:kern w:val="28"/>
                <w:sz w:val="20"/>
                <w:szCs w:val="20"/>
              </w:rPr>
            </w:pPr>
            <w:r w:rsidRPr="00EF159C">
              <w:rPr>
                <w:rFonts w:ascii="Arial" w:hAnsi="Arial" w:cs="Arial"/>
                <w:snapToGrid w:val="0"/>
                <w:kern w:val="28"/>
                <w:sz w:val="20"/>
                <w:szCs w:val="20"/>
              </w:rPr>
              <w:t xml:space="preserve">Provide </w:t>
            </w:r>
            <w:r>
              <w:rPr>
                <w:rFonts w:ascii="Arial" w:hAnsi="Arial" w:cs="Arial" w:hint="eastAsia"/>
                <w:snapToGrid w:val="0"/>
                <w:kern w:val="28"/>
                <w:sz w:val="20"/>
                <w:szCs w:val="20"/>
              </w:rPr>
              <w:t>guideline</w:t>
            </w:r>
            <w:r w:rsidRPr="00EF159C">
              <w:rPr>
                <w:rFonts w:ascii="Arial" w:hAnsi="Arial" w:cs="Arial"/>
                <w:snapToGrid w:val="0"/>
                <w:kern w:val="28"/>
                <w:sz w:val="20"/>
                <w:szCs w:val="20"/>
              </w:rPr>
              <w:t xml:space="preserve"> </w:t>
            </w:r>
            <w:r>
              <w:rPr>
                <w:rFonts w:ascii="Arial" w:hAnsi="Arial" w:cs="Arial" w:hint="eastAsia"/>
                <w:snapToGrid w:val="0"/>
                <w:kern w:val="28"/>
                <w:sz w:val="20"/>
                <w:szCs w:val="20"/>
              </w:rPr>
              <w:t xml:space="preserve">of services and functions </w:t>
            </w:r>
            <w:r w:rsidRPr="00EF159C">
              <w:rPr>
                <w:rFonts w:ascii="Arial" w:hAnsi="Arial" w:cs="Arial"/>
                <w:snapToGrid w:val="0"/>
                <w:kern w:val="28"/>
                <w:sz w:val="20"/>
                <w:szCs w:val="20"/>
              </w:rPr>
              <w:t xml:space="preserve">for </w:t>
            </w:r>
            <w:r>
              <w:rPr>
                <w:rFonts w:ascii="Arial" w:hAnsi="Arial" w:cs="Arial" w:hint="eastAsia"/>
                <w:snapToGrid w:val="0"/>
                <w:kern w:val="28"/>
                <w:sz w:val="20"/>
                <w:szCs w:val="20"/>
              </w:rPr>
              <w:t>relative authorities</w:t>
            </w:r>
            <w:r w:rsidRPr="00EF159C">
              <w:rPr>
                <w:rFonts w:ascii="Arial" w:hAnsi="Arial" w:cs="Arial"/>
                <w:snapToGrid w:val="0"/>
                <w:kern w:val="28"/>
                <w:sz w:val="20"/>
                <w:szCs w:val="20"/>
              </w:rPr>
              <w:t xml:space="preserve"> to </w:t>
            </w:r>
            <w:r>
              <w:rPr>
                <w:rFonts w:ascii="Arial" w:hAnsi="Arial" w:cs="Arial" w:hint="eastAsia"/>
                <w:snapToGrid w:val="0"/>
                <w:kern w:val="28"/>
                <w:sz w:val="20"/>
                <w:szCs w:val="20"/>
              </w:rPr>
              <w:t xml:space="preserve">monitor the integrity of </w:t>
            </w:r>
            <w:del w:id="15" w:author="IALA Meetings" w:date="2022-09-28T11:42:00Z">
              <w:r w:rsidDel="00DE731C">
                <w:rPr>
                  <w:rFonts w:ascii="Arial" w:hAnsi="Arial" w:cs="Arial" w:hint="eastAsia"/>
                  <w:snapToGrid w:val="0"/>
                  <w:kern w:val="28"/>
                  <w:sz w:val="20"/>
                  <w:szCs w:val="20"/>
                </w:rPr>
                <w:delText>AIS/</w:delText>
              </w:r>
            </w:del>
            <w:r>
              <w:rPr>
                <w:rFonts w:ascii="Arial" w:hAnsi="Arial" w:cs="Arial" w:hint="eastAsia"/>
                <w:snapToGrid w:val="0"/>
                <w:kern w:val="28"/>
                <w:sz w:val="20"/>
                <w:szCs w:val="20"/>
              </w:rPr>
              <w:t xml:space="preserve">VDES </w:t>
            </w:r>
            <w:proofErr w:type="gramStart"/>
            <w:r>
              <w:rPr>
                <w:rFonts w:ascii="Arial" w:hAnsi="Arial" w:cs="Arial" w:hint="eastAsia"/>
                <w:snapToGrid w:val="0"/>
                <w:kern w:val="28"/>
                <w:sz w:val="20"/>
                <w:szCs w:val="20"/>
              </w:rPr>
              <w:t>VDL</w:t>
            </w:r>
            <w:r w:rsidRPr="00EF159C">
              <w:rPr>
                <w:rFonts w:ascii="Arial" w:hAnsi="Arial" w:cs="Arial"/>
                <w:snapToGrid w:val="0"/>
                <w:kern w:val="28"/>
                <w:sz w:val="20"/>
                <w:szCs w:val="20"/>
              </w:rPr>
              <w:t>;</w:t>
            </w:r>
            <w:proofErr w:type="gramEnd"/>
          </w:p>
          <w:p w14:paraId="21B5F9CB" w14:textId="77777777"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EF159C">
              <w:rPr>
                <w:rFonts w:cs="Arial"/>
                <w:bCs/>
                <w:iCs/>
                <w:snapToGrid w:val="0"/>
                <w:sz w:val="20"/>
                <w:szCs w:val="20"/>
              </w:rPr>
              <w:t>Key milestones include:</w:t>
            </w:r>
          </w:p>
          <w:p w14:paraId="5D3C9844" w14:textId="77777777" w:rsidR="00EA0480" w:rsidRPr="00EF159C" w:rsidRDefault="00EA0480" w:rsidP="00EA0480">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Microsoft YaHei"/>
                <w:snapToGrid w:val="0"/>
                <w:kern w:val="28"/>
                <w:sz w:val="20"/>
                <w:szCs w:val="20"/>
                <w:lang w:val="en-US" w:eastAsia="zh-CN"/>
              </w:rPr>
            </w:pPr>
            <w:r w:rsidRPr="00EF159C">
              <w:rPr>
                <w:rFonts w:eastAsia="Microsoft YaHei"/>
                <w:snapToGrid w:val="0"/>
                <w:kern w:val="28"/>
                <w:sz w:val="20"/>
                <w:szCs w:val="20"/>
                <w:lang w:val="en-US" w:eastAsia="zh-CN"/>
              </w:rPr>
              <w:t>March 2022</w:t>
            </w:r>
            <w:r>
              <w:rPr>
                <w:rFonts w:eastAsia="Microsoft YaHei"/>
                <w:snapToGrid w:val="0"/>
                <w:kern w:val="28"/>
                <w:sz w:val="20"/>
                <w:szCs w:val="20"/>
                <w:lang w:val="en-US" w:eastAsia="zh-CN"/>
              </w:rPr>
              <w:t>(</w:t>
            </w:r>
            <w:r>
              <w:rPr>
                <w:rFonts w:eastAsia="Microsoft YaHei" w:hint="eastAsia"/>
                <w:snapToGrid w:val="0"/>
                <w:kern w:val="28"/>
                <w:sz w:val="20"/>
                <w:szCs w:val="20"/>
                <w:lang w:val="en-US" w:eastAsia="zh-CN"/>
              </w:rPr>
              <w:t>ENAV29</w:t>
            </w:r>
            <w:r>
              <w:rPr>
                <w:rFonts w:eastAsia="Microsoft YaHei"/>
                <w:snapToGrid w:val="0"/>
                <w:kern w:val="28"/>
                <w:sz w:val="20"/>
                <w:szCs w:val="20"/>
                <w:lang w:val="en-US" w:eastAsia="zh-CN"/>
              </w:rPr>
              <w:t>)</w:t>
            </w:r>
            <w:r w:rsidRPr="00EF159C">
              <w:rPr>
                <w:rFonts w:eastAsia="Microsoft YaHei"/>
                <w:snapToGrid w:val="0"/>
                <w:kern w:val="28"/>
                <w:sz w:val="20"/>
                <w:szCs w:val="20"/>
                <w:lang w:val="en-US" w:eastAsia="zh-CN"/>
              </w:rPr>
              <w:t xml:space="preserve"> – Scope Task and </w:t>
            </w:r>
            <w:r>
              <w:rPr>
                <w:rFonts w:eastAsia="Microsoft YaHei" w:hint="eastAsia"/>
                <w:snapToGrid w:val="0"/>
                <w:kern w:val="28"/>
                <w:sz w:val="20"/>
                <w:szCs w:val="20"/>
                <w:lang w:val="en-US" w:eastAsia="zh-CN"/>
              </w:rPr>
              <w:t>research</w:t>
            </w:r>
          </w:p>
          <w:p w14:paraId="78AA5964" w14:textId="77777777" w:rsidR="00EA0480" w:rsidRPr="00EF159C" w:rsidRDefault="00EA0480" w:rsidP="00EA0480">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Microsoft YaHei"/>
                <w:snapToGrid w:val="0"/>
                <w:kern w:val="28"/>
                <w:sz w:val="20"/>
                <w:szCs w:val="20"/>
                <w:lang w:val="en-US" w:eastAsia="zh-CN"/>
              </w:rPr>
            </w:pPr>
            <w:r w:rsidRPr="00EF159C">
              <w:rPr>
                <w:rFonts w:eastAsia="Microsoft YaHei"/>
                <w:snapToGrid w:val="0"/>
                <w:kern w:val="28"/>
                <w:sz w:val="20"/>
                <w:szCs w:val="20"/>
                <w:lang w:val="en-US" w:eastAsia="zh-CN"/>
              </w:rPr>
              <w:t>October 2022</w:t>
            </w:r>
            <w:r>
              <w:rPr>
                <w:rFonts w:eastAsia="Microsoft YaHei"/>
                <w:snapToGrid w:val="0"/>
                <w:kern w:val="28"/>
                <w:sz w:val="20"/>
                <w:szCs w:val="20"/>
                <w:lang w:val="en-US" w:eastAsia="zh-CN"/>
              </w:rPr>
              <w:t>(</w:t>
            </w:r>
            <w:r>
              <w:rPr>
                <w:rFonts w:eastAsia="Microsoft YaHei" w:hint="eastAsia"/>
                <w:snapToGrid w:val="0"/>
                <w:kern w:val="28"/>
                <w:sz w:val="20"/>
                <w:szCs w:val="20"/>
                <w:lang w:val="en-US" w:eastAsia="zh-CN"/>
              </w:rPr>
              <w:t>ENAV30</w:t>
            </w:r>
            <w:r>
              <w:rPr>
                <w:rFonts w:eastAsia="Microsoft YaHei"/>
                <w:snapToGrid w:val="0"/>
                <w:kern w:val="28"/>
                <w:sz w:val="20"/>
                <w:szCs w:val="20"/>
                <w:lang w:val="en-US" w:eastAsia="zh-CN"/>
              </w:rPr>
              <w:t>)</w:t>
            </w:r>
            <w:r>
              <w:rPr>
                <w:rFonts w:eastAsia="Microsoft YaHei" w:hint="eastAsia"/>
                <w:snapToGrid w:val="0"/>
                <w:kern w:val="28"/>
                <w:sz w:val="20"/>
                <w:szCs w:val="20"/>
                <w:lang w:val="en-US" w:eastAsia="zh-CN"/>
              </w:rPr>
              <w:t xml:space="preserve"> </w:t>
            </w:r>
            <w:r w:rsidRPr="00EF159C">
              <w:rPr>
                <w:rFonts w:eastAsia="Microsoft YaHei"/>
                <w:snapToGrid w:val="0"/>
                <w:kern w:val="28"/>
                <w:sz w:val="20"/>
                <w:szCs w:val="20"/>
                <w:lang w:val="en-US" w:eastAsia="zh-CN"/>
              </w:rPr>
              <w:t>–</w:t>
            </w:r>
            <w:r>
              <w:rPr>
                <w:rFonts w:eastAsia="Microsoft YaHei" w:hint="eastAsia"/>
                <w:snapToGrid w:val="0"/>
                <w:kern w:val="28"/>
                <w:sz w:val="20"/>
                <w:szCs w:val="20"/>
                <w:lang w:val="en-US" w:eastAsia="zh-CN"/>
              </w:rPr>
              <w:t xml:space="preserve"> P</w:t>
            </w:r>
            <w:r w:rsidRPr="00EF159C">
              <w:rPr>
                <w:rFonts w:eastAsia="Microsoft YaHei"/>
                <w:snapToGrid w:val="0"/>
                <w:kern w:val="28"/>
                <w:sz w:val="20"/>
                <w:szCs w:val="20"/>
                <w:lang w:val="en-US" w:eastAsia="zh-CN"/>
              </w:rPr>
              <w:t>repare skeleton.</w:t>
            </w:r>
          </w:p>
          <w:p w14:paraId="3A3458B9" w14:textId="77777777" w:rsidR="00EA0480" w:rsidRDefault="00EA0480" w:rsidP="00EA0480">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snapToGrid w:val="0"/>
                <w:kern w:val="28"/>
                <w:sz w:val="20"/>
                <w:szCs w:val="20"/>
              </w:rPr>
            </w:pPr>
            <w:r w:rsidRPr="00EF159C">
              <w:rPr>
                <w:rFonts w:eastAsia="Microsoft YaHei"/>
                <w:snapToGrid w:val="0"/>
                <w:kern w:val="28"/>
                <w:sz w:val="20"/>
                <w:szCs w:val="20"/>
                <w:lang w:val="en-US" w:eastAsia="zh-CN"/>
              </w:rPr>
              <w:t>March</w:t>
            </w:r>
            <w:r w:rsidRPr="00EF159C">
              <w:rPr>
                <w:snapToGrid w:val="0"/>
                <w:kern w:val="28"/>
                <w:sz w:val="20"/>
                <w:szCs w:val="20"/>
              </w:rPr>
              <w:t xml:space="preserve"> 2023</w:t>
            </w:r>
            <w:r>
              <w:rPr>
                <w:rFonts w:eastAsia="Microsoft YaHei"/>
                <w:snapToGrid w:val="0"/>
                <w:kern w:val="28"/>
                <w:sz w:val="20"/>
                <w:szCs w:val="20"/>
                <w:lang w:val="en-US" w:eastAsia="zh-CN"/>
              </w:rPr>
              <w:t>(</w:t>
            </w:r>
            <w:r>
              <w:rPr>
                <w:rFonts w:eastAsia="Microsoft YaHei" w:hint="eastAsia"/>
                <w:snapToGrid w:val="0"/>
                <w:kern w:val="28"/>
                <w:sz w:val="20"/>
                <w:szCs w:val="20"/>
                <w:lang w:val="en-US" w:eastAsia="zh-CN"/>
              </w:rPr>
              <w:t>ENAV31</w:t>
            </w:r>
            <w:r>
              <w:rPr>
                <w:rFonts w:eastAsia="Microsoft YaHei"/>
                <w:snapToGrid w:val="0"/>
                <w:kern w:val="28"/>
                <w:sz w:val="20"/>
                <w:szCs w:val="20"/>
                <w:lang w:val="en-US" w:eastAsia="zh-CN"/>
              </w:rPr>
              <w:t>)</w:t>
            </w:r>
            <w:r>
              <w:rPr>
                <w:snapToGrid w:val="0"/>
                <w:kern w:val="28"/>
                <w:sz w:val="20"/>
                <w:szCs w:val="20"/>
              </w:rPr>
              <w:t xml:space="preserve"> –</w:t>
            </w:r>
            <w:r w:rsidRPr="00EF159C">
              <w:rPr>
                <w:rFonts w:eastAsia="Microsoft YaHei"/>
                <w:snapToGrid w:val="0"/>
                <w:kern w:val="28"/>
                <w:sz w:val="20"/>
                <w:szCs w:val="20"/>
                <w:lang w:val="en-US" w:eastAsia="zh-CN"/>
              </w:rPr>
              <w:t xml:space="preserve"> Draft document prepared</w:t>
            </w:r>
          </w:p>
          <w:p w14:paraId="053C93BE" w14:textId="77777777" w:rsidR="00EA0480" w:rsidRPr="00EF159C" w:rsidRDefault="00EA0480" w:rsidP="00EA0480">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snapToGrid w:val="0"/>
                <w:kern w:val="28"/>
                <w:sz w:val="20"/>
                <w:szCs w:val="20"/>
              </w:rPr>
            </w:pPr>
            <w:r>
              <w:rPr>
                <w:rFonts w:hint="eastAsia"/>
                <w:snapToGrid w:val="0"/>
                <w:kern w:val="28"/>
                <w:sz w:val="20"/>
                <w:szCs w:val="20"/>
                <w:lang w:eastAsia="zh-CN"/>
              </w:rPr>
              <w:t xml:space="preserve">October 2024(ENAV32) </w:t>
            </w:r>
            <w:r w:rsidRPr="00EF159C">
              <w:rPr>
                <w:snapToGrid w:val="0"/>
                <w:kern w:val="28"/>
                <w:sz w:val="20"/>
                <w:szCs w:val="20"/>
              </w:rPr>
              <w:t>–</w:t>
            </w:r>
            <w:r>
              <w:rPr>
                <w:rFonts w:hint="eastAsia"/>
                <w:snapToGrid w:val="0"/>
                <w:kern w:val="28"/>
                <w:sz w:val="20"/>
                <w:szCs w:val="20"/>
                <w:lang w:eastAsia="zh-CN"/>
              </w:rPr>
              <w:t xml:space="preserve"> </w:t>
            </w:r>
            <w:r w:rsidRPr="00EF159C">
              <w:rPr>
                <w:snapToGrid w:val="0"/>
                <w:kern w:val="28"/>
                <w:sz w:val="20"/>
                <w:szCs w:val="20"/>
              </w:rPr>
              <w:t xml:space="preserve">Draft guideline reviewed by </w:t>
            </w:r>
            <w:r>
              <w:rPr>
                <w:rFonts w:hint="eastAsia"/>
                <w:snapToGrid w:val="0"/>
                <w:kern w:val="28"/>
                <w:sz w:val="20"/>
                <w:szCs w:val="20"/>
                <w:lang w:eastAsia="zh-CN"/>
              </w:rPr>
              <w:t>ENAV</w:t>
            </w:r>
            <w:r w:rsidRPr="00EF159C">
              <w:rPr>
                <w:snapToGrid w:val="0"/>
                <w:kern w:val="28"/>
                <w:sz w:val="20"/>
                <w:szCs w:val="20"/>
              </w:rPr>
              <w:t xml:space="preserve"> Committee and forwarded to Council for approval.</w:t>
            </w:r>
          </w:p>
        </w:tc>
      </w:tr>
      <w:tr w:rsidR="00EA0480" w:rsidRPr="005010D1" w14:paraId="728B7BFC" w14:textId="77777777" w:rsidTr="00EA0480">
        <w:trPr>
          <w:cantSplit/>
          <w:trHeight w:val="659"/>
        </w:trPr>
        <w:tc>
          <w:tcPr>
            <w:tcW w:w="2376" w:type="dxa"/>
          </w:tcPr>
          <w:p w14:paraId="16E1909E" w14:textId="77777777" w:rsidR="00EA0480" w:rsidRPr="00EF159C" w:rsidRDefault="00EA0480"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Expected numbers of sessions for completion</w:t>
            </w:r>
          </w:p>
        </w:tc>
        <w:tc>
          <w:tcPr>
            <w:tcW w:w="7230" w:type="dxa"/>
            <w:gridSpan w:val="3"/>
          </w:tcPr>
          <w:p w14:paraId="6675AA6E" w14:textId="77777777" w:rsidR="00EA0480" w:rsidRDefault="00EA0480" w:rsidP="00751C1D">
            <w:pPr>
              <w:pStyle w:val="BodyText3"/>
              <w:spacing w:before="120"/>
              <w:jc w:val="both"/>
              <w:rPr>
                <w:sz w:val="20"/>
                <w:lang w:val="en-CA"/>
              </w:rPr>
            </w:pPr>
            <w:r>
              <w:rPr>
                <w:sz w:val="20"/>
                <w:lang w:val="en-CA"/>
              </w:rPr>
              <w:t>Session number:</w:t>
            </w:r>
          </w:p>
          <w:p w14:paraId="4B181E2B" w14:textId="77777777" w:rsidR="00EA0480" w:rsidRDefault="00EA0480" w:rsidP="00751C1D">
            <w:pPr>
              <w:pStyle w:val="BodyText3"/>
              <w:tabs>
                <w:tab w:val="left" w:pos="1092"/>
                <w:tab w:val="left" w:pos="2085"/>
                <w:tab w:val="left" w:pos="2935"/>
                <w:tab w:val="left" w:pos="3927"/>
                <w:tab w:val="left" w:pos="4920"/>
                <w:tab w:val="left" w:pos="6054"/>
              </w:tabs>
              <w:spacing w:before="120"/>
              <w:ind w:left="244"/>
              <w:jc w:val="both"/>
              <w:rPr>
                <w:sz w:val="20"/>
                <w:lang w:val="en-CA" w:eastAsia="zh-CN"/>
              </w:rPr>
            </w:pPr>
            <w:r>
              <w:rPr>
                <w:noProof/>
                <w:lang w:val="de-DE" w:eastAsia="de-DE"/>
              </w:rPr>
              <mc:AlternateContent>
                <mc:Choice Requires="wps">
                  <w:drawing>
                    <wp:anchor distT="0" distB="0" distL="114300" distR="114300" simplePos="0" relativeHeight="251664384" behindDoc="0" locked="0" layoutInCell="1" allowOverlap="1" wp14:anchorId="0D0AB977" wp14:editId="6F79CB91">
                      <wp:simplePos x="0" y="0"/>
                      <wp:positionH relativeFrom="column">
                        <wp:posOffset>645160</wp:posOffset>
                      </wp:positionH>
                      <wp:positionV relativeFrom="paragraph">
                        <wp:posOffset>168910</wp:posOffset>
                      </wp:positionV>
                      <wp:extent cx="274320" cy="274320"/>
                      <wp:effectExtent l="0" t="0" r="11430" b="11430"/>
                      <wp:wrapNone/>
                      <wp:docPr id="388"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73CEDF6" w14:textId="77777777" w:rsidR="00751C1D" w:rsidRPr="005F1945" w:rsidRDefault="00751C1D" w:rsidP="00EA0480">
                                  <w:pPr>
                                    <w:rPr>
                                      <w:lang w:val="nl-NL"/>
                                    </w:rPr>
                                  </w:pPr>
                                  <w:r>
                                    <w:rPr>
                                      <w:lang w:val="nl-NL"/>
                                    </w:rPr>
                                    <w:t>X</w:t>
                                  </w:r>
                                </w:p>
                                <w:p w14:paraId="1781A414" w14:textId="77777777" w:rsidR="00751C1D" w:rsidRPr="005F1945" w:rsidRDefault="00751C1D" w:rsidP="00EA0480">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0AB977" id="矩形 388" o:spid="_x0000_s1026" style="position:absolute;left:0;text-align:left;margin-left:50.8pt;margin-top:13.3pt;width:21.6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">
                      <v:textbox>
                        <w:txbxContent>
                          <w:p w14:paraId="173CEDF6" w14:textId="77777777" w:rsidR="00751C1D" w:rsidRPr="005F1945" w:rsidRDefault="00751C1D" w:rsidP="00EA0480">
                            <w:pPr>
                              <w:rPr>
                                <w:lang w:val="nl-NL"/>
                              </w:rPr>
                            </w:pPr>
                            <w:r>
                              <w:rPr>
                                <w:lang w:val="nl-NL"/>
                              </w:rPr>
                              <w:t>X</w:t>
                            </w:r>
                          </w:p>
                          <w:p w14:paraId="1781A414" w14:textId="77777777" w:rsidR="00751C1D" w:rsidRPr="005F1945" w:rsidRDefault="00751C1D" w:rsidP="00EA0480">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663360" behindDoc="0" locked="0" layoutInCell="1" allowOverlap="1" wp14:anchorId="2E836280" wp14:editId="0166A6D7">
                      <wp:simplePos x="0" y="0"/>
                      <wp:positionH relativeFrom="column">
                        <wp:posOffset>1219200</wp:posOffset>
                      </wp:positionH>
                      <wp:positionV relativeFrom="paragraph">
                        <wp:posOffset>168910</wp:posOffset>
                      </wp:positionV>
                      <wp:extent cx="274320" cy="274320"/>
                      <wp:effectExtent l="0" t="0" r="11430" b="11430"/>
                      <wp:wrapNone/>
                      <wp:docPr id="389"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803F19" w14:textId="77777777" w:rsidR="00751C1D" w:rsidRPr="005F1945" w:rsidRDefault="00751C1D" w:rsidP="00EA0480">
                                  <w:pPr>
                                    <w:rPr>
                                      <w:lang w:val="nl-NL"/>
                                    </w:rPr>
                                  </w:pPr>
                                  <w:r>
                                    <w:rPr>
                                      <w:lang w:val="nl-NL"/>
                                    </w:rPr>
                                    <w:t>X</w:t>
                                  </w:r>
                                </w:p>
                                <w:p w14:paraId="4A0185E3" w14:textId="77777777" w:rsidR="00751C1D" w:rsidRDefault="00751C1D" w:rsidP="00EA048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836280" id="矩形 389" o:spid="_x0000_s1027" style="position:absolute;left:0;text-align:left;margin-left:96pt;margin-top:13.3pt;width:21.6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">
                      <v:textbox>
                        <w:txbxContent>
                          <w:p w14:paraId="63803F19" w14:textId="77777777" w:rsidR="00751C1D" w:rsidRPr="005F1945" w:rsidRDefault="00751C1D" w:rsidP="00EA0480">
                            <w:pPr>
                              <w:rPr>
                                <w:lang w:val="nl-NL"/>
                              </w:rPr>
                            </w:pPr>
                            <w:r>
                              <w:rPr>
                                <w:lang w:val="nl-NL"/>
                              </w:rPr>
                              <w:t>X</w:t>
                            </w:r>
                          </w:p>
                          <w:p w14:paraId="4A0185E3" w14:textId="77777777" w:rsidR="00751C1D" w:rsidRDefault="00751C1D" w:rsidP="00EA0480">
                            <w:pPr>
                              <w:jc w:val="center"/>
                            </w:pPr>
                          </w:p>
                        </w:txbxContent>
                      </v:textbox>
                    </v:rect>
                  </w:pict>
                </mc:Fallback>
              </mc:AlternateContent>
            </w:r>
            <w:r>
              <w:rPr>
                <w:noProof/>
                <w:lang w:val="de-DE" w:eastAsia="de-DE"/>
              </w:rPr>
              <mc:AlternateContent>
                <mc:Choice Requires="wps">
                  <w:drawing>
                    <wp:anchor distT="0" distB="0" distL="114300" distR="114300" simplePos="0" relativeHeight="251662336" behindDoc="0" locked="0" layoutInCell="1" allowOverlap="1" wp14:anchorId="5A1B2D84" wp14:editId="5FAE0F9F">
                      <wp:simplePos x="0" y="0"/>
                      <wp:positionH relativeFrom="column">
                        <wp:posOffset>1793240</wp:posOffset>
                      </wp:positionH>
                      <wp:positionV relativeFrom="paragraph">
                        <wp:posOffset>168910</wp:posOffset>
                      </wp:positionV>
                      <wp:extent cx="274320" cy="274320"/>
                      <wp:effectExtent l="0" t="0" r="11430" b="11430"/>
                      <wp:wrapNone/>
                      <wp:docPr id="390"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77A2D35" w14:textId="77777777" w:rsidR="00751C1D" w:rsidRPr="005F1945" w:rsidRDefault="00751C1D" w:rsidP="00EA0480">
                                  <w:pPr>
                                    <w:rPr>
                                      <w:lang w:val="nl-NL"/>
                                    </w:rPr>
                                  </w:pPr>
                                  <w:r>
                                    <w:rPr>
                                      <w:lang w:val="nl-NL"/>
                                    </w:rPr>
                                    <w:t>X</w:t>
                                  </w:r>
                                </w:p>
                                <w:p w14:paraId="652518A1" w14:textId="77777777" w:rsidR="00751C1D" w:rsidRDefault="00751C1D" w:rsidP="00EA048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1B2D84" id="矩形 390" o:spid="_x0000_s1028" style="position:absolute;left:0;text-align:left;margin-left:141.2pt;margin-top:13.3pt;width:21.6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">
                      <v:textbox>
                        <w:txbxContent>
                          <w:p w14:paraId="377A2D35" w14:textId="77777777" w:rsidR="00751C1D" w:rsidRPr="005F1945" w:rsidRDefault="00751C1D" w:rsidP="00EA0480">
                            <w:pPr>
                              <w:rPr>
                                <w:lang w:val="nl-NL"/>
                              </w:rPr>
                            </w:pPr>
                            <w:r>
                              <w:rPr>
                                <w:lang w:val="nl-NL"/>
                              </w:rPr>
                              <w:t>X</w:t>
                            </w:r>
                          </w:p>
                          <w:p w14:paraId="652518A1" w14:textId="77777777" w:rsidR="00751C1D" w:rsidRDefault="00751C1D" w:rsidP="00EA0480">
                            <w:pPr>
                              <w:jc w:val="center"/>
                            </w:pPr>
                          </w:p>
                        </w:txbxContent>
                      </v:textbox>
                    </v:rect>
                  </w:pict>
                </mc:Fallback>
              </mc:AlternateContent>
            </w:r>
            <w:r>
              <w:rPr>
                <w:noProof/>
                <w:lang w:val="de-DE" w:eastAsia="de-DE"/>
              </w:rPr>
              <mc:AlternateContent>
                <mc:Choice Requires="wps">
                  <w:drawing>
                    <wp:anchor distT="0" distB="0" distL="114300" distR="114300" simplePos="0" relativeHeight="251661312" behindDoc="0" locked="0" layoutInCell="1" allowOverlap="1" wp14:anchorId="339A36EE" wp14:editId="3E3A1F14">
                      <wp:simplePos x="0" y="0"/>
                      <wp:positionH relativeFrom="column">
                        <wp:posOffset>2399665</wp:posOffset>
                      </wp:positionH>
                      <wp:positionV relativeFrom="paragraph">
                        <wp:posOffset>168910</wp:posOffset>
                      </wp:positionV>
                      <wp:extent cx="274320" cy="274320"/>
                      <wp:effectExtent l="0" t="0" r="11430" b="11430"/>
                      <wp:wrapNone/>
                      <wp:docPr id="391"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2EB22D" w14:textId="77777777" w:rsidR="00751C1D" w:rsidRDefault="00751C1D" w:rsidP="00EA048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9A36EE" id="矩形 391" o:spid="_x0000_s1029" style="position:absolute;left:0;text-align:left;margin-left:188.95pt;margin-top:13.3pt;width:21.6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">
                      <v:textbox>
                        <w:txbxContent>
                          <w:p w14:paraId="5B2EB22D" w14:textId="77777777" w:rsidR="00751C1D" w:rsidRDefault="00751C1D" w:rsidP="00EA0480">
                            <w:pPr>
                              <w:jc w:val="center"/>
                            </w:pPr>
                          </w:p>
                        </w:txbxContent>
                      </v:textbox>
                    </v:rect>
                  </w:pict>
                </mc:Fallback>
              </mc:AlternateContent>
            </w:r>
            <w:r>
              <w:rPr>
                <w:noProof/>
                <w:lang w:val="de-DE" w:eastAsia="de-DE"/>
              </w:rPr>
              <mc:AlternateContent>
                <mc:Choice Requires="wps">
                  <w:drawing>
                    <wp:anchor distT="0" distB="0" distL="114300" distR="114300" simplePos="0" relativeHeight="251660288" behindDoc="0" locked="0" layoutInCell="1" allowOverlap="1" wp14:anchorId="56C71B34" wp14:editId="2F6B8B09">
                      <wp:simplePos x="0" y="0"/>
                      <wp:positionH relativeFrom="column">
                        <wp:posOffset>3072130</wp:posOffset>
                      </wp:positionH>
                      <wp:positionV relativeFrom="paragraph">
                        <wp:posOffset>168910</wp:posOffset>
                      </wp:positionV>
                      <wp:extent cx="274320" cy="274320"/>
                      <wp:effectExtent l="0" t="0" r="11430" b="11430"/>
                      <wp:wrapNone/>
                      <wp:docPr id="392"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A5E758" id="矩形 392" o:spid="_x0000_s1026" style="position:absolute;margin-left:241.9pt;margin-top:13.3pt;width:21.6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"/>
                  </w:pict>
                </mc:Fallback>
              </mc:AlternateContent>
            </w:r>
            <w:r>
              <w:rPr>
                <w:noProof/>
                <w:lang w:val="de-DE" w:eastAsia="de-DE"/>
              </w:rPr>
              <mc:AlternateContent>
                <mc:Choice Requires="wps">
                  <w:drawing>
                    <wp:anchor distT="0" distB="0" distL="114300" distR="114300" simplePos="0" relativeHeight="251659264" behindDoc="0" locked="0" layoutInCell="1" allowOverlap="1" wp14:anchorId="4BC19662" wp14:editId="5CB31DB1">
                      <wp:simplePos x="0" y="0"/>
                      <wp:positionH relativeFrom="column">
                        <wp:posOffset>3834765</wp:posOffset>
                      </wp:positionH>
                      <wp:positionV relativeFrom="paragraph">
                        <wp:posOffset>168910</wp:posOffset>
                      </wp:positionV>
                      <wp:extent cx="274320" cy="274320"/>
                      <wp:effectExtent l="0" t="0" r="11430" b="11430"/>
                      <wp:wrapNone/>
                      <wp:docPr id="393"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B869E2" id="矩形 393" o:spid="_x0000_s1026" style="position:absolute;margin-left:301.95pt;margin-top:13.3pt;width:21.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"/>
                  </w:pict>
                </mc:Fallback>
              </mc:AlternateContent>
            </w:r>
            <w:r>
              <w:rPr>
                <w:noProof/>
                <w:lang w:val="de-DE" w:eastAsia="de-DE"/>
              </w:rPr>
              <mc:AlternateContent>
                <mc:Choice Requires="wps">
                  <w:drawing>
                    <wp:anchor distT="0" distB="0" distL="114300" distR="114300" simplePos="0" relativeHeight="251665408" behindDoc="0" locked="0" layoutInCell="1" allowOverlap="1" wp14:anchorId="5E870550" wp14:editId="7CE3AB1F">
                      <wp:simplePos x="0" y="0"/>
                      <wp:positionH relativeFrom="column">
                        <wp:posOffset>31750</wp:posOffset>
                      </wp:positionH>
                      <wp:positionV relativeFrom="paragraph">
                        <wp:posOffset>168910</wp:posOffset>
                      </wp:positionV>
                      <wp:extent cx="274320" cy="274320"/>
                      <wp:effectExtent l="0" t="0" r="11430" b="11430"/>
                      <wp:wrapNone/>
                      <wp:docPr id="394"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9765273" w14:textId="77777777" w:rsidR="00751C1D" w:rsidRPr="005F1945" w:rsidRDefault="00751C1D" w:rsidP="00EA0480">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870550" id="矩形 394" o:spid="_x0000_s1030" style="position:absolute;left:0;text-align:left;margin-left:2.5pt;margin-top:13.3pt;width:21.6pt;height: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">
                      <v:textbox>
                        <w:txbxContent>
                          <w:p w14:paraId="29765273" w14:textId="77777777" w:rsidR="00751C1D" w:rsidRPr="005F1945" w:rsidRDefault="00751C1D" w:rsidP="00EA0480">
                            <w:pPr>
                              <w:rPr>
                                <w:lang w:val="nl-NL"/>
                              </w:rPr>
                            </w:pPr>
                            <w:r>
                              <w:rPr>
                                <w:lang w:val="nl-NL"/>
                              </w:rPr>
                              <w:t>X</w:t>
                            </w:r>
                          </w:p>
                        </w:txbxContent>
                      </v:textbox>
                    </v:rect>
                  </w:pict>
                </mc:Fallback>
              </mc:AlternateContent>
            </w:r>
            <w:r>
              <w:rPr>
                <w:rFonts w:hint="eastAsia"/>
                <w:sz w:val="20"/>
                <w:lang w:val="en-CA" w:eastAsia="zh-CN"/>
              </w:rPr>
              <w:t>29</w:t>
            </w:r>
            <w:r w:rsidRPr="00341A16">
              <w:rPr>
                <w:sz w:val="20"/>
                <w:lang w:val="en-CA"/>
              </w:rPr>
              <w:tab/>
            </w:r>
            <w:r>
              <w:rPr>
                <w:rFonts w:hint="eastAsia"/>
                <w:sz w:val="20"/>
                <w:lang w:val="en-CA" w:eastAsia="zh-CN"/>
              </w:rPr>
              <w:t>30</w:t>
            </w:r>
            <w:r w:rsidRPr="00341A16">
              <w:rPr>
                <w:sz w:val="20"/>
                <w:lang w:val="en-CA"/>
              </w:rPr>
              <w:tab/>
            </w:r>
            <w:r>
              <w:rPr>
                <w:rFonts w:hint="eastAsia"/>
                <w:sz w:val="20"/>
                <w:lang w:val="en-CA" w:eastAsia="zh-CN"/>
              </w:rPr>
              <w:t>31</w:t>
            </w:r>
            <w:r w:rsidRPr="00341A16">
              <w:rPr>
                <w:sz w:val="20"/>
                <w:lang w:val="en-CA"/>
              </w:rPr>
              <w:tab/>
            </w:r>
            <w:r>
              <w:rPr>
                <w:rFonts w:hint="eastAsia"/>
                <w:sz w:val="20"/>
                <w:lang w:val="en-CA" w:eastAsia="zh-CN"/>
              </w:rPr>
              <w:t>32</w:t>
            </w:r>
            <w:r w:rsidRPr="00341A16">
              <w:rPr>
                <w:sz w:val="20"/>
                <w:lang w:val="en-CA"/>
              </w:rPr>
              <w:tab/>
            </w:r>
            <w:r>
              <w:rPr>
                <w:rFonts w:hint="eastAsia"/>
                <w:sz w:val="20"/>
                <w:lang w:val="en-CA" w:eastAsia="zh-CN"/>
              </w:rPr>
              <w:t>33</w:t>
            </w:r>
            <w:r w:rsidRPr="00341A16">
              <w:rPr>
                <w:sz w:val="20"/>
                <w:lang w:val="en-CA"/>
              </w:rPr>
              <w:tab/>
            </w:r>
            <w:r>
              <w:rPr>
                <w:rFonts w:hint="eastAsia"/>
                <w:sz w:val="20"/>
                <w:lang w:val="en-CA" w:eastAsia="zh-CN"/>
              </w:rPr>
              <w:t>34</w:t>
            </w:r>
            <w:r w:rsidRPr="00341A16">
              <w:rPr>
                <w:sz w:val="20"/>
                <w:lang w:val="en-CA"/>
              </w:rPr>
              <w:tab/>
            </w:r>
            <w:r>
              <w:rPr>
                <w:rFonts w:hint="eastAsia"/>
                <w:sz w:val="20"/>
                <w:lang w:val="en-CA" w:eastAsia="zh-CN"/>
              </w:rPr>
              <w:t>35</w:t>
            </w:r>
          </w:p>
          <w:p w14:paraId="774A3A26" w14:textId="77777777" w:rsidR="00EA0480"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5A5BE89" w14:textId="77777777" w:rsidR="00EA0480" w:rsidRPr="005010D1"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EA0480" w:rsidRPr="00CB5C46" w14:paraId="18CE1764" w14:textId="77777777" w:rsidTr="00EA0480">
        <w:trPr>
          <w:cantSplit/>
          <w:trHeight w:val="342"/>
        </w:trPr>
        <w:tc>
          <w:tcPr>
            <w:tcW w:w="2376" w:type="dxa"/>
            <w:shd w:val="clear" w:color="auto" w:fill="DDD9C3" w:themeFill="background2" w:themeFillShade="E6"/>
          </w:tcPr>
          <w:p w14:paraId="6C207A3D" w14:textId="77777777" w:rsidR="00EA0480" w:rsidRPr="00EF159C" w:rsidRDefault="00EA0480"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Committee notes</w:t>
            </w:r>
          </w:p>
        </w:tc>
        <w:tc>
          <w:tcPr>
            <w:tcW w:w="2410" w:type="dxa"/>
            <w:shd w:val="clear" w:color="auto" w:fill="DDD9C3" w:themeFill="background2" w:themeFillShade="E6"/>
          </w:tcPr>
          <w:p w14:paraId="34FE7491" w14:textId="77777777"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Origins</w:t>
            </w:r>
          </w:p>
        </w:tc>
        <w:tc>
          <w:tcPr>
            <w:tcW w:w="4820" w:type="dxa"/>
            <w:gridSpan w:val="2"/>
            <w:shd w:val="clear" w:color="auto" w:fill="DDD9C3" w:themeFill="background2" w:themeFillShade="E6"/>
          </w:tcPr>
          <w:p w14:paraId="20CAA2A3" w14:textId="77777777"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EF159C">
              <w:rPr>
                <w:rFonts w:cs="Arial"/>
                <w:bCs/>
                <w:iCs/>
                <w:snapToGrid w:val="0"/>
                <w:sz w:val="20"/>
                <w:szCs w:val="20"/>
              </w:rPr>
              <w:t xml:space="preserve">Requested by </w:t>
            </w:r>
            <w:r>
              <w:rPr>
                <w:rFonts w:cs="Arial" w:hint="eastAsia"/>
                <w:bCs/>
                <w:iCs/>
                <w:snapToGrid w:val="0"/>
                <w:sz w:val="20"/>
                <w:szCs w:val="20"/>
              </w:rPr>
              <w:t>ENAV</w:t>
            </w:r>
            <w:r w:rsidRPr="00EF159C">
              <w:rPr>
                <w:rFonts w:cs="Arial"/>
                <w:bCs/>
                <w:iCs/>
                <w:snapToGrid w:val="0"/>
                <w:sz w:val="20"/>
                <w:szCs w:val="20"/>
              </w:rPr>
              <w:t xml:space="preserve"> </w:t>
            </w:r>
            <w:r w:rsidRPr="00EF159C">
              <w:rPr>
                <w:rFonts w:cs="Arial"/>
                <w:snapToGrid w:val="0"/>
                <w:kern w:val="28"/>
                <w:sz w:val="20"/>
                <w:szCs w:val="20"/>
              </w:rPr>
              <w:t>Committee</w:t>
            </w:r>
            <w:r w:rsidRPr="00EF159C">
              <w:rPr>
                <w:rFonts w:cs="Arial"/>
                <w:bCs/>
                <w:iCs/>
                <w:snapToGrid w:val="0"/>
                <w:sz w:val="20"/>
                <w:szCs w:val="20"/>
              </w:rPr>
              <w:t xml:space="preserve"> at </w:t>
            </w:r>
            <w:r>
              <w:rPr>
                <w:rFonts w:cs="Arial"/>
                <w:bCs/>
                <w:iCs/>
                <w:snapToGrid w:val="0"/>
                <w:sz w:val="20"/>
                <w:szCs w:val="20"/>
              </w:rPr>
              <w:t>ENAV</w:t>
            </w:r>
            <w:r>
              <w:rPr>
                <w:rFonts w:cs="Arial" w:hint="eastAsia"/>
                <w:bCs/>
                <w:iCs/>
                <w:snapToGrid w:val="0"/>
                <w:sz w:val="20"/>
                <w:szCs w:val="20"/>
              </w:rPr>
              <w:t>27</w:t>
            </w:r>
          </w:p>
        </w:tc>
      </w:tr>
      <w:tr w:rsidR="00EA0480" w:rsidRPr="00696A73" w14:paraId="3E732009" w14:textId="77777777" w:rsidTr="00EA0480">
        <w:trPr>
          <w:cantSplit/>
          <w:trHeight w:val="342"/>
        </w:trPr>
        <w:tc>
          <w:tcPr>
            <w:tcW w:w="2376" w:type="dxa"/>
            <w:vMerge w:val="restart"/>
            <w:shd w:val="clear" w:color="auto" w:fill="auto"/>
          </w:tcPr>
          <w:p w14:paraId="35641871" w14:textId="77777777" w:rsidR="00EA0480" w:rsidRPr="00EF159C" w:rsidRDefault="00EA0480"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rFonts w:cs="Arial"/>
                <w:b/>
                <w:bCs/>
                <w:iCs/>
                <w:snapToGrid w:val="0"/>
                <w:sz w:val="20"/>
                <w:szCs w:val="20"/>
              </w:rPr>
            </w:pPr>
          </w:p>
        </w:tc>
        <w:tc>
          <w:tcPr>
            <w:tcW w:w="2410" w:type="dxa"/>
            <w:shd w:val="clear" w:color="auto" w:fill="DDD9C3" w:themeFill="background2" w:themeFillShade="E6"/>
          </w:tcPr>
          <w:p w14:paraId="5C0A7AF8" w14:textId="77777777"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Agreed by session</w:t>
            </w:r>
          </w:p>
        </w:tc>
        <w:tc>
          <w:tcPr>
            <w:tcW w:w="2268" w:type="dxa"/>
            <w:shd w:val="clear" w:color="auto" w:fill="DDD9C3" w:themeFill="background2" w:themeFillShade="E6"/>
          </w:tcPr>
          <w:p w14:paraId="191C66B8" w14:textId="77777777"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TD#</w:t>
            </w:r>
          </w:p>
        </w:tc>
        <w:tc>
          <w:tcPr>
            <w:tcW w:w="2552" w:type="dxa"/>
            <w:shd w:val="clear" w:color="auto" w:fill="DDD9C3" w:themeFill="background2" w:themeFillShade="E6"/>
          </w:tcPr>
          <w:p w14:paraId="719D6686" w14:textId="77777777"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Comments</w:t>
            </w:r>
          </w:p>
        </w:tc>
      </w:tr>
      <w:tr w:rsidR="00EA0480" w:rsidRPr="00696A73" w14:paraId="1AA30107" w14:textId="77777777" w:rsidTr="00EA0480">
        <w:trPr>
          <w:cantSplit/>
          <w:trHeight w:val="489"/>
        </w:trPr>
        <w:tc>
          <w:tcPr>
            <w:tcW w:w="2376" w:type="dxa"/>
            <w:vMerge/>
            <w:shd w:val="clear" w:color="auto" w:fill="auto"/>
          </w:tcPr>
          <w:p w14:paraId="61A0CEC3" w14:textId="77777777" w:rsidR="00EA0480" w:rsidRPr="00EF159C" w:rsidRDefault="00EA0480"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cs="Arial"/>
                <w:bCs/>
                <w:iCs/>
                <w:snapToGrid w:val="0"/>
                <w:sz w:val="20"/>
                <w:szCs w:val="20"/>
              </w:rPr>
            </w:pPr>
          </w:p>
        </w:tc>
        <w:tc>
          <w:tcPr>
            <w:tcW w:w="2410" w:type="dxa"/>
            <w:shd w:val="clear" w:color="auto" w:fill="DDD9C3" w:themeFill="background2" w:themeFillShade="E6"/>
          </w:tcPr>
          <w:p w14:paraId="7128F258" w14:textId="77777777"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EF159C">
              <w:rPr>
                <w:rFonts w:cs="Arial"/>
                <w:bCs/>
                <w:iCs/>
                <w:snapToGrid w:val="0"/>
                <w:sz w:val="20"/>
                <w:szCs w:val="20"/>
              </w:rPr>
              <w:fldChar w:fldCharType="begin">
                <w:ffData>
                  <w:name w:val="Text2"/>
                  <w:enabled/>
                  <w:calcOnExit w:val="0"/>
                  <w:textInput/>
                </w:ffData>
              </w:fldChar>
            </w:r>
            <w:r w:rsidRPr="00EF159C">
              <w:rPr>
                <w:rFonts w:cs="Arial"/>
                <w:bCs/>
                <w:iCs/>
                <w:snapToGrid w:val="0"/>
                <w:sz w:val="20"/>
                <w:szCs w:val="20"/>
              </w:rPr>
              <w:instrText xml:space="preserve"> FORMTEXT </w:instrText>
            </w:r>
            <w:r w:rsidRPr="00EF159C">
              <w:rPr>
                <w:rFonts w:cs="Arial"/>
                <w:bCs/>
                <w:iCs/>
                <w:snapToGrid w:val="0"/>
                <w:sz w:val="20"/>
                <w:szCs w:val="20"/>
              </w:rPr>
            </w:r>
            <w:r w:rsidRPr="00EF159C">
              <w:rPr>
                <w:rFonts w:cs="Arial"/>
                <w:bCs/>
                <w:iCs/>
                <w:snapToGrid w:val="0"/>
                <w:sz w:val="20"/>
                <w:szCs w:val="20"/>
              </w:rPr>
              <w:fldChar w:fldCharType="separate"/>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snapToGrid w:val="0"/>
                <w:sz w:val="20"/>
                <w:szCs w:val="20"/>
              </w:rPr>
              <w:fldChar w:fldCharType="end"/>
            </w:r>
          </w:p>
        </w:tc>
        <w:tc>
          <w:tcPr>
            <w:tcW w:w="2268" w:type="dxa"/>
            <w:shd w:val="clear" w:color="auto" w:fill="DDD9C3" w:themeFill="background2" w:themeFillShade="E6"/>
          </w:tcPr>
          <w:p w14:paraId="4AE5FC33" w14:textId="77777777"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EF159C">
              <w:rPr>
                <w:rFonts w:cs="Arial"/>
                <w:bCs/>
                <w:iCs/>
                <w:snapToGrid w:val="0"/>
                <w:sz w:val="20"/>
                <w:szCs w:val="20"/>
              </w:rPr>
              <w:fldChar w:fldCharType="begin">
                <w:ffData>
                  <w:name w:val="Text2"/>
                  <w:enabled/>
                  <w:calcOnExit w:val="0"/>
                  <w:textInput/>
                </w:ffData>
              </w:fldChar>
            </w:r>
            <w:r w:rsidRPr="00EF159C">
              <w:rPr>
                <w:rFonts w:cs="Arial"/>
                <w:bCs/>
                <w:iCs/>
                <w:snapToGrid w:val="0"/>
                <w:sz w:val="20"/>
                <w:szCs w:val="20"/>
              </w:rPr>
              <w:instrText xml:space="preserve"> FORMTEXT </w:instrText>
            </w:r>
            <w:r w:rsidRPr="00EF159C">
              <w:rPr>
                <w:rFonts w:cs="Arial"/>
                <w:bCs/>
                <w:iCs/>
                <w:snapToGrid w:val="0"/>
                <w:sz w:val="20"/>
                <w:szCs w:val="20"/>
              </w:rPr>
            </w:r>
            <w:r w:rsidRPr="00EF159C">
              <w:rPr>
                <w:rFonts w:cs="Arial"/>
                <w:bCs/>
                <w:iCs/>
                <w:snapToGrid w:val="0"/>
                <w:sz w:val="20"/>
                <w:szCs w:val="20"/>
              </w:rPr>
              <w:fldChar w:fldCharType="separate"/>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snapToGrid w:val="0"/>
                <w:sz w:val="20"/>
                <w:szCs w:val="20"/>
              </w:rPr>
              <w:fldChar w:fldCharType="end"/>
            </w:r>
          </w:p>
        </w:tc>
        <w:tc>
          <w:tcPr>
            <w:tcW w:w="2552" w:type="dxa"/>
            <w:shd w:val="clear" w:color="auto" w:fill="DDD9C3" w:themeFill="background2" w:themeFillShade="E6"/>
          </w:tcPr>
          <w:p w14:paraId="74090F75" w14:textId="77777777"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Cs/>
                <w:snapToGrid w:val="0"/>
                <w:sz w:val="20"/>
                <w:szCs w:val="20"/>
              </w:rPr>
            </w:pPr>
            <w:r w:rsidRPr="00EF159C">
              <w:rPr>
                <w:rFonts w:cs="Arial"/>
                <w:bCs/>
                <w:iCs/>
                <w:snapToGrid w:val="0"/>
                <w:sz w:val="20"/>
                <w:szCs w:val="20"/>
              </w:rPr>
              <w:fldChar w:fldCharType="begin">
                <w:ffData>
                  <w:name w:val="Text2"/>
                  <w:enabled/>
                  <w:calcOnExit w:val="0"/>
                  <w:textInput/>
                </w:ffData>
              </w:fldChar>
            </w:r>
            <w:r w:rsidRPr="00EF159C">
              <w:rPr>
                <w:rFonts w:cs="Arial"/>
                <w:bCs/>
                <w:iCs/>
                <w:snapToGrid w:val="0"/>
                <w:sz w:val="20"/>
                <w:szCs w:val="20"/>
              </w:rPr>
              <w:instrText xml:space="preserve"> FORMTEXT </w:instrText>
            </w:r>
            <w:r w:rsidRPr="00EF159C">
              <w:rPr>
                <w:rFonts w:cs="Arial"/>
                <w:bCs/>
                <w:iCs/>
                <w:snapToGrid w:val="0"/>
                <w:sz w:val="20"/>
                <w:szCs w:val="20"/>
              </w:rPr>
            </w:r>
            <w:r w:rsidRPr="00EF159C">
              <w:rPr>
                <w:rFonts w:cs="Arial"/>
                <w:bCs/>
                <w:iCs/>
                <w:snapToGrid w:val="0"/>
                <w:sz w:val="20"/>
                <w:szCs w:val="20"/>
              </w:rPr>
              <w:fldChar w:fldCharType="separate"/>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snapToGrid w:val="0"/>
                <w:sz w:val="20"/>
                <w:szCs w:val="20"/>
              </w:rPr>
              <w:fldChar w:fldCharType="end"/>
            </w:r>
          </w:p>
        </w:tc>
      </w:tr>
      <w:tr w:rsidR="00EA0480" w14:paraId="3F4BD852" w14:textId="77777777" w:rsidTr="00EA0480">
        <w:trPr>
          <w:cantSplit/>
          <w:trHeight w:val="489"/>
        </w:trPr>
        <w:tc>
          <w:tcPr>
            <w:tcW w:w="2376" w:type="dxa"/>
            <w:shd w:val="clear" w:color="auto" w:fill="auto"/>
          </w:tcPr>
          <w:p w14:paraId="7A6B3764" w14:textId="77777777" w:rsidR="00EA0480" w:rsidRPr="00EF159C" w:rsidRDefault="00EA0480"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rFonts w:cs="Arial"/>
                <w:bCs/>
                <w:iCs/>
                <w:snapToGrid w:val="0"/>
                <w:sz w:val="20"/>
                <w:szCs w:val="20"/>
              </w:rPr>
            </w:pPr>
          </w:p>
        </w:tc>
        <w:tc>
          <w:tcPr>
            <w:tcW w:w="2410" w:type="dxa"/>
            <w:shd w:val="clear" w:color="auto" w:fill="DDD9C3" w:themeFill="background2" w:themeFillShade="E6"/>
          </w:tcPr>
          <w:p w14:paraId="7E38ECF6" w14:textId="77777777"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Approved by Council</w:t>
            </w:r>
          </w:p>
        </w:tc>
        <w:tc>
          <w:tcPr>
            <w:tcW w:w="2268" w:type="dxa"/>
            <w:shd w:val="clear" w:color="auto" w:fill="DDD9C3" w:themeFill="background2" w:themeFillShade="E6"/>
          </w:tcPr>
          <w:p w14:paraId="68E7A076" w14:textId="77777777"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EF159C">
              <w:rPr>
                <w:rFonts w:cs="Arial"/>
                <w:bCs/>
                <w:iCs/>
                <w:snapToGrid w:val="0"/>
                <w:sz w:val="20"/>
                <w:szCs w:val="20"/>
              </w:rPr>
              <w:fldChar w:fldCharType="begin">
                <w:ffData>
                  <w:name w:val="Text2"/>
                  <w:enabled/>
                  <w:calcOnExit w:val="0"/>
                  <w:textInput/>
                </w:ffData>
              </w:fldChar>
            </w:r>
            <w:r w:rsidRPr="00EF159C">
              <w:rPr>
                <w:rFonts w:cs="Arial"/>
                <w:bCs/>
                <w:iCs/>
                <w:snapToGrid w:val="0"/>
                <w:sz w:val="20"/>
                <w:szCs w:val="20"/>
              </w:rPr>
              <w:instrText xml:space="preserve"> FORMTEXT </w:instrText>
            </w:r>
            <w:r w:rsidRPr="00EF159C">
              <w:rPr>
                <w:rFonts w:cs="Arial"/>
                <w:bCs/>
                <w:iCs/>
                <w:snapToGrid w:val="0"/>
                <w:sz w:val="20"/>
                <w:szCs w:val="20"/>
              </w:rPr>
            </w:r>
            <w:r w:rsidRPr="00EF159C">
              <w:rPr>
                <w:rFonts w:cs="Arial"/>
                <w:bCs/>
                <w:iCs/>
                <w:snapToGrid w:val="0"/>
                <w:sz w:val="20"/>
                <w:szCs w:val="20"/>
              </w:rPr>
              <w:fldChar w:fldCharType="separate"/>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snapToGrid w:val="0"/>
                <w:sz w:val="20"/>
                <w:szCs w:val="20"/>
              </w:rPr>
              <w:fldChar w:fldCharType="end"/>
            </w:r>
            <w:r w:rsidRPr="00EF159C">
              <w:rPr>
                <w:rFonts w:cs="Arial"/>
                <w:bCs/>
                <w:iCs/>
                <w:snapToGrid w:val="0"/>
                <w:sz w:val="20"/>
                <w:szCs w:val="20"/>
              </w:rPr>
              <w:t xml:space="preserve"> </w:t>
            </w:r>
            <w:r w:rsidRPr="00EF159C">
              <w:rPr>
                <w:rFonts w:cs="Arial"/>
                <w:bCs/>
                <w:i/>
                <w:iCs/>
                <w:snapToGrid w:val="0"/>
                <w:sz w:val="16"/>
                <w:szCs w:val="16"/>
              </w:rPr>
              <w:t>(Council Session)</w:t>
            </w:r>
          </w:p>
        </w:tc>
        <w:tc>
          <w:tcPr>
            <w:tcW w:w="2552" w:type="dxa"/>
            <w:shd w:val="clear" w:color="auto" w:fill="DDD9C3" w:themeFill="background2" w:themeFillShade="E6"/>
          </w:tcPr>
          <w:p w14:paraId="1903BBE4" w14:textId="77777777"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Cs/>
                <w:snapToGrid w:val="0"/>
                <w:sz w:val="20"/>
                <w:szCs w:val="20"/>
              </w:rPr>
            </w:pPr>
            <w:r w:rsidRPr="00EF159C">
              <w:rPr>
                <w:rFonts w:cs="Arial"/>
                <w:bCs/>
                <w:iCs/>
                <w:snapToGrid w:val="0"/>
                <w:sz w:val="20"/>
                <w:szCs w:val="20"/>
              </w:rPr>
              <w:fldChar w:fldCharType="begin">
                <w:ffData>
                  <w:name w:val="Text2"/>
                  <w:enabled/>
                  <w:calcOnExit w:val="0"/>
                  <w:textInput/>
                </w:ffData>
              </w:fldChar>
            </w:r>
            <w:r w:rsidRPr="00EF159C">
              <w:rPr>
                <w:rFonts w:cs="Arial"/>
                <w:bCs/>
                <w:iCs/>
                <w:snapToGrid w:val="0"/>
                <w:sz w:val="20"/>
                <w:szCs w:val="20"/>
              </w:rPr>
              <w:instrText xml:space="preserve"> FORMTEXT </w:instrText>
            </w:r>
            <w:r w:rsidRPr="00EF159C">
              <w:rPr>
                <w:rFonts w:cs="Arial"/>
                <w:bCs/>
                <w:iCs/>
                <w:snapToGrid w:val="0"/>
                <w:sz w:val="20"/>
                <w:szCs w:val="20"/>
              </w:rPr>
            </w:r>
            <w:r w:rsidRPr="00EF159C">
              <w:rPr>
                <w:rFonts w:cs="Arial"/>
                <w:bCs/>
                <w:iCs/>
                <w:snapToGrid w:val="0"/>
                <w:sz w:val="20"/>
                <w:szCs w:val="20"/>
              </w:rPr>
              <w:fldChar w:fldCharType="separate"/>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snapToGrid w:val="0"/>
                <w:sz w:val="20"/>
                <w:szCs w:val="20"/>
              </w:rPr>
              <w:fldChar w:fldCharType="end"/>
            </w:r>
            <w:r w:rsidRPr="00EF159C">
              <w:rPr>
                <w:rFonts w:cs="Arial"/>
                <w:bCs/>
                <w:iCs/>
                <w:snapToGrid w:val="0"/>
                <w:sz w:val="20"/>
                <w:szCs w:val="20"/>
              </w:rPr>
              <w:t xml:space="preserve"> </w:t>
            </w:r>
            <w:r w:rsidRPr="00EF159C">
              <w:rPr>
                <w:rFonts w:cs="Arial"/>
                <w:bCs/>
                <w:i/>
                <w:iCs/>
                <w:snapToGrid w:val="0"/>
                <w:sz w:val="16"/>
                <w:szCs w:val="16"/>
              </w:rPr>
              <w:t>(Date)</w:t>
            </w:r>
          </w:p>
        </w:tc>
      </w:tr>
      <w:tr w:rsidR="00EA0480" w14:paraId="3BECF89F" w14:textId="77777777" w:rsidTr="00EA0480">
        <w:trPr>
          <w:cantSplit/>
          <w:trHeight w:val="489"/>
        </w:trPr>
        <w:tc>
          <w:tcPr>
            <w:tcW w:w="2376" w:type="dxa"/>
            <w:shd w:val="clear" w:color="auto" w:fill="auto"/>
          </w:tcPr>
          <w:p w14:paraId="5BB687FF" w14:textId="77777777" w:rsidR="00EA0480" w:rsidRPr="00EF159C" w:rsidRDefault="00EA0480"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rFonts w:cs="Arial"/>
                <w:bCs/>
                <w:iCs/>
                <w:snapToGrid w:val="0"/>
                <w:sz w:val="20"/>
                <w:szCs w:val="20"/>
              </w:rPr>
            </w:pPr>
          </w:p>
        </w:tc>
        <w:tc>
          <w:tcPr>
            <w:tcW w:w="2410" w:type="dxa"/>
            <w:shd w:val="clear" w:color="auto" w:fill="DDD9C3" w:themeFill="background2" w:themeFillShade="E6"/>
          </w:tcPr>
          <w:p w14:paraId="048C230C" w14:textId="77777777"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Revision Notes:</w:t>
            </w:r>
          </w:p>
        </w:tc>
        <w:tc>
          <w:tcPr>
            <w:tcW w:w="4820" w:type="dxa"/>
            <w:gridSpan w:val="2"/>
            <w:shd w:val="clear" w:color="auto" w:fill="DDD9C3" w:themeFill="background2" w:themeFillShade="E6"/>
          </w:tcPr>
          <w:p w14:paraId="0F293BEF" w14:textId="77777777" w:rsidR="00EA0480" w:rsidRPr="00EF159C" w:rsidRDefault="00EA0480"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Cs/>
                <w:snapToGrid w:val="0"/>
                <w:sz w:val="20"/>
                <w:szCs w:val="20"/>
              </w:rPr>
            </w:pPr>
          </w:p>
        </w:tc>
      </w:tr>
    </w:tbl>
    <w:p w14:paraId="53428777" w14:textId="7B72F7A5" w:rsidR="00D91A16" w:rsidRDefault="00D91A16" w:rsidP="007F74C1"/>
    <w:p w14:paraId="0493633D" w14:textId="2552DD06" w:rsidR="0029679C" w:rsidRDefault="0029679C" w:rsidP="007F74C1"/>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9679C" w:rsidRPr="00696A73" w14:paraId="3D10E498" w14:textId="77777777" w:rsidTr="00751C1D">
        <w:trPr>
          <w:cantSplit/>
          <w:trHeight w:val="416"/>
          <w:tblHeader/>
        </w:trPr>
        <w:tc>
          <w:tcPr>
            <w:tcW w:w="9606" w:type="dxa"/>
            <w:gridSpan w:val="4"/>
            <w:shd w:val="clear" w:color="auto" w:fill="DDD9C3"/>
            <w:vAlign w:val="center"/>
          </w:tcPr>
          <w:p w14:paraId="03C5245E" w14:textId="1EA8EAD8" w:rsidR="0029679C" w:rsidRPr="00696A73" w:rsidRDefault="0029679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ENAV Committee </w:t>
            </w:r>
            <w:r w:rsidRPr="00696A73">
              <w:rPr>
                <w:b/>
                <w:bCs/>
                <w:iCs/>
                <w:snapToGrid w:val="0"/>
              </w:rPr>
              <w:t>Work Programme</w:t>
            </w:r>
            <w:r>
              <w:rPr>
                <w:b/>
                <w:bCs/>
                <w:iCs/>
                <w:snapToGrid w:val="0"/>
              </w:rPr>
              <w:t xml:space="preserve"> 202</w:t>
            </w:r>
            <w:r w:rsidR="00741B19">
              <w:rPr>
                <w:b/>
                <w:bCs/>
                <w:iCs/>
                <w:snapToGrid w:val="0"/>
              </w:rPr>
              <w:t>3</w:t>
            </w:r>
            <w:r w:rsidRPr="00696A73">
              <w:rPr>
                <w:b/>
                <w:bCs/>
                <w:iCs/>
                <w:snapToGrid w:val="0"/>
              </w:rPr>
              <w:t>-</w:t>
            </w:r>
            <w:r>
              <w:rPr>
                <w:b/>
                <w:bCs/>
                <w:iCs/>
                <w:snapToGrid w:val="0"/>
              </w:rPr>
              <w:t>202</w:t>
            </w:r>
            <w:r w:rsidR="00741B19">
              <w:rPr>
                <w:b/>
                <w:bCs/>
                <w:iCs/>
                <w:snapToGrid w:val="0"/>
              </w:rPr>
              <w:t>7</w:t>
            </w:r>
          </w:p>
        </w:tc>
      </w:tr>
      <w:tr w:rsidR="003D3EC5" w:rsidRPr="00BF71F7" w14:paraId="2A94B024" w14:textId="77777777" w:rsidTr="00751C1D">
        <w:trPr>
          <w:cantSplit/>
          <w:trHeight w:val="428"/>
        </w:trPr>
        <w:tc>
          <w:tcPr>
            <w:tcW w:w="2376" w:type="dxa"/>
            <w:shd w:val="clear" w:color="auto" w:fill="auto"/>
          </w:tcPr>
          <w:p w14:paraId="4C1E7444" w14:textId="77777777" w:rsidR="003D3EC5" w:rsidRPr="00EF159C" w:rsidRDefault="003D3EC5" w:rsidP="003D3EC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sz w:val="20"/>
                <w:szCs w:val="20"/>
              </w:rPr>
              <w:t>Standard</w:t>
            </w:r>
          </w:p>
        </w:tc>
        <w:tc>
          <w:tcPr>
            <w:tcW w:w="7230" w:type="dxa"/>
            <w:gridSpan w:val="3"/>
            <w:shd w:val="clear" w:color="auto" w:fill="auto"/>
          </w:tcPr>
          <w:p w14:paraId="475F3583" w14:textId="5BF6AFF1" w:rsidR="003D3EC5" w:rsidRPr="003D3EC5" w:rsidRDefault="000F70F7"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rStyle w:val="Strong"/>
                <w:color w:val="212529"/>
                <w:sz w:val="20"/>
                <w:szCs w:val="20"/>
              </w:rPr>
              <w:t>S1060</w:t>
            </w:r>
          </w:p>
        </w:tc>
      </w:tr>
      <w:tr w:rsidR="003D3EC5" w:rsidRPr="00BF71F7" w14:paraId="3811787F" w14:textId="77777777" w:rsidTr="00751C1D">
        <w:trPr>
          <w:cantSplit/>
          <w:trHeight w:val="491"/>
        </w:trPr>
        <w:tc>
          <w:tcPr>
            <w:tcW w:w="2376" w:type="dxa"/>
            <w:shd w:val="clear" w:color="auto" w:fill="auto"/>
          </w:tcPr>
          <w:p w14:paraId="25362ED8" w14:textId="77777777" w:rsidR="003D3EC5" w:rsidRPr="00EF159C" w:rsidRDefault="003D3EC5" w:rsidP="003D3EC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sz w:val="20"/>
                <w:szCs w:val="20"/>
              </w:rPr>
              <w:t>Topic Area</w:t>
            </w:r>
          </w:p>
        </w:tc>
        <w:tc>
          <w:tcPr>
            <w:tcW w:w="7230" w:type="dxa"/>
            <w:gridSpan w:val="3"/>
            <w:shd w:val="clear" w:color="auto" w:fill="auto"/>
          </w:tcPr>
          <w:p w14:paraId="2AAFDF2D" w14:textId="007900BB" w:rsidR="003D3EC5" w:rsidRPr="003D3EC5" w:rsidRDefault="003D3EC5"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3D3EC5">
              <w:rPr>
                <w:rFonts w:cs="Arial"/>
                <w:color w:val="212529"/>
                <w:sz w:val="20"/>
                <w:szCs w:val="20"/>
              </w:rPr>
              <w:t>Digital Communication System</w:t>
            </w:r>
          </w:p>
        </w:tc>
      </w:tr>
      <w:tr w:rsidR="003D3EC5" w:rsidRPr="00BF71F7" w14:paraId="614DB5A8" w14:textId="77777777" w:rsidTr="00751C1D">
        <w:trPr>
          <w:cantSplit/>
          <w:trHeight w:val="463"/>
        </w:trPr>
        <w:tc>
          <w:tcPr>
            <w:tcW w:w="2376" w:type="dxa"/>
            <w:shd w:val="clear" w:color="auto" w:fill="auto"/>
          </w:tcPr>
          <w:p w14:paraId="11486DFE" w14:textId="77777777" w:rsidR="003D3EC5" w:rsidRPr="00EF159C" w:rsidRDefault="003D3EC5" w:rsidP="003D3EC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Task</w:t>
            </w:r>
          </w:p>
        </w:tc>
        <w:tc>
          <w:tcPr>
            <w:tcW w:w="7230" w:type="dxa"/>
            <w:gridSpan w:val="3"/>
            <w:shd w:val="clear" w:color="auto" w:fill="auto"/>
          </w:tcPr>
          <w:p w14:paraId="22B05230" w14:textId="0E3628DD" w:rsidR="003D3EC5" w:rsidRPr="003D3EC5" w:rsidRDefault="003D3EC5"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3D3EC5">
              <w:rPr>
                <w:rFonts w:cs="Arial"/>
                <w:snapToGrid w:val="0"/>
                <w:kern w:val="28"/>
                <w:sz w:val="20"/>
                <w:szCs w:val="20"/>
              </w:rPr>
              <w:t xml:space="preserve">Develop </w:t>
            </w:r>
            <w:r>
              <w:rPr>
                <w:rFonts w:cs="Arial"/>
                <w:snapToGrid w:val="0"/>
                <w:kern w:val="28"/>
                <w:sz w:val="20"/>
                <w:szCs w:val="20"/>
              </w:rPr>
              <w:t>Guidelines on VDES Authentication Techniques</w:t>
            </w:r>
          </w:p>
        </w:tc>
      </w:tr>
      <w:tr w:rsidR="003D3EC5" w:rsidRPr="00931B47" w14:paraId="2AB9AF41" w14:textId="77777777" w:rsidTr="00751C1D">
        <w:trPr>
          <w:cantSplit/>
          <w:trHeight w:val="466"/>
        </w:trPr>
        <w:tc>
          <w:tcPr>
            <w:tcW w:w="2376" w:type="dxa"/>
          </w:tcPr>
          <w:p w14:paraId="7D3ECD09" w14:textId="77777777" w:rsidR="003D3EC5" w:rsidRPr="00EF159C" w:rsidRDefault="003D3EC5" w:rsidP="003D3EC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 xml:space="preserve">Objectives of the task </w:t>
            </w:r>
          </w:p>
        </w:tc>
        <w:tc>
          <w:tcPr>
            <w:tcW w:w="7230" w:type="dxa"/>
            <w:gridSpan w:val="3"/>
          </w:tcPr>
          <w:p w14:paraId="0804AB90" w14:textId="7D7E1516" w:rsidR="00D46213" w:rsidRDefault="008058CB"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rFonts w:cs="Arial"/>
                <w:snapToGrid w:val="0"/>
                <w:kern w:val="28"/>
                <w:sz w:val="20"/>
                <w:szCs w:val="20"/>
              </w:rPr>
              <w:t xml:space="preserve">Describe </w:t>
            </w:r>
            <w:r w:rsidR="00407688">
              <w:rPr>
                <w:rFonts w:cs="Arial"/>
                <w:snapToGrid w:val="0"/>
                <w:kern w:val="28"/>
                <w:sz w:val="20"/>
                <w:szCs w:val="20"/>
              </w:rPr>
              <w:t>potential</w:t>
            </w:r>
            <w:r>
              <w:rPr>
                <w:rFonts w:cs="Arial"/>
                <w:snapToGrid w:val="0"/>
                <w:kern w:val="28"/>
                <w:sz w:val="20"/>
                <w:szCs w:val="20"/>
              </w:rPr>
              <w:t xml:space="preserve"> methods for authenticating VDES transmissions</w:t>
            </w:r>
            <w:r w:rsidR="00880043">
              <w:rPr>
                <w:rFonts w:cs="Arial"/>
                <w:snapToGrid w:val="0"/>
                <w:kern w:val="28"/>
                <w:sz w:val="20"/>
                <w:szCs w:val="20"/>
              </w:rPr>
              <w:t>, including VDES R-Mode signals</w:t>
            </w:r>
            <w:r w:rsidR="00407688">
              <w:rPr>
                <w:rFonts w:cs="Arial"/>
                <w:snapToGrid w:val="0"/>
                <w:kern w:val="28"/>
                <w:sz w:val="20"/>
                <w:szCs w:val="20"/>
              </w:rPr>
              <w:t>.</w:t>
            </w:r>
          </w:p>
          <w:p w14:paraId="763EAE3E" w14:textId="03F356E8" w:rsidR="008058CB" w:rsidRDefault="008058CB"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rFonts w:cs="Arial"/>
                <w:snapToGrid w:val="0"/>
                <w:kern w:val="28"/>
                <w:sz w:val="20"/>
                <w:szCs w:val="20"/>
              </w:rPr>
              <w:t>Provide basis for the development of an international standard for VDES authentication</w:t>
            </w:r>
            <w:r w:rsidR="00880043">
              <w:rPr>
                <w:rFonts w:cs="Arial"/>
                <w:snapToGrid w:val="0"/>
                <w:kern w:val="28"/>
                <w:sz w:val="20"/>
                <w:szCs w:val="20"/>
              </w:rPr>
              <w:t>, so that all mariners can have trust in e-navigation communications and future resilient positioning, navigation and timing solutions based on VDES.</w:t>
            </w:r>
          </w:p>
          <w:p w14:paraId="58F78517" w14:textId="0F630903" w:rsidR="003D3EC5" w:rsidRPr="00EF159C" w:rsidRDefault="003D3EC5"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i/>
                <w:iCs/>
                <w:snapToGrid w:val="0"/>
                <w:sz w:val="16"/>
                <w:szCs w:val="16"/>
              </w:rPr>
            </w:pPr>
            <w:r w:rsidRPr="00EF159C">
              <w:rPr>
                <w:rFonts w:cs="Arial"/>
                <w:bCs/>
                <w:i/>
                <w:iCs/>
                <w:snapToGrid w:val="0"/>
                <w:sz w:val="16"/>
                <w:szCs w:val="16"/>
              </w:rPr>
              <w:t>(Describe the objective/s of the task)</w:t>
            </w:r>
          </w:p>
        </w:tc>
      </w:tr>
      <w:tr w:rsidR="003D3EC5" w:rsidRPr="00696A73" w14:paraId="6CE7109D" w14:textId="77777777" w:rsidTr="00751C1D">
        <w:trPr>
          <w:cantSplit/>
          <w:trHeight w:val="402"/>
        </w:trPr>
        <w:tc>
          <w:tcPr>
            <w:tcW w:w="2376" w:type="dxa"/>
          </w:tcPr>
          <w:p w14:paraId="308519AB" w14:textId="77777777" w:rsidR="003D3EC5" w:rsidRPr="00EF159C" w:rsidRDefault="003D3EC5" w:rsidP="003D3EC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Expected outcome</w:t>
            </w:r>
          </w:p>
        </w:tc>
        <w:tc>
          <w:tcPr>
            <w:tcW w:w="7230" w:type="dxa"/>
            <w:gridSpan w:val="3"/>
          </w:tcPr>
          <w:p w14:paraId="596C2505" w14:textId="5CF159BD" w:rsidR="003D3EC5" w:rsidRPr="00EF159C" w:rsidRDefault="00E003AE"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rFonts w:cs="Arial"/>
                <w:snapToGrid w:val="0"/>
                <w:kern w:val="28"/>
                <w:sz w:val="20"/>
                <w:szCs w:val="20"/>
              </w:rPr>
              <w:t xml:space="preserve">New IALA </w:t>
            </w:r>
            <w:r w:rsidR="003D3EC5">
              <w:rPr>
                <w:rFonts w:cs="Arial"/>
                <w:snapToGrid w:val="0"/>
                <w:kern w:val="28"/>
                <w:sz w:val="20"/>
                <w:szCs w:val="20"/>
              </w:rPr>
              <w:t>Guideline</w:t>
            </w:r>
          </w:p>
          <w:p w14:paraId="5CC78285" w14:textId="54284ECB" w:rsidR="003D3EC5" w:rsidRPr="00EF159C" w:rsidRDefault="003D3EC5"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EF159C">
              <w:rPr>
                <w:rFonts w:cs="Arial"/>
                <w:bCs/>
                <w:i/>
                <w:iCs/>
                <w:snapToGrid w:val="0"/>
                <w:sz w:val="16"/>
                <w:szCs w:val="16"/>
              </w:rPr>
              <w:t xml:space="preserve"> (Describe the expected outcome: </w:t>
            </w:r>
            <w:proofErr w:type="gramStart"/>
            <w:r w:rsidRPr="00EF159C">
              <w:rPr>
                <w:rFonts w:cs="Arial"/>
                <w:bCs/>
                <w:i/>
                <w:iCs/>
                <w:snapToGrid w:val="0"/>
                <w:sz w:val="16"/>
                <w:szCs w:val="16"/>
              </w:rPr>
              <w:t>e.g.</w:t>
            </w:r>
            <w:proofErr w:type="gramEnd"/>
            <w:r w:rsidRPr="00EF159C">
              <w:rPr>
                <w:rFonts w:cs="Arial"/>
                <w:bCs/>
                <w:i/>
                <w:iCs/>
                <w:snapToGrid w:val="0"/>
                <w:sz w:val="16"/>
                <w:szCs w:val="16"/>
              </w:rPr>
              <w:t xml:space="preserve"> Recommendation, Guideline or Other)</w:t>
            </w:r>
          </w:p>
        </w:tc>
      </w:tr>
      <w:tr w:rsidR="003D3EC5" w14:paraId="7AA97F12" w14:textId="77777777" w:rsidTr="00751C1D">
        <w:trPr>
          <w:cantSplit/>
          <w:trHeight w:val="402"/>
        </w:trPr>
        <w:tc>
          <w:tcPr>
            <w:tcW w:w="2376" w:type="dxa"/>
          </w:tcPr>
          <w:p w14:paraId="7775513D" w14:textId="77777777" w:rsidR="003D3EC5" w:rsidRPr="00EF159C" w:rsidRDefault="003D3EC5" w:rsidP="003D3EC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Compelling need</w:t>
            </w:r>
          </w:p>
        </w:tc>
        <w:tc>
          <w:tcPr>
            <w:tcW w:w="7230" w:type="dxa"/>
            <w:gridSpan w:val="3"/>
          </w:tcPr>
          <w:p w14:paraId="695818D9" w14:textId="614B1237" w:rsidR="003D3EC5" w:rsidRDefault="003D3EC5" w:rsidP="003D3EC5">
            <w:pPr>
              <w:pStyle w:val="BodyText"/>
              <w:adjustRightInd w:val="0"/>
              <w:snapToGrid w:val="0"/>
              <w:jc w:val="left"/>
              <w:rPr>
                <w:rFonts w:ascii="Arial" w:hAnsi="Arial" w:cs="Arial"/>
                <w:snapToGrid w:val="0"/>
                <w:kern w:val="28"/>
                <w:sz w:val="20"/>
                <w:szCs w:val="20"/>
              </w:rPr>
            </w:pPr>
            <w:r>
              <w:rPr>
                <w:rFonts w:ascii="Arial" w:hAnsi="Arial" w:cs="Arial"/>
                <w:snapToGrid w:val="0"/>
                <w:kern w:val="28"/>
                <w:sz w:val="20"/>
                <w:szCs w:val="20"/>
              </w:rPr>
              <w:t>T</w:t>
            </w:r>
            <w:r>
              <w:rPr>
                <w:rFonts w:ascii="Arial" w:hAnsi="Arial" w:cs="Arial" w:hint="eastAsia"/>
                <w:snapToGrid w:val="0"/>
                <w:kern w:val="28"/>
                <w:sz w:val="20"/>
                <w:szCs w:val="20"/>
              </w:rPr>
              <w:t xml:space="preserve">he AIS and most aspects of VDES </w:t>
            </w:r>
            <w:r>
              <w:rPr>
                <w:rFonts w:ascii="Arial" w:hAnsi="Arial" w:cs="Arial"/>
                <w:snapToGrid w:val="0"/>
                <w:kern w:val="28"/>
                <w:sz w:val="20"/>
                <w:szCs w:val="20"/>
              </w:rPr>
              <w:t>are vulnerab</w:t>
            </w:r>
            <w:r>
              <w:rPr>
                <w:rFonts w:ascii="Arial" w:hAnsi="Arial" w:cs="Arial" w:hint="eastAsia"/>
                <w:snapToGrid w:val="0"/>
                <w:kern w:val="28"/>
                <w:sz w:val="20"/>
                <w:szCs w:val="20"/>
              </w:rPr>
              <w:t>le</w:t>
            </w:r>
            <w:r>
              <w:rPr>
                <w:rFonts w:ascii="Arial" w:hAnsi="Arial" w:cs="Arial"/>
                <w:snapToGrid w:val="0"/>
                <w:kern w:val="28"/>
                <w:sz w:val="20"/>
                <w:szCs w:val="20"/>
              </w:rPr>
              <w:t xml:space="preserve"> to spoofing</w:t>
            </w:r>
            <w:r w:rsidR="00E34A10">
              <w:rPr>
                <w:rFonts w:ascii="Arial" w:hAnsi="Arial" w:cs="Arial"/>
                <w:snapToGrid w:val="0"/>
                <w:kern w:val="28"/>
                <w:sz w:val="20"/>
                <w:szCs w:val="20"/>
              </w:rPr>
              <w:t xml:space="preserve">. With the advent of software defined radio, spoofing unprotected </w:t>
            </w:r>
            <w:r w:rsidR="00630EFE">
              <w:rPr>
                <w:rFonts w:ascii="Arial" w:hAnsi="Arial" w:cs="Arial"/>
                <w:snapToGrid w:val="0"/>
                <w:kern w:val="28"/>
                <w:sz w:val="20"/>
                <w:szCs w:val="20"/>
              </w:rPr>
              <w:t xml:space="preserve">radio </w:t>
            </w:r>
            <w:r w:rsidR="00E34A10">
              <w:rPr>
                <w:rFonts w:ascii="Arial" w:hAnsi="Arial" w:cs="Arial"/>
                <w:snapToGrid w:val="0"/>
                <w:kern w:val="28"/>
                <w:sz w:val="20"/>
                <w:szCs w:val="20"/>
              </w:rPr>
              <w:t xml:space="preserve">transmissions </w:t>
            </w:r>
            <w:r w:rsidR="00630EFE">
              <w:rPr>
                <w:rFonts w:ascii="Arial" w:hAnsi="Arial" w:cs="Arial"/>
                <w:snapToGrid w:val="0"/>
                <w:kern w:val="28"/>
                <w:sz w:val="20"/>
                <w:szCs w:val="20"/>
              </w:rPr>
              <w:t xml:space="preserve">has </w:t>
            </w:r>
            <w:r w:rsidR="00E34A10">
              <w:rPr>
                <w:rFonts w:ascii="Arial" w:hAnsi="Arial" w:cs="Arial"/>
                <w:snapToGrid w:val="0"/>
                <w:kern w:val="28"/>
                <w:sz w:val="20"/>
                <w:szCs w:val="20"/>
              </w:rPr>
              <w:t xml:space="preserve">become </w:t>
            </w:r>
            <w:r w:rsidR="00630EFE">
              <w:rPr>
                <w:rFonts w:ascii="Arial" w:hAnsi="Arial" w:cs="Arial"/>
                <w:snapToGrid w:val="0"/>
                <w:kern w:val="28"/>
                <w:sz w:val="20"/>
                <w:szCs w:val="20"/>
              </w:rPr>
              <w:t xml:space="preserve">much easier than in the past </w:t>
            </w:r>
            <w:r w:rsidR="00E34A10">
              <w:rPr>
                <w:rFonts w:ascii="Arial" w:hAnsi="Arial" w:cs="Arial"/>
                <w:snapToGrid w:val="0"/>
                <w:kern w:val="28"/>
                <w:sz w:val="20"/>
                <w:szCs w:val="20"/>
              </w:rPr>
              <w:t xml:space="preserve">and </w:t>
            </w:r>
            <w:r w:rsidR="00630EFE">
              <w:rPr>
                <w:rFonts w:ascii="Arial" w:hAnsi="Arial" w:cs="Arial"/>
                <w:snapToGrid w:val="0"/>
                <w:kern w:val="28"/>
                <w:sz w:val="20"/>
                <w:szCs w:val="20"/>
              </w:rPr>
              <w:t xml:space="preserve">can be accomplished </w:t>
            </w:r>
            <w:r w:rsidR="00880043">
              <w:rPr>
                <w:rFonts w:ascii="Arial" w:hAnsi="Arial" w:cs="Arial"/>
                <w:snapToGrid w:val="0"/>
                <w:kern w:val="28"/>
                <w:sz w:val="20"/>
                <w:szCs w:val="20"/>
              </w:rPr>
              <w:t>using</w:t>
            </w:r>
            <w:r w:rsidR="00630EFE">
              <w:rPr>
                <w:rFonts w:ascii="Arial" w:hAnsi="Arial" w:cs="Arial"/>
                <w:snapToGrid w:val="0"/>
                <w:kern w:val="28"/>
                <w:sz w:val="20"/>
                <w:szCs w:val="20"/>
              </w:rPr>
              <w:t xml:space="preserve"> relatively </w:t>
            </w:r>
            <w:proofErr w:type="gramStart"/>
            <w:r w:rsidR="00630EFE">
              <w:rPr>
                <w:rFonts w:ascii="Arial" w:hAnsi="Arial" w:cs="Arial"/>
                <w:snapToGrid w:val="0"/>
                <w:kern w:val="28"/>
                <w:sz w:val="20"/>
                <w:szCs w:val="20"/>
              </w:rPr>
              <w:t>low cost</w:t>
            </w:r>
            <w:proofErr w:type="gramEnd"/>
            <w:r w:rsidR="00630EFE">
              <w:rPr>
                <w:rFonts w:ascii="Arial" w:hAnsi="Arial" w:cs="Arial"/>
                <w:snapToGrid w:val="0"/>
                <w:kern w:val="28"/>
                <w:sz w:val="20"/>
                <w:szCs w:val="20"/>
              </w:rPr>
              <w:t xml:space="preserve"> equipment</w:t>
            </w:r>
            <w:r>
              <w:rPr>
                <w:rFonts w:ascii="Arial" w:hAnsi="Arial" w:cs="Arial"/>
                <w:snapToGrid w:val="0"/>
                <w:kern w:val="28"/>
                <w:sz w:val="20"/>
                <w:szCs w:val="20"/>
              </w:rPr>
              <w:t>.</w:t>
            </w:r>
          </w:p>
          <w:p w14:paraId="0D91108F" w14:textId="26B4988A" w:rsidR="003D3EC5" w:rsidRPr="003D3EC5" w:rsidRDefault="00630EFE" w:rsidP="003D3EC5">
            <w:pPr>
              <w:pStyle w:val="BodyText"/>
              <w:adjustRightInd w:val="0"/>
              <w:snapToGrid w:val="0"/>
              <w:rPr>
                <w:rFonts w:ascii="Arial" w:hAnsi="Arial" w:cs="Arial"/>
                <w:snapToGrid w:val="0"/>
                <w:kern w:val="28"/>
                <w:sz w:val="20"/>
                <w:szCs w:val="20"/>
              </w:rPr>
            </w:pPr>
            <w:proofErr w:type="gramStart"/>
            <w:r>
              <w:rPr>
                <w:rFonts w:ascii="Arial" w:hAnsi="Arial" w:cs="Arial"/>
                <w:snapToGrid w:val="0"/>
                <w:kern w:val="28"/>
                <w:sz w:val="20"/>
                <w:szCs w:val="20"/>
              </w:rPr>
              <w:t>With the exception of</w:t>
            </w:r>
            <w:proofErr w:type="gramEnd"/>
            <w:r>
              <w:rPr>
                <w:rFonts w:ascii="Arial" w:hAnsi="Arial" w:cs="Arial"/>
                <w:snapToGrid w:val="0"/>
                <w:kern w:val="28"/>
                <w:sz w:val="20"/>
                <w:szCs w:val="20"/>
              </w:rPr>
              <w:t xml:space="preserve"> </w:t>
            </w:r>
            <w:r w:rsidR="003D3EC5" w:rsidRPr="003D3EC5">
              <w:rPr>
                <w:rFonts w:ascii="Arial" w:hAnsi="Arial" w:cs="Arial"/>
                <w:snapToGrid w:val="0"/>
                <w:kern w:val="28"/>
                <w:sz w:val="20"/>
                <w:szCs w:val="20"/>
              </w:rPr>
              <w:t xml:space="preserve">AIS </w:t>
            </w:r>
            <w:r>
              <w:rPr>
                <w:rFonts w:ascii="Arial" w:hAnsi="Arial" w:cs="Arial"/>
                <w:snapToGrid w:val="0"/>
                <w:kern w:val="28"/>
                <w:sz w:val="20"/>
                <w:szCs w:val="20"/>
              </w:rPr>
              <w:t xml:space="preserve">vessel </w:t>
            </w:r>
            <w:r w:rsidR="003D3EC5" w:rsidRPr="003D3EC5">
              <w:rPr>
                <w:rFonts w:ascii="Arial" w:hAnsi="Arial" w:cs="Arial"/>
                <w:snapToGrid w:val="0"/>
                <w:kern w:val="28"/>
                <w:sz w:val="20"/>
                <w:szCs w:val="20"/>
              </w:rPr>
              <w:t xml:space="preserve">position reports, most e-navigation data cannot easily be corroborated with other sources </w:t>
            </w:r>
            <w:r>
              <w:rPr>
                <w:rFonts w:ascii="Arial" w:hAnsi="Arial" w:cs="Arial"/>
                <w:snapToGrid w:val="0"/>
                <w:kern w:val="28"/>
                <w:sz w:val="20"/>
                <w:szCs w:val="20"/>
              </w:rPr>
              <w:t xml:space="preserve">of information </w:t>
            </w:r>
            <w:r w:rsidR="003D3EC5" w:rsidRPr="003D3EC5">
              <w:rPr>
                <w:rFonts w:ascii="Arial" w:hAnsi="Arial" w:cs="Arial"/>
                <w:snapToGrid w:val="0"/>
                <w:kern w:val="28"/>
                <w:sz w:val="20"/>
                <w:szCs w:val="20"/>
              </w:rPr>
              <w:t>available on-board</w:t>
            </w:r>
            <w:r w:rsidR="003D3EC5">
              <w:rPr>
                <w:rFonts w:ascii="Arial" w:hAnsi="Arial" w:cs="Arial"/>
                <w:snapToGrid w:val="0"/>
                <w:kern w:val="28"/>
                <w:sz w:val="20"/>
                <w:szCs w:val="20"/>
              </w:rPr>
              <w:t xml:space="preserve"> </w:t>
            </w:r>
            <w:r>
              <w:rPr>
                <w:rFonts w:ascii="Arial" w:hAnsi="Arial" w:cs="Arial"/>
                <w:snapToGrid w:val="0"/>
                <w:kern w:val="28"/>
                <w:sz w:val="20"/>
                <w:szCs w:val="20"/>
              </w:rPr>
              <w:t xml:space="preserve">maritime </w:t>
            </w:r>
            <w:r w:rsidR="003D3EC5">
              <w:rPr>
                <w:rFonts w:ascii="Arial" w:hAnsi="Arial" w:cs="Arial"/>
                <w:snapToGrid w:val="0"/>
                <w:kern w:val="28"/>
                <w:sz w:val="20"/>
                <w:szCs w:val="20"/>
              </w:rPr>
              <w:t>vessels (consider, for example, virtual aids-to-navigation).</w:t>
            </w:r>
          </w:p>
          <w:p w14:paraId="386D9B83" w14:textId="01F68FEF" w:rsidR="003D3EC5" w:rsidRDefault="003D3EC5" w:rsidP="003D3EC5">
            <w:pPr>
              <w:pStyle w:val="BodyText"/>
              <w:adjustRightInd w:val="0"/>
              <w:snapToGrid w:val="0"/>
              <w:jc w:val="left"/>
              <w:rPr>
                <w:rFonts w:ascii="Arial" w:hAnsi="Arial" w:cs="Arial"/>
                <w:snapToGrid w:val="0"/>
                <w:kern w:val="28"/>
                <w:sz w:val="20"/>
                <w:szCs w:val="20"/>
              </w:rPr>
            </w:pPr>
            <w:r w:rsidRPr="003D3EC5">
              <w:rPr>
                <w:rFonts w:ascii="Arial" w:hAnsi="Arial" w:cs="Arial"/>
                <w:snapToGrid w:val="0"/>
                <w:kern w:val="28"/>
                <w:sz w:val="20"/>
                <w:szCs w:val="20"/>
              </w:rPr>
              <w:t>Mariners should be able to authenticate all e-navigation data</w:t>
            </w:r>
            <w:r w:rsidR="00630EFE">
              <w:rPr>
                <w:rFonts w:ascii="Arial" w:hAnsi="Arial" w:cs="Arial"/>
                <w:snapToGrid w:val="0"/>
                <w:kern w:val="28"/>
                <w:sz w:val="20"/>
                <w:szCs w:val="20"/>
              </w:rPr>
              <w:t xml:space="preserve"> that</w:t>
            </w:r>
            <w:r w:rsidRPr="003D3EC5">
              <w:rPr>
                <w:rFonts w:ascii="Arial" w:hAnsi="Arial" w:cs="Arial"/>
                <w:snapToGrid w:val="0"/>
                <w:kern w:val="28"/>
                <w:sz w:val="20"/>
                <w:szCs w:val="20"/>
              </w:rPr>
              <w:t xml:space="preserve"> they receive (no matter how trivial) </w:t>
            </w:r>
            <w:r>
              <w:rPr>
                <w:rFonts w:ascii="Arial" w:hAnsi="Arial" w:cs="Arial"/>
                <w:snapToGrid w:val="0"/>
                <w:kern w:val="28"/>
                <w:sz w:val="20"/>
                <w:szCs w:val="20"/>
              </w:rPr>
              <w:t>as</w:t>
            </w:r>
            <w:r w:rsidRPr="003D3EC5">
              <w:rPr>
                <w:rFonts w:ascii="Arial" w:hAnsi="Arial" w:cs="Arial"/>
                <w:snapToGrid w:val="0"/>
                <w:kern w:val="28"/>
                <w:sz w:val="20"/>
                <w:szCs w:val="20"/>
              </w:rPr>
              <w:t xml:space="preserve"> we do not know how the</w:t>
            </w:r>
            <w:r>
              <w:rPr>
                <w:rFonts w:ascii="Arial" w:hAnsi="Arial" w:cs="Arial"/>
                <w:snapToGrid w:val="0"/>
                <w:kern w:val="28"/>
                <w:sz w:val="20"/>
                <w:szCs w:val="20"/>
              </w:rPr>
              <w:t xml:space="preserve"> data may be used in the future.</w:t>
            </w:r>
          </w:p>
          <w:p w14:paraId="0156D156" w14:textId="4AC4059F" w:rsidR="003D3EC5" w:rsidRPr="00EF159C" w:rsidRDefault="003D3EC5" w:rsidP="003D3EC5">
            <w:pPr>
              <w:pStyle w:val="BodyText"/>
              <w:adjustRightInd w:val="0"/>
              <w:snapToGrid w:val="0"/>
              <w:jc w:val="left"/>
              <w:rPr>
                <w:rFonts w:cs="Arial"/>
                <w:bCs/>
                <w:iCs/>
                <w:snapToGrid w:val="0"/>
                <w:sz w:val="20"/>
                <w:szCs w:val="20"/>
              </w:rPr>
            </w:pPr>
            <w:r w:rsidRPr="00EF159C">
              <w:rPr>
                <w:rFonts w:cs="Arial"/>
                <w:bCs/>
                <w:i/>
                <w:iCs/>
                <w:noProof/>
                <w:snapToGrid w:val="0"/>
                <w:sz w:val="16"/>
                <w:szCs w:val="16"/>
              </w:rPr>
              <w:t>(Describe briefly why this task should be included in the Work Programme)</w:t>
            </w:r>
          </w:p>
        </w:tc>
      </w:tr>
      <w:tr w:rsidR="003D3EC5" w:rsidRPr="006C21E7" w14:paraId="7AE787A8" w14:textId="77777777" w:rsidTr="00751C1D">
        <w:trPr>
          <w:cantSplit/>
          <w:trHeight w:val="854"/>
        </w:trPr>
        <w:tc>
          <w:tcPr>
            <w:tcW w:w="2376" w:type="dxa"/>
          </w:tcPr>
          <w:p w14:paraId="537CC389" w14:textId="77777777" w:rsidR="003D3EC5" w:rsidRPr="00EF159C" w:rsidRDefault="003D3EC5" w:rsidP="003D3EC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noProof/>
                <w:snapToGrid w:val="0"/>
                <w:sz w:val="20"/>
                <w:szCs w:val="20"/>
              </w:rPr>
            </w:pPr>
            <w:r w:rsidRPr="00EF159C">
              <w:rPr>
                <w:rFonts w:cs="Arial"/>
                <w:b/>
                <w:bCs/>
                <w:iCs/>
                <w:noProof/>
                <w:snapToGrid w:val="0"/>
                <w:sz w:val="20"/>
                <w:szCs w:val="20"/>
              </w:rPr>
              <w:t>Strategic Alignment</w:t>
            </w:r>
          </w:p>
          <w:p w14:paraId="746636A8" w14:textId="77777777" w:rsidR="003D3EC5" w:rsidRPr="00EF159C" w:rsidRDefault="003D3EC5" w:rsidP="003D3EC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
                <w:iCs/>
                <w:snapToGrid w:val="0"/>
                <w:sz w:val="16"/>
                <w:szCs w:val="16"/>
              </w:rPr>
            </w:pPr>
            <w:r w:rsidRPr="00EF159C">
              <w:rPr>
                <w:rFonts w:cs="Arial"/>
                <w:bCs/>
                <w:i/>
                <w:iCs/>
                <w:noProof/>
                <w:snapToGrid w:val="0"/>
                <w:sz w:val="16"/>
                <w:szCs w:val="16"/>
              </w:rPr>
              <w:t>(See IALA Strategic Vision)</w:t>
            </w:r>
          </w:p>
        </w:tc>
        <w:tc>
          <w:tcPr>
            <w:tcW w:w="7230" w:type="dxa"/>
            <w:gridSpan w:val="3"/>
          </w:tcPr>
          <w:p w14:paraId="17A414BC" w14:textId="77777777" w:rsidR="003D3EC5" w:rsidRPr="00EF159C" w:rsidRDefault="003D3EC5" w:rsidP="003D3EC5">
            <w:pPr>
              <w:pStyle w:val="BodyText3"/>
              <w:spacing w:before="120"/>
              <w:jc w:val="both"/>
              <w:rPr>
                <w:rFonts w:cs="Arial"/>
                <w:b/>
                <w:i/>
                <w:sz w:val="20"/>
              </w:rPr>
            </w:pPr>
            <w:r w:rsidRPr="00EF159C">
              <w:rPr>
                <w:rFonts w:cs="Arial"/>
                <w:b/>
                <w:sz w:val="20"/>
              </w:rPr>
              <w:t>Goal</w:t>
            </w:r>
          </w:p>
          <w:p w14:paraId="0CBC208E" w14:textId="64004AC4" w:rsidR="003D3EC5" w:rsidRPr="00DB5387" w:rsidRDefault="00FD7737" w:rsidP="003D3EC5">
            <w:pPr>
              <w:pStyle w:val="BodyText3"/>
              <w:spacing w:before="120"/>
              <w:jc w:val="both"/>
              <w:rPr>
                <w:i/>
                <w:sz w:val="20"/>
              </w:rPr>
            </w:pPr>
            <w:r>
              <w:rPr>
                <w:sz w:val="20"/>
              </w:rPr>
              <w:t>&lt;Goal number&gt;</w:t>
            </w:r>
          </w:p>
          <w:p w14:paraId="28399A2A" w14:textId="77777777" w:rsidR="003D3EC5" w:rsidRPr="00EF159C" w:rsidRDefault="003D3EC5" w:rsidP="003D3EC5">
            <w:pPr>
              <w:pStyle w:val="BodyText3"/>
              <w:spacing w:before="120"/>
              <w:jc w:val="both"/>
              <w:rPr>
                <w:rFonts w:cs="Arial"/>
                <w:b/>
                <w:i/>
                <w:sz w:val="20"/>
                <w:lang w:eastAsia="zh-CN"/>
              </w:rPr>
            </w:pPr>
            <w:r w:rsidRPr="00EF159C">
              <w:rPr>
                <w:rFonts w:cs="Arial"/>
                <w:b/>
                <w:sz w:val="20"/>
                <w:lang w:eastAsia="zh-CN"/>
              </w:rPr>
              <w:t>Strategy</w:t>
            </w:r>
          </w:p>
          <w:p w14:paraId="1C336648" w14:textId="36D33300" w:rsidR="003D3EC5" w:rsidRPr="00FD7737" w:rsidRDefault="00FD7737" w:rsidP="003D3EC5">
            <w:pPr>
              <w:pStyle w:val="BodyText3"/>
              <w:spacing w:before="120"/>
              <w:jc w:val="both"/>
              <w:rPr>
                <w:rFonts w:cs="Arial"/>
                <w:iCs/>
                <w:sz w:val="20"/>
                <w:lang w:eastAsia="zh-CN"/>
              </w:rPr>
            </w:pPr>
            <w:r>
              <w:rPr>
                <w:rFonts w:cs="Arial"/>
                <w:iCs/>
                <w:sz w:val="20"/>
                <w:lang w:eastAsia="zh-CN"/>
              </w:rPr>
              <w:t>Harmonization of e-Navigation</w:t>
            </w:r>
            <w:r w:rsidR="00FF63C6">
              <w:rPr>
                <w:rFonts w:cs="Arial"/>
                <w:iCs/>
                <w:sz w:val="20"/>
                <w:lang w:eastAsia="zh-CN"/>
              </w:rPr>
              <w:t>, cybersecurity</w:t>
            </w:r>
          </w:p>
        </w:tc>
      </w:tr>
      <w:tr w:rsidR="003D3EC5" w:rsidRPr="00696A73" w14:paraId="561A0A81" w14:textId="77777777" w:rsidTr="00751C1D">
        <w:trPr>
          <w:cantSplit/>
          <w:trHeight w:val="615"/>
        </w:trPr>
        <w:tc>
          <w:tcPr>
            <w:tcW w:w="2376" w:type="dxa"/>
          </w:tcPr>
          <w:p w14:paraId="1F4C3E61" w14:textId="77777777" w:rsidR="003D3EC5" w:rsidRPr="00EF159C" w:rsidRDefault="003D3EC5" w:rsidP="003D3EC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noProof/>
                <w:snapToGrid w:val="0"/>
                <w:sz w:val="20"/>
                <w:szCs w:val="20"/>
              </w:rPr>
            </w:pPr>
            <w:r w:rsidRPr="00EF159C">
              <w:rPr>
                <w:rFonts w:cs="Arial"/>
                <w:b/>
                <w:bCs/>
                <w:iCs/>
                <w:noProof/>
                <w:snapToGrid w:val="0"/>
                <w:sz w:val="20"/>
                <w:szCs w:val="20"/>
              </w:rPr>
              <w:t xml:space="preserve">Scope </w:t>
            </w:r>
            <w:r w:rsidRPr="00EF159C">
              <w:rPr>
                <w:rFonts w:cs="Arial"/>
                <w:b/>
                <w:bCs/>
                <w:iCs/>
                <w:noProof/>
                <w:snapToGrid w:val="0"/>
                <w:sz w:val="20"/>
                <w:szCs w:val="20"/>
              </w:rPr>
              <w:br/>
            </w:r>
          </w:p>
        </w:tc>
        <w:tc>
          <w:tcPr>
            <w:tcW w:w="7230" w:type="dxa"/>
            <w:gridSpan w:val="3"/>
          </w:tcPr>
          <w:p w14:paraId="78A51FF0" w14:textId="77777777" w:rsidR="003D3EC5" w:rsidRPr="00EF159C" w:rsidRDefault="003D3EC5"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In Scope:</w:t>
            </w:r>
          </w:p>
          <w:p w14:paraId="4B1F2E51" w14:textId="5ECA4D5C" w:rsidR="00630EFE" w:rsidRPr="00D24B94" w:rsidRDefault="00E003AE"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lang w:val="en-US"/>
              </w:rPr>
            </w:pPr>
            <w:r w:rsidRPr="00D24B94">
              <w:rPr>
                <w:sz w:val="20"/>
                <w:lang w:val="en-US"/>
              </w:rPr>
              <w:t xml:space="preserve">AIS, ASM, VDE-TER, VDE-SAT </w:t>
            </w:r>
            <w:proofErr w:type="gramStart"/>
            <w:r w:rsidRPr="00D24B94">
              <w:rPr>
                <w:sz w:val="20"/>
                <w:lang w:val="en-US"/>
              </w:rPr>
              <w:t>transmission</w:t>
            </w:r>
            <w:ins w:id="16" w:author="IALA Meetings" w:date="2022-09-28T12:47:00Z">
              <w:r w:rsidR="00AC0CA0">
                <w:rPr>
                  <w:sz w:val="20"/>
                  <w:lang w:val="en-US"/>
                </w:rPr>
                <w:t xml:space="preserve">, </w:t>
              </w:r>
              <w:r w:rsidR="00AC0CA0">
                <w:t xml:space="preserve"> </w:t>
              </w:r>
              <w:r w:rsidR="00AC0CA0" w:rsidRPr="00AC0CA0">
                <w:rPr>
                  <w:sz w:val="20"/>
                  <w:lang w:val="en-US"/>
                </w:rPr>
                <w:t>Public</w:t>
              </w:r>
              <w:proofErr w:type="gramEnd"/>
              <w:r w:rsidR="00AC0CA0" w:rsidRPr="00AC0CA0">
                <w:rPr>
                  <w:sz w:val="20"/>
                  <w:lang w:val="en-US"/>
                </w:rPr>
                <w:t xml:space="preserve"> Key Infrastructure</w:t>
              </w:r>
            </w:ins>
          </w:p>
          <w:p w14:paraId="4BFC3F8C" w14:textId="5F86A2C4" w:rsidR="003D3EC5" w:rsidRPr="00EF159C" w:rsidRDefault="003D3EC5"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Out of scope:</w:t>
            </w:r>
          </w:p>
          <w:p w14:paraId="271EADEC" w14:textId="73CF3627" w:rsidR="003D3EC5" w:rsidRPr="00EF159C" w:rsidRDefault="00E003AE"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Pr>
                <w:sz w:val="20"/>
              </w:rPr>
              <w:t>Encryption</w:t>
            </w:r>
            <w:del w:id="17" w:author="IALA Meetings" w:date="2022-09-28T12:47:00Z">
              <w:r w:rsidDel="00AC0CA0">
                <w:rPr>
                  <w:sz w:val="20"/>
                </w:rPr>
                <w:delText>, Public Key Infrastructure</w:delText>
              </w:r>
            </w:del>
          </w:p>
          <w:p w14:paraId="30A5722E" w14:textId="5F03009D" w:rsidR="003D3EC5" w:rsidRPr="00EF159C" w:rsidRDefault="003D3EC5"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iCs/>
                <w:snapToGrid w:val="0"/>
                <w:sz w:val="20"/>
                <w:szCs w:val="20"/>
              </w:rPr>
            </w:pPr>
            <w:r w:rsidRPr="00EF159C">
              <w:rPr>
                <w:rFonts w:cs="Arial"/>
                <w:bCs/>
                <w:i/>
                <w:iCs/>
                <w:noProof/>
                <w:snapToGrid w:val="0"/>
                <w:sz w:val="16"/>
                <w:szCs w:val="16"/>
              </w:rPr>
              <w:t>(Describe key items that are in scope/out of scope)</w:t>
            </w:r>
          </w:p>
        </w:tc>
      </w:tr>
      <w:tr w:rsidR="003D3EC5" w:rsidRPr="00405C23" w14:paraId="2936483F" w14:textId="77777777" w:rsidTr="00751C1D">
        <w:trPr>
          <w:cantSplit/>
          <w:trHeight w:val="1399"/>
        </w:trPr>
        <w:tc>
          <w:tcPr>
            <w:tcW w:w="2376" w:type="dxa"/>
          </w:tcPr>
          <w:p w14:paraId="4011CEC1" w14:textId="77777777" w:rsidR="003D3EC5" w:rsidRPr="00EF159C" w:rsidRDefault="003D3EC5" w:rsidP="003D3EC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Cs/>
                <w:snapToGrid w:val="0"/>
                <w:sz w:val="20"/>
                <w:szCs w:val="20"/>
              </w:rPr>
            </w:pPr>
            <w:r w:rsidRPr="00EF159C">
              <w:rPr>
                <w:rFonts w:cs="Arial"/>
                <w:b/>
                <w:bCs/>
                <w:iCs/>
                <w:snapToGrid w:val="0"/>
                <w:sz w:val="20"/>
                <w:szCs w:val="20"/>
              </w:rPr>
              <w:t>Brief and concise description of the work to be undertaken and programme mile</w:t>
            </w:r>
            <w:r w:rsidRPr="00EF159C">
              <w:rPr>
                <w:rFonts w:cs="Arial"/>
                <w:b/>
                <w:bCs/>
                <w:iCs/>
                <w:snapToGrid w:val="0"/>
                <w:sz w:val="20"/>
                <w:szCs w:val="20"/>
              </w:rPr>
              <w:softHyphen/>
              <w:t>stones</w:t>
            </w:r>
            <w:r w:rsidRPr="00EF159C">
              <w:rPr>
                <w:rFonts w:cs="Arial"/>
                <w:bCs/>
                <w:iCs/>
                <w:snapToGrid w:val="0"/>
                <w:sz w:val="20"/>
                <w:szCs w:val="20"/>
              </w:rPr>
              <w:t xml:space="preserve"> (where appropriate).</w:t>
            </w:r>
          </w:p>
        </w:tc>
        <w:tc>
          <w:tcPr>
            <w:tcW w:w="7230" w:type="dxa"/>
            <w:gridSpan w:val="3"/>
          </w:tcPr>
          <w:p w14:paraId="4C263D82" w14:textId="3AFCAD6B" w:rsidR="007B50CE" w:rsidRPr="007B50CE" w:rsidRDefault="007B50CE" w:rsidP="007B50C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snapToGrid w:val="0"/>
                <w:kern w:val="28"/>
                <w:sz w:val="20"/>
                <w:szCs w:val="20"/>
              </w:rPr>
            </w:pPr>
            <w:r>
              <w:rPr>
                <w:snapToGrid w:val="0"/>
                <w:kern w:val="28"/>
                <w:sz w:val="20"/>
                <w:szCs w:val="20"/>
              </w:rPr>
              <w:t>Build up the structure of the Guideline by intersessional work</w:t>
            </w:r>
          </w:p>
          <w:p w14:paraId="3D6BB5B1" w14:textId="0BDA2E13" w:rsidR="003D3EC5" w:rsidRDefault="007B50CE" w:rsidP="007B50CE">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snapToGrid w:val="0"/>
                <w:kern w:val="28"/>
                <w:sz w:val="20"/>
                <w:szCs w:val="20"/>
              </w:rPr>
            </w:pPr>
            <w:r>
              <w:rPr>
                <w:snapToGrid w:val="0"/>
                <w:kern w:val="28"/>
                <w:sz w:val="20"/>
                <w:szCs w:val="20"/>
              </w:rPr>
              <w:t>Description of the threat and vulnerabilities</w:t>
            </w:r>
          </w:p>
          <w:p w14:paraId="289BC324" w14:textId="77777777" w:rsidR="007B50CE" w:rsidRDefault="007B50CE" w:rsidP="007B50CE">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snapToGrid w:val="0"/>
                <w:kern w:val="28"/>
                <w:sz w:val="20"/>
                <w:szCs w:val="20"/>
              </w:rPr>
            </w:pPr>
            <w:r>
              <w:rPr>
                <w:snapToGrid w:val="0"/>
                <w:kern w:val="28"/>
                <w:sz w:val="20"/>
                <w:szCs w:val="20"/>
              </w:rPr>
              <w:t>Potential solutions</w:t>
            </w:r>
          </w:p>
          <w:p w14:paraId="621DFB50" w14:textId="77777777" w:rsidR="007B50CE" w:rsidRDefault="007B50CE" w:rsidP="007B50CE">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snapToGrid w:val="0"/>
                <w:kern w:val="28"/>
                <w:sz w:val="20"/>
                <w:szCs w:val="20"/>
              </w:rPr>
            </w:pPr>
            <w:r>
              <w:rPr>
                <w:snapToGrid w:val="0"/>
                <w:kern w:val="28"/>
                <w:sz w:val="20"/>
                <w:szCs w:val="20"/>
              </w:rPr>
              <w:t>Discussion of solutions</w:t>
            </w:r>
          </w:p>
          <w:p w14:paraId="448B25CF" w14:textId="6A48F489" w:rsidR="007B50CE" w:rsidRPr="007B50CE" w:rsidRDefault="007B50CE" w:rsidP="007B50CE">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snapToGrid w:val="0"/>
                <w:kern w:val="28"/>
                <w:sz w:val="20"/>
                <w:szCs w:val="20"/>
              </w:rPr>
            </w:pPr>
            <w:r>
              <w:rPr>
                <w:snapToGrid w:val="0"/>
                <w:kern w:val="28"/>
                <w:sz w:val="20"/>
                <w:szCs w:val="20"/>
              </w:rPr>
              <w:t>Conclusion</w:t>
            </w:r>
          </w:p>
        </w:tc>
      </w:tr>
      <w:tr w:rsidR="003D3EC5" w:rsidRPr="005010D1" w14:paraId="5FECE928" w14:textId="77777777" w:rsidTr="00751C1D">
        <w:trPr>
          <w:cantSplit/>
          <w:trHeight w:val="659"/>
        </w:trPr>
        <w:tc>
          <w:tcPr>
            <w:tcW w:w="2376" w:type="dxa"/>
          </w:tcPr>
          <w:p w14:paraId="227E6EC2" w14:textId="77777777" w:rsidR="003D3EC5" w:rsidRPr="00EF159C" w:rsidRDefault="003D3EC5" w:rsidP="003D3EC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Expected numbers of sessions for completion</w:t>
            </w:r>
          </w:p>
        </w:tc>
        <w:tc>
          <w:tcPr>
            <w:tcW w:w="7230" w:type="dxa"/>
            <w:gridSpan w:val="3"/>
          </w:tcPr>
          <w:p w14:paraId="676BC218" w14:textId="77777777" w:rsidR="003D3EC5" w:rsidRDefault="003D3EC5" w:rsidP="003D3EC5">
            <w:pPr>
              <w:pStyle w:val="BodyText3"/>
              <w:spacing w:before="120"/>
              <w:jc w:val="both"/>
              <w:rPr>
                <w:sz w:val="20"/>
                <w:lang w:val="en-CA"/>
              </w:rPr>
            </w:pPr>
            <w:r>
              <w:rPr>
                <w:sz w:val="20"/>
                <w:lang w:val="en-CA"/>
              </w:rPr>
              <w:t>Session number:</w:t>
            </w:r>
          </w:p>
          <w:p w14:paraId="2C0206B6" w14:textId="77777777" w:rsidR="003D3EC5" w:rsidRDefault="003D3EC5" w:rsidP="003D3EC5">
            <w:pPr>
              <w:pStyle w:val="BodyText3"/>
              <w:tabs>
                <w:tab w:val="left" w:pos="1092"/>
                <w:tab w:val="left" w:pos="2085"/>
                <w:tab w:val="left" w:pos="2935"/>
                <w:tab w:val="left" w:pos="3927"/>
                <w:tab w:val="left" w:pos="4920"/>
                <w:tab w:val="left" w:pos="6054"/>
              </w:tabs>
              <w:spacing w:before="120"/>
              <w:ind w:left="244"/>
              <w:jc w:val="both"/>
              <w:rPr>
                <w:sz w:val="20"/>
                <w:lang w:val="en-CA" w:eastAsia="zh-CN"/>
              </w:rPr>
            </w:pPr>
            <w:r>
              <w:rPr>
                <w:noProof/>
                <w:lang w:val="de-DE" w:eastAsia="de-DE"/>
              </w:rPr>
              <mc:AlternateContent>
                <mc:Choice Requires="wps">
                  <w:drawing>
                    <wp:anchor distT="0" distB="0" distL="114300" distR="114300" simplePos="0" relativeHeight="251688960" behindDoc="0" locked="0" layoutInCell="1" allowOverlap="1" wp14:anchorId="59B86D31" wp14:editId="43629933">
                      <wp:simplePos x="0" y="0"/>
                      <wp:positionH relativeFrom="column">
                        <wp:posOffset>645160</wp:posOffset>
                      </wp:positionH>
                      <wp:positionV relativeFrom="paragraph">
                        <wp:posOffset>168910</wp:posOffset>
                      </wp:positionV>
                      <wp:extent cx="274320" cy="274320"/>
                      <wp:effectExtent l="0" t="0" r="17780" b="17780"/>
                      <wp:wrapNone/>
                      <wp:docPr id="3"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5D38CDC" w14:textId="742A7B15" w:rsidR="00751C1D" w:rsidRPr="005F1945" w:rsidRDefault="00751C1D" w:rsidP="0029679C">
                                  <w:pPr>
                                    <w:rPr>
                                      <w:lang w:val="nl-NL"/>
                                    </w:rPr>
                                  </w:pPr>
                                </w:p>
                                <w:p w14:paraId="2FCFC3CB" w14:textId="389C101C" w:rsidR="00751C1D" w:rsidRPr="005F1945" w:rsidRDefault="00751C1D" w:rsidP="0029679C">
                                  <w:pPr>
                                    <w:rPr>
                                      <w:lang w:val="nl-NL"/>
                                    </w:rPr>
                                  </w:pPr>
                                  <w:r>
                                    <w:rPr>
                                      <w:lang w:val="nl-N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B86D31" id="_x0000_s1031" style="position:absolute;left:0;text-align:left;margin-left:50.8pt;margin-top:13.3pt;width:21.6pt;height:21.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">
                      <v:textbox>
                        <w:txbxContent>
                          <w:p w14:paraId="55D38CDC" w14:textId="742A7B15" w:rsidR="00751C1D" w:rsidRPr="005F1945" w:rsidRDefault="00751C1D" w:rsidP="0029679C">
                            <w:pPr>
                              <w:rPr>
                                <w:lang w:val="nl-NL"/>
                              </w:rPr>
                            </w:pPr>
                          </w:p>
                          <w:p w14:paraId="2FCFC3CB" w14:textId="389C101C" w:rsidR="00751C1D" w:rsidRPr="005F1945" w:rsidRDefault="00751C1D" w:rsidP="0029679C">
                            <w:pPr>
                              <w:rPr>
                                <w:lang w:val="nl-NL"/>
                              </w:rPr>
                            </w:pPr>
                            <w:r>
                              <w:rPr>
                                <w:lang w:val="nl-NL"/>
                              </w:rPr>
                              <w:t xml:space="preserve"> </w:t>
                            </w:r>
                          </w:p>
                        </w:txbxContent>
                      </v:textbox>
                    </v:rect>
                  </w:pict>
                </mc:Fallback>
              </mc:AlternateContent>
            </w:r>
            <w:r>
              <w:rPr>
                <w:noProof/>
                <w:lang w:val="de-DE" w:eastAsia="de-DE"/>
              </w:rPr>
              <mc:AlternateContent>
                <mc:Choice Requires="wps">
                  <w:drawing>
                    <wp:anchor distT="0" distB="0" distL="114300" distR="114300" simplePos="0" relativeHeight="251687936" behindDoc="0" locked="0" layoutInCell="1" allowOverlap="1" wp14:anchorId="5F86160C" wp14:editId="3608BF19">
                      <wp:simplePos x="0" y="0"/>
                      <wp:positionH relativeFrom="column">
                        <wp:posOffset>1219200</wp:posOffset>
                      </wp:positionH>
                      <wp:positionV relativeFrom="paragraph">
                        <wp:posOffset>168910</wp:posOffset>
                      </wp:positionV>
                      <wp:extent cx="274320" cy="274320"/>
                      <wp:effectExtent l="0" t="0" r="11430" b="11430"/>
                      <wp:wrapNone/>
                      <wp:docPr id="6"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B878DD5" w14:textId="791744A1" w:rsidR="00751C1D" w:rsidRPr="005F1945" w:rsidRDefault="00751C1D" w:rsidP="0029679C">
                                  <w:pPr>
                                    <w:rPr>
                                      <w:lang w:val="nl-NL"/>
                                    </w:rPr>
                                  </w:pPr>
                                  <w:r>
                                    <w:rPr>
                                      <w:lang w:val="nl-NL"/>
                                    </w:rPr>
                                    <w:t>X</w:t>
                                  </w:r>
                                </w:p>
                                <w:p w14:paraId="2A591406" w14:textId="77777777" w:rsidR="00751C1D" w:rsidRDefault="00751C1D" w:rsidP="0029679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86160C" id="_x0000_s1032" style="position:absolute;left:0;text-align:left;margin-left:96pt;margin-top:13.3pt;width:21.6pt;height:21.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">
                      <v:textbox>
                        <w:txbxContent>
                          <w:p w14:paraId="4B878DD5" w14:textId="791744A1" w:rsidR="00751C1D" w:rsidRPr="005F1945" w:rsidRDefault="00751C1D" w:rsidP="0029679C">
                            <w:pPr>
                              <w:rPr>
                                <w:lang w:val="nl-NL"/>
                              </w:rPr>
                            </w:pPr>
                            <w:r>
                              <w:rPr>
                                <w:lang w:val="nl-NL"/>
                              </w:rPr>
                              <w:t>X</w:t>
                            </w:r>
                          </w:p>
                          <w:p w14:paraId="2A591406" w14:textId="77777777" w:rsidR="00751C1D" w:rsidRDefault="00751C1D" w:rsidP="0029679C">
                            <w:pPr>
                              <w:jc w:val="center"/>
                            </w:pPr>
                          </w:p>
                        </w:txbxContent>
                      </v:textbox>
                    </v:rect>
                  </w:pict>
                </mc:Fallback>
              </mc:AlternateContent>
            </w:r>
            <w:r>
              <w:rPr>
                <w:noProof/>
                <w:lang w:val="de-DE" w:eastAsia="de-DE"/>
              </w:rPr>
              <mc:AlternateContent>
                <mc:Choice Requires="wps">
                  <w:drawing>
                    <wp:anchor distT="0" distB="0" distL="114300" distR="114300" simplePos="0" relativeHeight="251686912" behindDoc="0" locked="0" layoutInCell="1" allowOverlap="1" wp14:anchorId="0897FBC6" wp14:editId="49A29EAA">
                      <wp:simplePos x="0" y="0"/>
                      <wp:positionH relativeFrom="column">
                        <wp:posOffset>1793240</wp:posOffset>
                      </wp:positionH>
                      <wp:positionV relativeFrom="paragraph">
                        <wp:posOffset>168910</wp:posOffset>
                      </wp:positionV>
                      <wp:extent cx="274320" cy="274320"/>
                      <wp:effectExtent l="0" t="0" r="11430" b="11430"/>
                      <wp:wrapNone/>
                      <wp:docPr id="7"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735DD06" w14:textId="0CB0C2B6" w:rsidR="00751C1D" w:rsidRPr="005F1945" w:rsidRDefault="00751C1D" w:rsidP="0029679C">
                                  <w:pPr>
                                    <w:rPr>
                                      <w:lang w:val="nl-NL"/>
                                    </w:rPr>
                                  </w:pPr>
                                  <w:r>
                                    <w:rPr>
                                      <w:lang w:val="nl-NL"/>
                                    </w:rPr>
                                    <w:t>X</w:t>
                                  </w:r>
                                </w:p>
                                <w:p w14:paraId="186D1DB4" w14:textId="77777777" w:rsidR="00751C1D" w:rsidRDefault="00751C1D" w:rsidP="0029679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97FBC6" id="_x0000_s1033" style="position:absolute;left:0;text-align:left;margin-left:141.2pt;margin-top:13.3pt;width:21.6pt;height:21.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">
                      <v:textbox>
                        <w:txbxContent>
                          <w:p w14:paraId="6735DD06" w14:textId="0CB0C2B6" w:rsidR="00751C1D" w:rsidRPr="005F1945" w:rsidRDefault="00751C1D" w:rsidP="0029679C">
                            <w:pPr>
                              <w:rPr>
                                <w:lang w:val="nl-NL"/>
                              </w:rPr>
                            </w:pPr>
                            <w:r>
                              <w:rPr>
                                <w:lang w:val="nl-NL"/>
                              </w:rPr>
                              <w:t>X</w:t>
                            </w:r>
                          </w:p>
                          <w:p w14:paraId="186D1DB4" w14:textId="77777777" w:rsidR="00751C1D" w:rsidRDefault="00751C1D" w:rsidP="0029679C">
                            <w:pPr>
                              <w:jc w:val="center"/>
                            </w:pPr>
                          </w:p>
                        </w:txbxContent>
                      </v:textbox>
                    </v:rect>
                  </w:pict>
                </mc:Fallback>
              </mc:AlternateContent>
            </w:r>
            <w:r>
              <w:rPr>
                <w:noProof/>
                <w:lang w:val="de-DE" w:eastAsia="de-DE"/>
              </w:rPr>
              <mc:AlternateContent>
                <mc:Choice Requires="wps">
                  <w:drawing>
                    <wp:anchor distT="0" distB="0" distL="114300" distR="114300" simplePos="0" relativeHeight="251685888" behindDoc="0" locked="0" layoutInCell="1" allowOverlap="1" wp14:anchorId="7EADC163" wp14:editId="67D88689">
                      <wp:simplePos x="0" y="0"/>
                      <wp:positionH relativeFrom="column">
                        <wp:posOffset>2399665</wp:posOffset>
                      </wp:positionH>
                      <wp:positionV relativeFrom="paragraph">
                        <wp:posOffset>168910</wp:posOffset>
                      </wp:positionV>
                      <wp:extent cx="274320" cy="274320"/>
                      <wp:effectExtent l="0" t="0" r="17780" b="17780"/>
                      <wp:wrapNone/>
                      <wp:docPr id="8"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BE7CA0" w14:textId="78AE19F2" w:rsidR="00751C1D" w:rsidRPr="007B50CE" w:rsidRDefault="00751C1D" w:rsidP="0029679C">
                                  <w:pPr>
                                    <w:jc w:val="center"/>
                                    <w:rPr>
                                      <w:lang w:val="en-US"/>
                                    </w:rPr>
                                  </w:pPr>
                                  <w:r>
                                    <w:rPr>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ADC163" id="_x0000_s1034" style="position:absolute;left:0;text-align:left;margin-left:188.95pt;margin-top:13.3pt;width:21.6pt;height:21.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">
                      <v:textbox>
                        <w:txbxContent>
                          <w:p w14:paraId="3ABE7CA0" w14:textId="78AE19F2" w:rsidR="00751C1D" w:rsidRPr="007B50CE" w:rsidRDefault="00751C1D" w:rsidP="0029679C">
                            <w:pPr>
                              <w:jc w:val="center"/>
                              <w:rPr>
                                <w:lang w:val="en-US"/>
                              </w:rPr>
                            </w:pPr>
                            <w:r>
                              <w:rPr>
                                <w:lang w:val="en-US"/>
                              </w:rPr>
                              <w:t>X</w:t>
                            </w:r>
                          </w:p>
                        </w:txbxContent>
                      </v:textbox>
                    </v:rect>
                  </w:pict>
                </mc:Fallback>
              </mc:AlternateContent>
            </w:r>
            <w:r>
              <w:rPr>
                <w:noProof/>
                <w:lang w:val="de-DE" w:eastAsia="de-DE"/>
              </w:rPr>
              <mc:AlternateContent>
                <mc:Choice Requires="wps">
                  <w:drawing>
                    <wp:anchor distT="0" distB="0" distL="114300" distR="114300" simplePos="0" relativeHeight="251684864" behindDoc="0" locked="0" layoutInCell="1" allowOverlap="1" wp14:anchorId="51033FC8" wp14:editId="22EAE9FB">
                      <wp:simplePos x="0" y="0"/>
                      <wp:positionH relativeFrom="column">
                        <wp:posOffset>3072130</wp:posOffset>
                      </wp:positionH>
                      <wp:positionV relativeFrom="paragraph">
                        <wp:posOffset>168910</wp:posOffset>
                      </wp:positionV>
                      <wp:extent cx="274320" cy="274320"/>
                      <wp:effectExtent l="0" t="0" r="17780" b="17780"/>
                      <wp:wrapNone/>
                      <wp:docPr id="9"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B5E0F45" w14:textId="291F0984" w:rsidR="00751C1D" w:rsidRPr="007B50CE" w:rsidRDefault="00751C1D" w:rsidP="007B50CE">
                                  <w:pPr>
                                    <w:jc w:val="center"/>
                                    <w:rPr>
                                      <w:lang w:val="en-US"/>
                                    </w:rPr>
                                  </w:pPr>
                                  <w:r>
                                    <w:rPr>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033FC8" id="矩形 392" o:spid="_x0000_s1035" style="position:absolute;left:0;text-align:left;margin-left:241.9pt;margin-top:13.3pt;width:21.6pt;height:21.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">
                      <v:textbox>
                        <w:txbxContent>
                          <w:p w14:paraId="3B5E0F45" w14:textId="291F0984" w:rsidR="00751C1D" w:rsidRPr="007B50CE" w:rsidRDefault="00751C1D" w:rsidP="007B50CE">
                            <w:pPr>
                              <w:jc w:val="center"/>
                              <w:rPr>
                                <w:lang w:val="en-US"/>
                              </w:rPr>
                            </w:pPr>
                            <w:r>
                              <w:rPr>
                                <w:lang w:val="en-US"/>
                              </w:rPr>
                              <w:t>X</w:t>
                            </w:r>
                          </w:p>
                        </w:txbxContent>
                      </v:textbox>
                    </v:rect>
                  </w:pict>
                </mc:Fallback>
              </mc:AlternateContent>
            </w:r>
            <w:r>
              <w:rPr>
                <w:noProof/>
                <w:lang w:val="de-DE" w:eastAsia="de-DE"/>
              </w:rPr>
              <mc:AlternateContent>
                <mc:Choice Requires="wps">
                  <w:drawing>
                    <wp:anchor distT="0" distB="0" distL="114300" distR="114300" simplePos="0" relativeHeight="251683840" behindDoc="0" locked="0" layoutInCell="1" allowOverlap="1" wp14:anchorId="575C95A2" wp14:editId="15E55C38">
                      <wp:simplePos x="0" y="0"/>
                      <wp:positionH relativeFrom="column">
                        <wp:posOffset>3834765</wp:posOffset>
                      </wp:positionH>
                      <wp:positionV relativeFrom="paragraph">
                        <wp:posOffset>168910</wp:posOffset>
                      </wp:positionV>
                      <wp:extent cx="274320" cy="274320"/>
                      <wp:effectExtent l="0" t="0" r="11430" b="11430"/>
                      <wp:wrapNone/>
                      <wp:docPr id="10"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B032AA" id="矩形 393" o:spid="_x0000_s1026" style="position:absolute;margin-left:301.95pt;margin-top:13.3pt;width:21.6pt;height:21.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jk6oMygCAAA7BAAADgAAAAAAAAAAAAAAAAAuAgAAZHJzL2Uy&#10;b0RvYy54bWxQSwECLQAUAAYACAAAACEAJynVK98AAAAJAQAADwAAAAAAAAAAAAAAAACCBAAAZHJz&#10;L2Rvd25yZXYueG1sUEsFBgAAAAAEAAQA8wAAAI4FAAAAAA==&#10;"/>
                  </w:pict>
                </mc:Fallback>
              </mc:AlternateContent>
            </w:r>
            <w:r>
              <w:rPr>
                <w:noProof/>
                <w:lang w:val="de-DE" w:eastAsia="de-DE"/>
              </w:rPr>
              <mc:AlternateContent>
                <mc:Choice Requires="wps">
                  <w:drawing>
                    <wp:anchor distT="0" distB="0" distL="114300" distR="114300" simplePos="0" relativeHeight="251689984" behindDoc="0" locked="0" layoutInCell="1" allowOverlap="1" wp14:anchorId="1B0F8732" wp14:editId="3DC23B24">
                      <wp:simplePos x="0" y="0"/>
                      <wp:positionH relativeFrom="column">
                        <wp:posOffset>31750</wp:posOffset>
                      </wp:positionH>
                      <wp:positionV relativeFrom="paragraph">
                        <wp:posOffset>168910</wp:posOffset>
                      </wp:positionV>
                      <wp:extent cx="274320" cy="274320"/>
                      <wp:effectExtent l="0" t="0" r="11430" b="11430"/>
                      <wp:wrapNone/>
                      <wp:docPr id="11"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081E0A0" w14:textId="1CC0D2F6" w:rsidR="00751C1D" w:rsidRPr="005F1945" w:rsidRDefault="00751C1D" w:rsidP="0029679C">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0F8732" id="_x0000_s1036" style="position:absolute;left:0;text-align:left;margin-left:2.5pt;margin-top:13.3pt;width:21.6pt;height:21.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">
                      <v:textbox>
                        <w:txbxContent>
                          <w:p w14:paraId="3081E0A0" w14:textId="1CC0D2F6" w:rsidR="00751C1D" w:rsidRPr="005F1945" w:rsidRDefault="00751C1D" w:rsidP="0029679C">
                            <w:pPr>
                              <w:rPr>
                                <w:lang w:val="nl-NL"/>
                              </w:rPr>
                            </w:pPr>
                          </w:p>
                        </w:txbxContent>
                      </v:textbox>
                    </v:rect>
                  </w:pict>
                </mc:Fallback>
              </mc:AlternateContent>
            </w:r>
            <w:r>
              <w:rPr>
                <w:rFonts w:hint="eastAsia"/>
                <w:sz w:val="20"/>
                <w:lang w:val="en-CA" w:eastAsia="zh-CN"/>
              </w:rPr>
              <w:t>29</w:t>
            </w:r>
            <w:r w:rsidRPr="00341A16">
              <w:rPr>
                <w:sz w:val="20"/>
                <w:lang w:val="en-CA"/>
              </w:rPr>
              <w:tab/>
            </w:r>
            <w:r>
              <w:rPr>
                <w:rFonts w:hint="eastAsia"/>
                <w:sz w:val="20"/>
                <w:lang w:val="en-CA" w:eastAsia="zh-CN"/>
              </w:rPr>
              <w:t>30</w:t>
            </w:r>
            <w:r w:rsidRPr="00341A16">
              <w:rPr>
                <w:sz w:val="20"/>
                <w:lang w:val="en-CA"/>
              </w:rPr>
              <w:tab/>
            </w:r>
            <w:r>
              <w:rPr>
                <w:rFonts w:hint="eastAsia"/>
                <w:sz w:val="20"/>
                <w:lang w:val="en-CA" w:eastAsia="zh-CN"/>
              </w:rPr>
              <w:t>31</w:t>
            </w:r>
            <w:r w:rsidRPr="00341A16">
              <w:rPr>
                <w:sz w:val="20"/>
                <w:lang w:val="en-CA"/>
              </w:rPr>
              <w:tab/>
            </w:r>
            <w:r>
              <w:rPr>
                <w:rFonts w:hint="eastAsia"/>
                <w:sz w:val="20"/>
                <w:lang w:val="en-CA" w:eastAsia="zh-CN"/>
              </w:rPr>
              <w:t>32</w:t>
            </w:r>
            <w:r w:rsidRPr="00341A16">
              <w:rPr>
                <w:sz w:val="20"/>
                <w:lang w:val="en-CA"/>
              </w:rPr>
              <w:tab/>
            </w:r>
            <w:r>
              <w:rPr>
                <w:rFonts w:hint="eastAsia"/>
                <w:sz w:val="20"/>
                <w:lang w:val="en-CA" w:eastAsia="zh-CN"/>
              </w:rPr>
              <w:t>33</w:t>
            </w:r>
            <w:r w:rsidRPr="00341A16">
              <w:rPr>
                <w:sz w:val="20"/>
                <w:lang w:val="en-CA"/>
              </w:rPr>
              <w:tab/>
            </w:r>
            <w:r>
              <w:rPr>
                <w:rFonts w:hint="eastAsia"/>
                <w:sz w:val="20"/>
                <w:lang w:val="en-CA" w:eastAsia="zh-CN"/>
              </w:rPr>
              <w:t>34</w:t>
            </w:r>
            <w:r w:rsidRPr="00341A16">
              <w:rPr>
                <w:sz w:val="20"/>
                <w:lang w:val="en-CA"/>
              </w:rPr>
              <w:tab/>
            </w:r>
            <w:r>
              <w:rPr>
                <w:rFonts w:hint="eastAsia"/>
                <w:sz w:val="20"/>
                <w:lang w:val="en-CA" w:eastAsia="zh-CN"/>
              </w:rPr>
              <w:t>35</w:t>
            </w:r>
          </w:p>
          <w:p w14:paraId="64C82E7C" w14:textId="77777777" w:rsidR="003D3EC5" w:rsidRDefault="003D3EC5"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EAC37FD" w14:textId="77777777" w:rsidR="003D3EC5" w:rsidRPr="005010D1" w:rsidRDefault="003D3EC5"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3D3EC5" w:rsidRPr="00CB5C46" w14:paraId="1443C481" w14:textId="77777777" w:rsidTr="00751C1D">
        <w:trPr>
          <w:cantSplit/>
          <w:trHeight w:val="342"/>
        </w:trPr>
        <w:tc>
          <w:tcPr>
            <w:tcW w:w="2376" w:type="dxa"/>
            <w:shd w:val="clear" w:color="auto" w:fill="DDD9C3" w:themeFill="background2" w:themeFillShade="E6"/>
          </w:tcPr>
          <w:p w14:paraId="1EB9944D" w14:textId="77777777" w:rsidR="003D3EC5" w:rsidRPr="00EF159C" w:rsidRDefault="003D3EC5" w:rsidP="003D3EC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Committee notes</w:t>
            </w:r>
          </w:p>
        </w:tc>
        <w:tc>
          <w:tcPr>
            <w:tcW w:w="2410" w:type="dxa"/>
            <w:shd w:val="clear" w:color="auto" w:fill="DDD9C3" w:themeFill="background2" w:themeFillShade="E6"/>
          </w:tcPr>
          <w:p w14:paraId="507B0F9C" w14:textId="77777777" w:rsidR="003D3EC5" w:rsidRPr="00EF159C" w:rsidRDefault="003D3EC5"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Origins</w:t>
            </w:r>
          </w:p>
        </w:tc>
        <w:tc>
          <w:tcPr>
            <w:tcW w:w="4820" w:type="dxa"/>
            <w:gridSpan w:val="2"/>
            <w:shd w:val="clear" w:color="auto" w:fill="DDD9C3" w:themeFill="background2" w:themeFillShade="E6"/>
          </w:tcPr>
          <w:p w14:paraId="1C12B202" w14:textId="77777777" w:rsidR="003D3EC5" w:rsidRPr="00EF159C" w:rsidRDefault="003D3EC5"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EF159C">
              <w:rPr>
                <w:rFonts w:cs="Arial"/>
                <w:bCs/>
                <w:iCs/>
                <w:snapToGrid w:val="0"/>
                <w:sz w:val="20"/>
                <w:szCs w:val="20"/>
              </w:rPr>
              <w:t xml:space="preserve">Requested by </w:t>
            </w:r>
            <w:r>
              <w:rPr>
                <w:rFonts w:cs="Arial" w:hint="eastAsia"/>
                <w:bCs/>
                <w:iCs/>
                <w:snapToGrid w:val="0"/>
                <w:sz w:val="20"/>
                <w:szCs w:val="20"/>
              </w:rPr>
              <w:t>ENAV</w:t>
            </w:r>
            <w:r w:rsidRPr="00EF159C">
              <w:rPr>
                <w:rFonts w:cs="Arial"/>
                <w:bCs/>
                <w:iCs/>
                <w:snapToGrid w:val="0"/>
                <w:sz w:val="20"/>
                <w:szCs w:val="20"/>
              </w:rPr>
              <w:t xml:space="preserve"> </w:t>
            </w:r>
            <w:r w:rsidRPr="00EF159C">
              <w:rPr>
                <w:rFonts w:cs="Arial"/>
                <w:snapToGrid w:val="0"/>
                <w:kern w:val="28"/>
                <w:sz w:val="20"/>
                <w:szCs w:val="20"/>
              </w:rPr>
              <w:t>Committee</w:t>
            </w:r>
            <w:r w:rsidRPr="00EF159C">
              <w:rPr>
                <w:rFonts w:cs="Arial"/>
                <w:bCs/>
                <w:iCs/>
                <w:snapToGrid w:val="0"/>
                <w:sz w:val="20"/>
                <w:szCs w:val="20"/>
              </w:rPr>
              <w:t xml:space="preserve"> at </w:t>
            </w:r>
            <w:r>
              <w:rPr>
                <w:rFonts w:cs="Arial"/>
                <w:bCs/>
                <w:iCs/>
                <w:snapToGrid w:val="0"/>
                <w:sz w:val="20"/>
                <w:szCs w:val="20"/>
              </w:rPr>
              <w:t>ENAV</w:t>
            </w:r>
            <w:r>
              <w:rPr>
                <w:rFonts w:cs="Arial" w:hint="eastAsia"/>
                <w:bCs/>
                <w:iCs/>
                <w:snapToGrid w:val="0"/>
                <w:sz w:val="20"/>
                <w:szCs w:val="20"/>
              </w:rPr>
              <w:t>27</w:t>
            </w:r>
          </w:p>
        </w:tc>
      </w:tr>
      <w:tr w:rsidR="003D3EC5" w:rsidRPr="00696A73" w14:paraId="788C734E" w14:textId="77777777" w:rsidTr="00751C1D">
        <w:trPr>
          <w:cantSplit/>
          <w:trHeight w:val="342"/>
        </w:trPr>
        <w:tc>
          <w:tcPr>
            <w:tcW w:w="2376" w:type="dxa"/>
            <w:vMerge w:val="restart"/>
            <w:shd w:val="clear" w:color="auto" w:fill="auto"/>
          </w:tcPr>
          <w:p w14:paraId="06D6512C" w14:textId="77777777" w:rsidR="003D3EC5" w:rsidRPr="00EF159C" w:rsidRDefault="003D3EC5" w:rsidP="003D3EC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rFonts w:cs="Arial"/>
                <w:b/>
                <w:bCs/>
                <w:iCs/>
                <w:snapToGrid w:val="0"/>
                <w:sz w:val="20"/>
                <w:szCs w:val="20"/>
              </w:rPr>
            </w:pPr>
          </w:p>
        </w:tc>
        <w:tc>
          <w:tcPr>
            <w:tcW w:w="2410" w:type="dxa"/>
            <w:shd w:val="clear" w:color="auto" w:fill="DDD9C3" w:themeFill="background2" w:themeFillShade="E6"/>
          </w:tcPr>
          <w:p w14:paraId="66F4C353" w14:textId="77777777" w:rsidR="003D3EC5" w:rsidRPr="00EF159C" w:rsidRDefault="003D3EC5"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Agreed by session</w:t>
            </w:r>
          </w:p>
        </w:tc>
        <w:tc>
          <w:tcPr>
            <w:tcW w:w="2268" w:type="dxa"/>
            <w:shd w:val="clear" w:color="auto" w:fill="DDD9C3" w:themeFill="background2" w:themeFillShade="E6"/>
          </w:tcPr>
          <w:p w14:paraId="56F625C9" w14:textId="77777777" w:rsidR="003D3EC5" w:rsidRPr="00EF159C" w:rsidRDefault="003D3EC5"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TD#</w:t>
            </w:r>
          </w:p>
        </w:tc>
        <w:tc>
          <w:tcPr>
            <w:tcW w:w="2552" w:type="dxa"/>
            <w:shd w:val="clear" w:color="auto" w:fill="DDD9C3" w:themeFill="background2" w:themeFillShade="E6"/>
          </w:tcPr>
          <w:p w14:paraId="3C1479AB" w14:textId="77777777" w:rsidR="003D3EC5" w:rsidRPr="00EF159C" w:rsidRDefault="003D3EC5"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Comments</w:t>
            </w:r>
          </w:p>
        </w:tc>
      </w:tr>
      <w:tr w:rsidR="003D3EC5" w:rsidRPr="00696A73" w14:paraId="613A7F52" w14:textId="77777777" w:rsidTr="00751C1D">
        <w:trPr>
          <w:cantSplit/>
          <w:trHeight w:val="489"/>
        </w:trPr>
        <w:tc>
          <w:tcPr>
            <w:tcW w:w="2376" w:type="dxa"/>
            <w:vMerge/>
            <w:shd w:val="clear" w:color="auto" w:fill="auto"/>
          </w:tcPr>
          <w:p w14:paraId="3F305D8A" w14:textId="77777777" w:rsidR="003D3EC5" w:rsidRPr="00EF159C" w:rsidRDefault="003D3EC5" w:rsidP="003D3EC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cs="Arial"/>
                <w:bCs/>
                <w:iCs/>
                <w:snapToGrid w:val="0"/>
                <w:sz w:val="20"/>
                <w:szCs w:val="20"/>
              </w:rPr>
            </w:pPr>
          </w:p>
        </w:tc>
        <w:tc>
          <w:tcPr>
            <w:tcW w:w="2410" w:type="dxa"/>
            <w:shd w:val="clear" w:color="auto" w:fill="DDD9C3" w:themeFill="background2" w:themeFillShade="E6"/>
          </w:tcPr>
          <w:p w14:paraId="3D8147AE" w14:textId="77777777" w:rsidR="003D3EC5" w:rsidRPr="00EF159C" w:rsidRDefault="003D3EC5"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EF159C">
              <w:rPr>
                <w:rFonts w:cs="Arial"/>
                <w:bCs/>
                <w:iCs/>
                <w:snapToGrid w:val="0"/>
                <w:sz w:val="20"/>
                <w:szCs w:val="20"/>
              </w:rPr>
              <w:fldChar w:fldCharType="begin">
                <w:ffData>
                  <w:name w:val="Text2"/>
                  <w:enabled/>
                  <w:calcOnExit w:val="0"/>
                  <w:textInput/>
                </w:ffData>
              </w:fldChar>
            </w:r>
            <w:r w:rsidRPr="00EF159C">
              <w:rPr>
                <w:rFonts w:cs="Arial"/>
                <w:bCs/>
                <w:iCs/>
                <w:snapToGrid w:val="0"/>
                <w:sz w:val="20"/>
                <w:szCs w:val="20"/>
              </w:rPr>
              <w:instrText xml:space="preserve"> FORMTEXT </w:instrText>
            </w:r>
            <w:r w:rsidRPr="00EF159C">
              <w:rPr>
                <w:rFonts w:cs="Arial"/>
                <w:bCs/>
                <w:iCs/>
                <w:snapToGrid w:val="0"/>
                <w:sz w:val="20"/>
                <w:szCs w:val="20"/>
              </w:rPr>
            </w:r>
            <w:r w:rsidRPr="00EF159C">
              <w:rPr>
                <w:rFonts w:cs="Arial"/>
                <w:bCs/>
                <w:iCs/>
                <w:snapToGrid w:val="0"/>
                <w:sz w:val="20"/>
                <w:szCs w:val="20"/>
              </w:rPr>
              <w:fldChar w:fldCharType="separate"/>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snapToGrid w:val="0"/>
                <w:sz w:val="20"/>
                <w:szCs w:val="20"/>
              </w:rPr>
              <w:fldChar w:fldCharType="end"/>
            </w:r>
          </w:p>
        </w:tc>
        <w:tc>
          <w:tcPr>
            <w:tcW w:w="2268" w:type="dxa"/>
            <w:shd w:val="clear" w:color="auto" w:fill="DDD9C3" w:themeFill="background2" w:themeFillShade="E6"/>
          </w:tcPr>
          <w:p w14:paraId="23A7C22B" w14:textId="77777777" w:rsidR="003D3EC5" w:rsidRPr="00EF159C" w:rsidRDefault="003D3EC5"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EF159C">
              <w:rPr>
                <w:rFonts w:cs="Arial"/>
                <w:bCs/>
                <w:iCs/>
                <w:snapToGrid w:val="0"/>
                <w:sz w:val="20"/>
                <w:szCs w:val="20"/>
              </w:rPr>
              <w:fldChar w:fldCharType="begin">
                <w:ffData>
                  <w:name w:val="Text2"/>
                  <w:enabled/>
                  <w:calcOnExit w:val="0"/>
                  <w:textInput/>
                </w:ffData>
              </w:fldChar>
            </w:r>
            <w:r w:rsidRPr="00EF159C">
              <w:rPr>
                <w:rFonts w:cs="Arial"/>
                <w:bCs/>
                <w:iCs/>
                <w:snapToGrid w:val="0"/>
                <w:sz w:val="20"/>
                <w:szCs w:val="20"/>
              </w:rPr>
              <w:instrText xml:space="preserve"> FORMTEXT </w:instrText>
            </w:r>
            <w:r w:rsidRPr="00EF159C">
              <w:rPr>
                <w:rFonts w:cs="Arial"/>
                <w:bCs/>
                <w:iCs/>
                <w:snapToGrid w:val="0"/>
                <w:sz w:val="20"/>
                <w:szCs w:val="20"/>
              </w:rPr>
            </w:r>
            <w:r w:rsidRPr="00EF159C">
              <w:rPr>
                <w:rFonts w:cs="Arial"/>
                <w:bCs/>
                <w:iCs/>
                <w:snapToGrid w:val="0"/>
                <w:sz w:val="20"/>
                <w:szCs w:val="20"/>
              </w:rPr>
              <w:fldChar w:fldCharType="separate"/>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snapToGrid w:val="0"/>
                <w:sz w:val="20"/>
                <w:szCs w:val="20"/>
              </w:rPr>
              <w:fldChar w:fldCharType="end"/>
            </w:r>
          </w:p>
        </w:tc>
        <w:tc>
          <w:tcPr>
            <w:tcW w:w="2552" w:type="dxa"/>
            <w:shd w:val="clear" w:color="auto" w:fill="DDD9C3" w:themeFill="background2" w:themeFillShade="E6"/>
          </w:tcPr>
          <w:p w14:paraId="75D0AAEF" w14:textId="77777777" w:rsidR="003D3EC5" w:rsidRPr="00EF159C" w:rsidRDefault="003D3EC5"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Cs/>
                <w:snapToGrid w:val="0"/>
                <w:sz w:val="20"/>
                <w:szCs w:val="20"/>
              </w:rPr>
            </w:pPr>
            <w:r w:rsidRPr="00EF159C">
              <w:rPr>
                <w:rFonts w:cs="Arial"/>
                <w:bCs/>
                <w:iCs/>
                <w:snapToGrid w:val="0"/>
                <w:sz w:val="20"/>
                <w:szCs w:val="20"/>
              </w:rPr>
              <w:fldChar w:fldCharType="begin">
                <w:ffData>
                  <w:name w:val="Text2"/>
                  <w:enabled/>
                  <w:calcOnExit w:val="0"/>
                  <w:textInput/>
                </w:ffData>
              </w:fldChar>
            </w:r>
            <w:r w:rsidRPr="00EF159C">
              <w:rPr>
                <w:rFonts w:cs="Arial"/>
                <w:bCs/>
                <w:iCs/>
                <w:snapToGrid w:val="0"/>
                <w:sz w:val="20"/>
                <w:szCs w:val="20"/>
              </w:rPr>
              <w:instrText xml:space="preserve"> FORMTEXT </w:instrText>
            </w:r>
            <w:r w:rsidRPr="00EF159C">
              <w:rPr>
                <w:rFonts w:cs="Arial"/>
                <w:bCs/>
                <w:iCs/>
                <w:snapToGrid w:val="0"/>
                <w:sz w:val="20"/>
                <w:szCs w:val="20"/>
              </w:rPr>
            </w:r>
            <w:r w:rsidRPr="00EF159C">
              <w:rPr>
                <w:rFonts w:cs="Arial"/>
                <w:bCs/>
                <w:iCs/>
                <w:snapToGrid w:val="0"/>
                <w:sz w:val="20"/>
                <w:szCs w:val="20"/>
              </w:rPr>
              <w:fldChar w:fldCharType="separate"/>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snapToGrid w:val="0"/>
                <w:sz w:val="20"/>
                <w:szCs w:val="20"/>
              </w:rPr>
              <w:fldChar w:fldCharType="end"/>
            </w:r>
          </w:p>
        </w:tc>
      </w:tr>
      <w:tr w:rsidR="003D3EC5" w14:paraId="394559F6" w14:textId="77777777" w:rsidTr="00751C1D">
        <w:trPr>
          <w:cantSplit/>
          <w:trHeight w:val="489"/>
        </w:trPr>
        <w:tc>
          <w:tcPr>
            <w:tcW w:w="2376" w:type="dxa"/>
            <w:shd w:val="clear" w:color="auto" w:fill="auto"/>
          </w:tcPr>
          <w:p w14:paraId="1C33473B" w14:textId="77777777" w:rsidR="003D3EC5" w:rsidRPr="00EF159C" w:rsidRDefault="003D3EC5" w:rsidP="003D3EC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rFonts w:cs="Arial"/>
                <w:bCs/>
                <w:iCs/>
                <w:snapToGrid w:val="0"/>
                <w:sz w:val="20"/>
                <w:szCs w:val="20"/>
              </w:rPr>
            </w:pPr>
          </w:p>
        </w:tc>
        <w:tc>
          <w:tcPr>
            <w:tcW w:w="2410" w:type="dxa"/>
            <w:shd w:val="clear" w:color="auto" w:fill="DDD9C3" w:themeFill="background2" w:themeFillShade="E6"/>
          </w:tcPr>
          <w:p w14:paraId="76405F1F" w14:textId="77777777" w:rsidR="003D3EC5" w:rsidRPr="00EF159C" w:rsidRDefault="003D3EC5"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Approved by Council</w:t>
            </w:r>
          </w:p>
        </w:tc>
        <w:tc>
          <w:tcPr>
            <w:tcW w:w="2268" w:type="dxa"/>
            <w:shd w:val="clear" w:color="auto" w:fill="DDD9C3" w:themeFill="background2" w:themeFillShade="E6"/>
          </w:tcPr>
          <w:p w14:paraId="1E8E2D69" w14:textId="77777777" w:rsidR="003D3EC5" w:rsidRPr="00EF159C" w:rsidRDefault="003D3EC5"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EF159C">
              <w:rPr>
                <w:rFonts w:cs="Arial"/>
                <w:bCs/>
                <w:iCs/>
                <w:snapToGrid w:val="0"/>
                <w:sz w:val="20"/>
                <w:szCs w:val="20"/>
              </w:rPr>
              <w:fldChar w:fldCharType="begin">
                <w:ffData>
                  <w:name w:val="Text2"/>
                  <w:enabled/>
                  <w:calcOnExit w:val="0"/>
                  <w:textInput/>
                </w:ffData>
              </w:fldChar>
            </w:r>
            <w:r w:rsidRPr="00EF159C">
              <w:rPr>
                <w:rFonts w:cs="Arial"/>
                <w:bCs/>
                <w:iCs/>
                <w:snapToGrid w:val="0"/>
                <w:sz w:val="20"/>
                <w:szCs w:val="20"/>
              </w:rPr>
              <w:instrText xml:space="preserve"> FORMTEXT </w:instrText>
            </w:r>
            <w:r w:rsidRPr="00EF159C">
              <w:rPr>
                <w:rFonts w:cs="Arial"/>
                <w:bCs/>
                <w:iCs/>
                <w:snapToGrid w:val="0"/>
                <w:sz w:val="20"/>
                <w:szCs w:val="20"/>
              </w:rPr>
            </w:r>
            <w:r w:rsidRPr="00EF159C">
              <w:rPr>
                <w:rFonts w:cs="Arial"/>
                <w:bCs/>
                <w:iCs/>
                <w:snapToGrid w:val="0"/>
                <w:sz w:val="20"/>
                <w:szCs w:val="20"/>
              </w:rPr>
              <w:fldChar w:fldCharType="separate"/>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snapToGrid w:val="0"/>
                <w:sz w:val="20"/>
                <w:szCs w:val="20"/>
              </w:rPr>
              <w:fldChar w:fldCharType="end"/>
            </w:r>
            <w:r w:rsidRPr="00EF159C">
              <w:rPr>
                <w:rFonts w:cs="Arial"/>
                <w:bCs/>
                <w:iCs/>
                <w:snapToGrid w:val="0"/>
                <w:sz w:val="20"/>
                <w:szCs w:val="20"/>
              </w:rPr>
              <w:t xml:space="preserve"> </w:t>
            </w:r>
            <w:r w:rsidRPr="00EF159C">
              <w:rPr>
                <w:rFonts w:cs="Arial"/>
                <w:bCs/>
                <w:i/>
                <w:iCs/>
                <w:snapToGrid w:val="0"/>
                <w:sz w:val="16"/>
                <w:szCs w:val="16"/>
              </w:rPr>
              <w:t>(Council Session)</w:t>
            </w:r>
          </w:p>
        </w:tc>
        <w:tc>
          <w:tcPr>
            <w:tcW w:w="2552" w:type="dxa"/>
            <w:shd w:val="clear" w:color="auto" w:fill="DDD9C3" w:themeFill="background2" w:themeFillShade="E6"/>
          </w:tcPr>
          <w:p w14:paraId="4F70E671" w14:textId="77777777" w:rsidR="003D3EC5" w:rsidRPr="00EF159C" w:rsidRDefault="003D3EC5"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Cs/>
                <w:snapToGrid w:val="0"/>
                <w:sz w:val="20"/>
                <w:szCs w:val="20"/>
              </w:rPr>
            </w:pPr>
            <w:r w:rsidRPr="00EF159C">
              <w:rPr>
                <w:rFonts w:cs="Arial"/>
                <w:bCs/>
                <w:iCs/>
                <w:snapToGrid w:val="0"/>
                <w:sz w:val="20"/>
                <w:szCs w:val="20"/>
              </w:rPr>
              <w:fldChar w:fldCharType="begin">
                <w:ffData>
                  <w:name w:val="Text2"/>
                  <w:enabled/>
                  <w:calcOnExit w:val="0"/>
                  <w:textInput/>
                </w:ffData>
              </w:fldChar>
            </w:r>
            <w:r w:rsidRPr="00EF159C">
              <w:rPr>
                <w:rFonts w:cs="Arial"/>
                <w:bCs/>
                <w:iCs/>
                <w:snapToGrid w:val="0"/>
                <w:sz w:val="20"/>
                <w:szCs w:val="20"/>
              </w:rPr>
              <w:instrText xml:space="preserve"> FORMTEXT </w:instrText>
            </w:r>
            <w:r w:rsidRPr="00EF159C">
              <w:rPr>
                <w:rFonts w:cs="Arial"/>
                <w:bCs/>
                <w:iCs/>
                <w:snapToGrid w:val="0"/>
                <w:sz w:val="20"/>
                <w:szCs w:val="20"/>
              </w:rPr>
            </w:r>
            <w:r w:rsidRPr="00EF159C">
              <w:rPr>
                <w:rFonts w:cs="Arial"/>
                <w:bCs/>
                <w:iCs/>
                <w:snapToGrid w:val="0"/>
                <w:sz w:val="20"/>
                <w:szCs w:val="20"/>
              </w:rPr>
              <w:fldChar w:fldCharType="separate"/>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snapToGrid w:val="0"/>
                <w:sz w:val="20"/>
                <w:szCs w:val="20"/>
              </w:rPr>
              <w:fldChar w:fldCharType="end"/>
            </w:r>
            <w:r w:rsidRPr="00EF159C">
              <w:rPr>
                <w:rFonts w:cs="Arial"/>
                <w:bCs/>
                <w:iCs/>
                <w:snapToGrid w:val="0"/>
                <w:sz w:val="20"/>
                <w:szCs w:val="20"/>
              </w:rPr>
              <w:t xml:space="preserve"> </w:t>
            </w:r>
            <w:r w:rsidRPr="00EF159C">
              <w:rPr>
                <w:rFonts w:cs="Arial"/>
                <w:bCs/>
                <w:i/>
                <w:iCs/>
                <w:snapToGrid w:val="0"/>
                <w:sz w:val="16"/>
                <w:szCs w:val="16"/>
              </w:rPr>
              <w:t>(Date)</w:t>
            </w:r>
          </w:p>
        </w:tc>
      </w:tr>
      <w:tr w:rsidR="003D3EC5" w14:paraId="0628790C" w14:textId="77777777" w:rsidTr="00751C1D">
        <w:trPr>
          <w:cantSplit/>
          <w:trHeight w:val="489"/>
        </w:trPr>
        <w:tc>
          <w:tcPr>
            <w:tcW w:w="2376" w:type="dxa"/>
            <w:shd w:val="clear" w:color="auto" w:fill="auto"/>
          </w:tcPr>
          <w:p w14:paraId="34991533" w14:textId="77777777" w:rsidR="003D3EC5" w:rsidRPr="00EF159C" w:rsidRDefault="003D3EC5" w:rsidP="003D3EC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rFonts w:cs="Arial"/>
                <w:bCs/>
                <w:iCs/>
                <w:snapToGrid w:val="0"/>
                <w:sz w:val="20"/>
                <w:szCs w:val="20"/>
              </w:rPr>
            </w:pPr>
          </w:p>
        </w:tc>
        <w:tc>
          <w:tcPr>
            <w:tcW w:w="2410" w:type="dxa"/>
            <w:shd w:val="clear" w:color="auto" w:fill="DDD9C3" w:themeFill="background2" w:themeFillShade="E6"/>
          </w:tcPr>
          <w:p w14:paraId="6FCF0F67" w14:textId="77777777" w:rsidR="003D3EC5" w:rsidRPr="00EF159C" w:rsidRDefault="003D3EC5"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Revision Notes:</w:t>
            </w:r>
          </w:p>
        </w:tc>
        <w:tc>
          <w:tcPr>
            <w:tcW w:w="4820" w:type="dxa"/>
            <w:gridSpan w:val="2"/>
            <w:shd w:val="clear" w:color="auto" w:fill="DDD9C3" w:themeFill="background2" w:themeFillShade="E6"/>
          </w:tcPr>
          <w:p w14:paraId="758EE65D" w14:textId="77777777" w:rsidR="003D3EC5" w:rsidRPr="00EF159C" w:rsidRDefault="003D3EC5" w:rsidP="003D3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Cs/>
                <w:snapToGrid w:val="0"/>
                <w:sz w:val="20"/>
                <w:szCs w:val="20"/>
              </w:rPr>
            </w:pPr>
          </w:p>
        </w:tc>
      </w:tr>
    </w:tbl>
    <w:p w14:paraId="76F5FC0E" w14:textId="490B12F9" w:rsidR="0029679C" w:rsidRDefault="0029679C" w:rsidP="007F74C1"/>
    <w:p w14:paraId="48E3AE4D" w14:textId="61A2A3A0" w:rsidR="003A61D4" w:rsidRDefault="003A61D4">
      <w:r>
        <w:br w:type="page"/>
      </w: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3A61D4" w:rsidRPr="00696A73" w14:paraId="4F8C71C9" w14:textId="77777777" w:rsidTr="00751C1D">
        <w:trPr>
          <w:cantSplit/>
          <w:trHeight w:val="416"/>
          <w:tblHeader/>
        </w:trPr>
        <w:tc>
          <w:tcPr>
            <w:tcW w:w="9606" w:type="dxa"/>
            <w:gridSpan w:val="4"/>
            <w:shd w:val="clear" w:color="auto" w:fill="DDD9C3"/>
            <w:vAlign w:val="center"/>
          </w:tcPr>
          <w:p w14:paraId="5D638FB1" w14:textId="77777777" w:rsidR="003A61D4" w:rsidRPr="00696A73"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ENAV Committee </w:t>
            </w:r>
            <w:r w:rsidRPr="00696A73">
              <w:rPr>
                <w:b/>
                <w:bCs/>
                <w:iCs/>
                <w:snapToGrid w:val="0"/>
              </w:rPr>
              <w:t>Work Programme</w:t>
            </w:r>
            <w:r>
              <w:rPr>
                <w:b/>
                <w:bCs/>
                <w:iCs/>
                <w:snapToGrid w:val="0"/>
              </w:rPr>
              <w:t xml:space="preserve"> 2023</w:t>
            </w:r>
            <w:r w:rsidRPr="00696A73">
              <w:rPr>
                <w:b/>
                <w:bCs/>
                <w:iCs/>
                <w:snapToGrid w:val="0"/>
              </w:rPr>
              <w:t>-</w:t>
            </w:r>
            <w:r>
              <w:rPr>
                <w:b/>
                <w:bCs/>
                <w:iCs/>
                <w:snapToGrid w:val="0"/>
              </w:rPr>
              <w:t>2027</w:t>
            </w:r>
          </w:p>
        </w:tc>
      </w:tr>
      <w:tr w:rsidR="003A61D4" w:rsidRPr="00BF71F7" w14:paraId="688C6781" w14:textId="77777777" w:rsidTr="00751C1D">
        <w:trPr>
          <w:cantSplit/>
          <w:trHeight w:val="428"/>
        </w:trPr>
        <w:tc>
          <w:tcPr>
            <w:tcW w:w="2376" w:type="dxa"/>
            <w:shd w:val="clear" w:color="auto" w:fill="auto"/>
          </w:tcPr>
          <w:p w14:paraId="59F61452" w14:textId="77777777" w:rsidR="003A61D4" w:rsidRPr="00EF159C" w:rsidRDefault="003A61D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sz w:val="20"/>
                <w:szCs w:val="20"/>
              </w:rPr>
              <w:t>Standard</w:t>
            </w:r>
          </w:p>
        </w:tc>
        <w:tc>
          <w:tcPr>
            <w:tcW w:w="7230" w:type="dxa"/>
            <w:gridSpan w:val="3"/>
            <w:shd w:val="clear" w:color="auto" w:fill="auto"/>
          </w:tcPr>
          <w:p w14:paraId="507661A2" w14:textId="2F346DEA" w:rsidR="003A61D4" w:rsidRPr="003D3EC5" w:rsidRDefault="000F70F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rStyle w:val="Strong"/>
                <w:color w:val="212529"/>
                <w:sz w:val="20"/>
                <w:szCs w:val="20"/>
              </w:rPr>
              <w:t>S1060</w:t>
            </w:r>
          </w:p>
        </w:tc>
      </w:tr>
      <w:tr w:rsidR="003A61D4" w:rsidRPr="000E1B5F" w14:paraId="3F0D629F" w14:textId="77777777" w:rsidTr="00751C1D">
        <w:trPr>
          <w:cantSplit/>
          <w:trHeight w:val="491"/>
        </w:trPr>
        <w:tc>
          <w:tcPr>
            <w:tcW w:w="2376" w:type="dxa"/>
            <w:shd w:val="clear" w:color="auto" w:fill="auto"/>
          </w:tcPr>
          <w:p w14:paraId="6D6BB007" w14:textId="77777777" w:rsidR="003A61D4" w:rsidRPr="00EF159C" w:rsidRDefault="003A61D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sz w:val="20"/>
                <w:szCs w:val="20"/>
              </w:rPr>
              <w:t>Topic Area</w:t>
            </w:r>
          </w:p>
        </w:tc>
        <w:tc>
          <w:tcPr>
            <w:tcW w:w="7230" w:type="dxa"/>
            <w:gridSpan w:val="3"/>
            <w:shd w:val="clear" w:color="auto" w:fill="auto"/>
          </w:tcPr>
          <w:p w14:paraId="574CF986" w14:textId="77777777" w:rsidR="003A61D4" w:rsidRPr="007F3F63"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val="da-DK" w:eastAsia="ja-JP"/>
              </w:rPr>
            </w:pPr>
            <w:r w:rsidRPr="007F3F63">
              <w:rPr>
                <w:rFonts w:cs="Arial" w:hint="eastAsia"/>
                <w:snapToGrid w:val="0"/>
                <w:kern w:val="28"/>
                <w:sz w:val="20"/>
                <w:szCs w:val="20"/>
                <w:lang w:val="da-DK" w:eastAsia="ja-JP"/>
              </w:rPr>
              <w:t>V</w:t>
            </w:r>
            <w:r w:rsidRPr="007F3F63">
              <w:rPr>
                <w:rFonts w:cs="Arial"/>
                <w:snapToGrid w:val="0"/>
                <w:kern w:val="28"/>
                <w:sz w:val="20"/>
                <w:szCs w:val="20"/>
                <w:lang w:val="da-DK" w:eastAsia="ja-JP"/>
              </w:rPr>
              <w:t>DE-SAT and VDE-TER</w:t>
            </w:r>
          </w:p>
        </w:tc>
      </w:tr>
      <w:tr w:rsidR="003A61D4" w:rsidRPr="00BF71F7" w14:paraId="223B52D7" w14:textId="77777777" w:rsidTr="00751C1D">
        <w:trPr>
          <w:cantSplit/>
          <w:trHeight w:val="463"/>
        </w:trPr>
        <w:tc>
          <w:tcPr>
            <w:tcW w:w="2376" w:type="dxa"/>
            <w:shd w:val="clear" w:color="auto" w:fill="auto"/>
          </w:tcPr>
          <w:p w14:paraId="7F8D3889" w14:textId="77777777" w:rsidR="003A61D4" w:rsidRPr="00EF159C" w:rsidRDefault="003A61D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Task</w:t>
            </w:r>
          </w:p>
        </w:tc>
        <w:tc>
          <w:tcPr>
            <w:tcW w:w="7230" w:type="dxa"/>
            <w:gridSpan w:val="3"/>
            <w:shd w:val="clear" w:color="auto" w:fill="auto"/>
          </w:tcPr>
          <w:p w14:paraId="67BEEA9C" w14:textId="77777777" w:rsidR="003A61D4" w:rsidRPr="003D3EC5"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3D3EC5">
              <w:rPr>
                <w:rFonts w:cs="Arial"/>
                <w:snapToGrid w:val="0"/>
                <w:kern w:val="28"/>
                <w:sz w:val="20"/>
                <w:szCs w:val="20"/>
              </w:rPr>
              <w:t xml:space="preserve">Develop </w:t>
            </w:r>
            <w:r>
              <w:rPr>
                <w:rFonts w:cs="Arial"/>
                <w:snapToGrid w:val="0"/>
                <w:kern w:val="28"/>
                <w:sz w:val="20"/>
                <w:szCs w:val="20"/>
              </w:rPr>
              <w:t>Guidelines on VDES</w:t>
            </w:r>
            <w:r>
              <w:rPr>
                <w:rFonts w:cs="Arial"/>
                <w:snapToGrid w:val="0"/>
                <w:kern w:val="28"/>
                <w:sz w:val="20"/>
                <w:szCs w:val="20"/>
                <w:lang w:eastAsia="ja-JP"/>
              </w:rPr>
              <w:t xml:space="preserve"> resource sharing and coordination/cooperation</w:t>
            </w:r>
          </w:p>
        </w:tc>
      </w:tr>
      <w:tr w:rsidR="003A61D4" w:rsidRPr="00931B47" w14:paraId="39241E9C" w14:textId="77777777" w:rsidTr="00751C1D">
        <w:trPr>
          <w:cantSplit/>
          <w:trHeight w:val="466"/>
        </w:trPr>
        <w:tc>
          <w:tcPr>
            <w:tcW w:w="2376" w:type="dxa"/>
          </w:tcPr>
          <w:p w14:paraId="58E5D8B9" w14:textId="77777777" w:rsidR="003A61D4" w:rsidRPr="00EF159C" w:rsidRDefault="003A61D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 xml:space="preserve">Objectives of the task </w:t>
            </w:r>
          </w:p>
        </w:tc>
        <w:tc>
          <w:tcPr>
            <w:tcW w:w="7230" w:type="dxa"/>
            <w:gridSpan w:val="3"/>
          </w:tcPr>
          <w:p w14:paraId="04B80A27" w14:textId="77777777" w:rsidR="003A61D4" w:rsidRPr="00143EAD"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snapToGrid w:val="0"/>
                <w:lang w:eastAsia="ja-JP"/>
              </w:rPr>
            </w:pPr>
            <w:r>
              <w:rPr>
                <w:rFonts w:cs="Arial"/>
                <w:bCs/>
                <w:snapToGrid w:val="0"/>
                <w:lang w:eastAsia="ja-JP"/>
              </w:rPr>
              <w:t xml:space="preserve">Establishment of </w:t>
            </w:r>
            <w:r w:rsidRPr="00143EAD">
              <w:rPr>
                <w:rFonts w:cs="Arial"/>
                <w:bCs/>
                <w:snapToGrid w:val="0"/>
                <w:lang w:eastAsia="ja-JP"/>
              </w:rPr>
              <w:t>international cooperation and resource sharing and management on VDES terrestrial and satellite communication</w:t>
            </w:r>
          </w:p>
          <w:p w14:paraId="236A1E96" w14:textId="77777777" w:rsidR="003A61D4" w:rsidRPr="00EF159C"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i/>
                <w:iCs/>
                <w:snapToGrid w:val="0"/>
                <w:sz w:val="16"/>
                <w:szCs w:val="16"/>
              </w:rPr>
            </w:pPr>
            <w:r w:rsidRPr="00EF159C">
              <w:rPr>
                <w:rFonts w:cs="Arial"/>
                <w:bCs/>
                <w:i/>
                <w:iCs/>
                <w:snapToGrid w:val="0"/>
                <w:sz w:val="16"/>
                <w:szCs w:val="16"/>
              </w:rPr>
              <w:t>(Describe the objective/s of the task)</w:t>
            </w:r>
          </w:p>
        </w:tc>
      </w:tr>
      <w:tr w:rsidR="003A61D4" w:rsidRPr="00696A73" w14:paraId="0D37DC3D" w14:textId="77777777" w:rsidTr="00751C1D">
        <w:trPr>
          <w:cantSplit/>
          <w:trHeight w:val="402"/>
        </w:trPr>
        <w:tc>
          <w:tcPr>
            <w:tcW w:w="2376" w:type="dxa"/>
          </w:tcPr>
          <w:p w14:paraId="39B71067" w14:textId="77777777" w:rsidR="003A61D4" w:rsidRPr="00EF159C" w:rsidRDefault="003A61D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Expected outcome</w:t>
            </w:r>
          </w:p>
        </w:tc>
        <w:tc>
          <w:tcPr>
            <w:tcW w:w="7230" w:type="dxa"/>
            <w:gridSpan w:val="3"/>
          </w:tcPr>
          <w:p w14:paraId="3EFD0F11" w14:textId="0D2E5BA7" w:rsidR="003A61D4" w:rsidRPr="00791F21"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after="120"/>
              <w:rPr>
                <w:rFonts w:cs="Arial"/>
                <w:bCs/>
                <w:snapToGrid w:val="0"/>
                <w:sz w:val="20"/>
                <w:szCs w:val="20"/>
              </w:rPr>
            </w:pPr>
            <w:r>
              <w:rPr>
                <w:rFonts w:cs="Arial"/>
                <w:snapToGrid w:val="0"/>
                <w:kern w:val="28"/>
                <w:sz w:val="20"/>
                <w:szCs w:val="20"/>
              </w:rPr>
              <w:t>An IALA Guideline that provides framework of VDES</w:t>
            </w:r>
            <w:r>
              <w:rPr>
                <w:rFonts w:cs="Arial"/>
                <w:snapToGrid w:val="0"/>
                <w:kern w:val="28"/>
                <w:sz w:val="20"/>
                <w:szCs w:val="20"/>
                <w:lang w:eastAsia="ja-JP"/>
              </w:rPr>
              <w:t xml:space="preserve"> resource sharing and coordination/cooperation for </w:t>
            </w:r>
            <w:r>
              <w:rPr>
                <w:rFonts w:cs="Arial"/>
                <w:snapToGrid w:val="0"/>
                <w:kern w:val="28"/>
                <w:sz w:val="20"/>
                <w:szCs w:val="20"/>
              </w:rPr>
              <w:t>VDES satellites providers, VDES land-stations and VDES user</w:t>
            </w:r>
            <w:r w:rsidR="0058365C">
              <w:rPr>
                <w:rFonts w:cs="Arial"/>
                <w:snapToGrid w:val="0"/>
                <w:kern w:val="28"/>
                <w:sz w:val="20"/>
                <w:szCs w:val="20"/>
              </w:rPr>
              <w:t xml:space="preserve">s </w:t>
            </w:r>
            <w:r>
              <w:rPr>
                <w:rFonts w:cs="Arial"/>
                <w:snapToGrid w:val="0"/>
                <w:kern w:val="28"/>
                <w:sz w:val="20"/>
                <w:szCs w:val="20"/>
              </w:rPr>
              <w:t>to realize smooth and effective VDES communications on both official and private communications.</w:t>
            </w:r>
          </w:p>
        </w:tc>
      </w:tr>
      <w:tr w:rsidR="003A61D4" w14:paraId="02C143E9" w14:textId="77777777" w:rsidTr="00751C1D">
        <w:trPr>
          <w:cantSplit/>
          <w:trHeight w:val="402"/>
        </w:trPr>
        <w:tc>
          <w:tcPr>
            <w:tcW w:w="2376" w:type="dxa"/>
          </w:tcPr>
          <w:p w14:paraId="3308DA91" w14:textId="77777777" w:rsidR="003A61D4" w:rsidRPr="00EF159C" w:rsidRDefault="003A61D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Compelling need</w:t>
            </w:r>
          </w:p>
        </w:tc>
        <w:tc>
          <w:tcPr>
            <w:tcW w:w="7230" w:type="dxa"/>
            <w:gridSpan w:val="3"/>
          </w:tcPr>
          <w:p w14:paraId="75B5AE4F" w14:textId="77777777" w:rsidR="003A61D4" w:rsidRDefault="003A61D4" w:rsidP="00751C1D">
            <w:pPr>
              <w:pStyle w:val="BodyText"/>
              <w:adjustRightInd w:val="0"/>
              <w:snapToGrid w:val="0"/>
              <w:spacing w:afterLines="50"/>
              <w:rPr>
                <w:rFonts w:ascii="Arial" w:hAnsi="Arial" w:cs="Arial"/>
                <w:snapToGrid w:val="0"/>
                <w:kern w:val="28"/>
                <w:sz w:val="20"/>
                <w:szCs w:val="20"/>
                <w:lang w:val="en-US"/>
              </w:rPr>
            </w:pPr>
            <w:r w:rsidRPr="00143EAD">
              <w:rPr>
                <w:rFonts w:ascii="Arial" w:hAnsi="Arial" w:cs="Arial"/>
                <w:snapToGrid w:val="0"/>
                <w:kern w:val="28"/>
                <w:sz w:val="20"/>
                <w:szCs w:val="20"/>
              </w:rPr>
              <w:t>WRC 2019 agreed to allocate VHF channels to VDES including for VDES satellite communications</w:t>
            </w:r>
            <w:r>
              <w:rPr>
                <w:rFonts w:ascii="Arial" w:hAnsi="Arial" w:cs="Arial"/>
                <w:snapToGrid w:val="0"/>
                <w:kern w:val="28"/>
                <w:sz w:val="20"/>
                <w:szCs w:val="20"/>
              </w:rPr>
              <w:t xml:space="preserve">. </w:t>
            </w:r>
            <w:r w:rsidRPr="00143EAD">
              <w:rPr>
                <w:rFonts w:ascii="Arial" w:hAnsi="Arial" w:cs="Arial"/>
                <w:snapToGrid w:val="0"/>
                <w:kern w:val="28"/>
                <w:sz w:val="20"/>
                <w:szCs w:val="20"/>
                <w:lang w:val="en-US"/>
              </w:rPr>
              <w:t>IMO agreed a new work item for introduction of VDES into SOLAS and will start the consideration from 2022 for two years.</w:t>
            </w:r>
            <w:r>
              <w:rPr>
                <w:rFonts w:ascii="Arial" w:hAnsi="Arial" w:cs="Arial"/>
                <w:snapToGrid w:val="0"/>
                <w:kern w:val="28"/>
                <w:sz w:val="20"/>
                <w:szCs w:val="20"/>
                <w:lang w:val="en-US"/>
              </w:rPr>
              <w:t xml:space="preserve"> In near future, there will be available several VDES satellites and VDES land stations world-wide. </w:t>
            </w:r>
          </w:p>
          <w:p w14:paraId="55ED1165" w14:textId="77777777" w:rsidR="003A61D4" w:rsidRPr="00EF159C" w:rsidRDefault="003A61D4" w:rsidP="00751C1D">
            <w:pPr>
              <w:pStyle w:val="BodyText"/>
              <w:adjustRightInd w:val="0"/>
              <w:snapToGrid w:val="0"/>
              <w:spacing w:afterLines="50"/>
              <w:rPr>
                <w:rFonts w:cs="Arial"/>
                <w:bCs/>
                <w:iCs/>
                <w:snapToGrid w:val="0"/>
                <w:sz w:val="20"/>
                <w:szCs w:val="20"/>
              </w:rPr>
            </w:pPr>
            <w:r>
              <w:rPr>
                <w:rFonts w:ascii="Arial" w:hAnsi="Arial" w:cs="Arial"/>
                <w:snapToGrid w:val="0"/>
                <w:kern w:val="28"/>
                <w:sz w:val="20"/>
                <w:szCs w:val="20"/>
                <w:lang w:val="en-US"/>
              </w:rPr>
              <w:t xml:space="preserve">In the circumstances, </w:t>
            </w:r>
            <w:r w:rsidRPr="007F6359">
              <w:rPr>
                <w:rFonts w:ascii="Arial" w:hAnsi="Arial" w:cs="Arial"/>
                <w:snapToGrid w:val="0"/>
                <w:kern w:val="28"/>
                <w:sz w:val="20"/>
                <w:szCs w:val="20"/>
              </w:rPr>
              <w:t>IALA shall lead the collaboration on VDES communication services for establishment of international cooperation and resource sharing and management on VDES terrestrial and satellite communications.</w:t>
            </w:r>
          </w:p>
        </w:tc>
      </w:tr>
      <w:tr w:rsidR="003A61D4" w:rsidRPr="006C21E7" w14:paraId="3ADD8A5B" w14:textId="77777777" w:rsidTr="00751C1D">
        <w:trPr>
          <w:cantSplit/>
          <w:trHeight w:val="854"/>
        </w:trPr>
        <w:tc>
          <w:tcPr>
            <w:tcW w:w="2376" w:type="dxa"/>
          </w:tcPr>
          <w:p w14:paraId="4B56EA8E" w14:textId="77777777" w:rsidR="003A61D4" w:rsidRPr="00EF159C" w:rsidRDefault="003A61D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noProof/>
                <w:snapToGrid w:val="0"/>
                <w:sz w:val="20"/>
                <w:szCs w:val="20"/>
              </w:rPr>
            </w:pPr>
            <w:r w:rsidRPr="00EF159C">
              <w:rPr>
                <w:rFonts w:cs="Arial"/>
                <w:b/>
                <w:bCs/>
                <w:iCs/>
                <w:noProof/>
                <w:snapToGrid w:val="0"/>
                <w:sz w:val="20"/>
                <w:szCs w:val="20"/>
              </w:rPr>
              <w:t>Strategic Alignment</w:t>
            </w:r>
          </w:p>
          <w:p w14:paraId="60712A2B" w14:textId="77777777" w:rsidR="003A61D4" w:rsidRPr="00EF159C" w:rsidRDefault="003A61D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
                <w:iCs/>
                <w:snapToGrid w:val="0"/>
                <w:sz w:val="16"/>
                <w:szCs w:val="16"/>
              </w:rPr>
            </w:pPr>
            <w:r w:rsidRPr="00EF159C">
              <w:rPr>
                <w:rFonts w:cs="Arial"/>
                <w:bCs/>
                <w:i/>
                <w:iCs/>
                <w:noProof/>
                <w:snapToGrid w:val="0"/>
                <w:sz w:val="16"/>
                <w:szCs w:val="16"/>
              </w:rPr>
              <w:t>(See IALA Strategic Vision)</w:t>
            </w:r>
          </w:p>
        </w:tc>
        <w:tc>
          <w:tcPr>
            <w:tcW w:w="7230" w:type="dxa"/>
            <w:gridSpan w:val="3"/>
          </w:tcPr>
          <w:p w14:paraId="706BA9A1" w14:textId="77777777" w:rsidR="003A61D4" w:rsidRPr="00EF159C" w:rsidRDefault="003A61D4" w:rsidP="00751C1D">
            <w:pPr>
              <w:pStyle w:val="BodyText3"/>
              <w:adjustRightInd w:val="0"/>
              <w:snapToGrid w:val="0"/>
              <w:spacing w:after="0"/>
              <w:jc w:val="both"/>
              <w:rPr>
                <w:rFonts w:cs="Arial"/>
                <w:b/>
                <w:i/>
                <w:sz w:val="20"/>
              </w:rPr>
            </w:pPr>
            <w:r w:rsidRPr="00EF159C">
              <w:rPr>
                <w:rFonts w:cs="Arial"/>
                <w:b/>
                <w:sz w:val="20"/>
              </w:rPr>
              <w:t>Goal</w:t>
            </w:r>
          </w:p>
          <w:p w14:paraId="6D5788E9" w14:textId="77777777" w:rsidR="003A61D4" w:rsidRPr="00DB5387" w:rsidRDefault="003A61D4" w:rsidP="00751C1D">
            <w:pPr>
              <w:pStyle w:val="BodyText3"/>
              <w:adjustRightInd w:val="0"/>
              <w:snapToGrid w:val="0"/>
              <w:spacing w:afterLines="50"/>
              <w:jc w:val="both"/>
              <w:rPr>
                <w:i/>
                <w:sz w:val="20"/>
              </w:rPr>
            </w:pPr>
            <w:r w:rsidRPr="00DB5387">
              <w:rPr>
                <w:sz w:val="20"/>
              </w:rPr>
              <w:t>G1 – All coastal states have contributed to a sustainable and efficient global networ</w:t>
            </w:r>
            <w:r>
              <w:rPr>
                <w:sz w:val="20"/>
              </w:rPr>
              <w:t xml:space="preserve">k of Marine Aids to Navigation </w:t>
            </w:r>
            <w:r w:rsidRPr="00DB5387">
              <w:rPr>
                <w:sz w:val="20"/>
              </w:rPr>
              <w:t>through capacity building and the sharing of expertise.</w:t>
            </w:r>
          </w:p>
          <w:p w14:paraId="522C4390" w14:textId="77777777" w:rsidR="003A61D4" w:rsidRPr="00EF159C" w:rsidRDefault="003A61D4" w:rsidP="00751C1D">
            <w:pPr>
              <w:pStyle w:val="BodyText3"/>
              <w:adjustRightInd w:val="0"/>
              <w:snapToGrid w:val="0"/>
              <w:spacing w:after="0"/>
              <w:jc w:val="both"/>
              <w:rPr>
                <w:rFonts w:cs="Arial"/>
                <w:b/>
                <w:i/>
                <w:sz w:val="20"/>
                <w:lang w:eastAsia="zh-CN"/>
              </w:rPr>
            </w:pPr>
            <w:r w:rsidRPr="00EF159C">
              <w:rPr>
                <w:rFonts w:cs="Arial"/>
                <w:b/>
                <w:sz w:val="20"/>
                <w:lang w:eastAsia="zh-CN"/>
              </w:rPr>
              <w:t>Strategy</w:t>
            </w:r>
          </w:p>
          <w:p w14:paraId="0728BAF7" w14:textId="77777777" w:rsidR="003A61D4" w:rsidRPr="00B47A0E" w:rsidRDefault="003A61D4" w:rsidP="00751C1D">
            <w:pPr>
              <w:pStyle w:val="BodyText3"/>
              <w:adjustRightInd w:val="0"/>
              <w:snapToGrid w:val="0"/>
              <w:jc w:val="both"/>
              <w:rPr>
                <w:i/>
                <w:sz w:val="20"/>
              </w:rPr>
            </w:pPr>
            <w:r w:rsidRPr="00B47A0E">
              <w:rPr>
                <w:sz w:val="20"/>
              </w:rPr>
              <w:t>S1 - Develop standards suitable for direct citation by States, in areas deemed important by the General Assembly, and the related Recommendations and Guidelines.</w:t>
            </w:r>
          </w:p>
          <w:p w14:paraId="40994C6E" w14:textId="77777777" w:rsidR="003A61D4" w:rsidRPr="007568C6" w:rsidRDefault="003A61D4" w:rsidP="00751C1D">
            <w:pPr>
              <w:pStyle w:val="BodyText3"/>
              <w:adjustRightInd w:val="0"/>
              <w:snapToGrid w:val="0"/>
              <w:jc w:val="both"/>
              <w:rPr>
                <w:i/>
                <w:sz w:val="20"/>
              </w:rPr>
            </w:pPr>
            <w:r w:rsidRPr="007568C6">
              <w:rPr>
                <w:sz w:val="20"/>
              </w:rPr>
              <w:t xml:space="preserve">S2 - Position IALA as the source of standards, knowledge, and expertise that will enable States to provide Marine Aids to Navigation, in accordance with relevant international obligations and recommendations. </w:t>
            </w:r>
          </w:p>
          <w:p w14:paraId="5415E25D" w14:textId="77777777" w:rsidR="003A61D4" w:rsidRPr="00DB5387" w:rsidRDefault="003A61D4" w:rsidP="00751C1D">
            <w:pPr>
              <w:pStyle w:val="BodyText3"/>
              <w:adjustRightInd w:val="0"/>
              <w:snapToGrid w:val="0"/>
              <w:jc w:val="both"/>
              <w:rPr>
                <w:i/>
                <w:sz w:val="20"/>
              </w:rPr>
            </w:pPr>
            <w:r w:rsidRPr="00DB5387">
              <w:rPr>
                <w:sz w:val="20"/>
              </w:rPr>
              <w:t xml:space="preserve">S3 - Coordinate the further development of Marine Aids to Navigation, </w:t>
            </w:r>
            <w:proofErr w:type="gramStart"/>
            <w:r w:rsidRPr="00DB5387">
              <w:rPr>
                <w:sz w:val="20"/>
              </w:rPr>
              <w:t>taking into account</w:t>
            </w:r>
            <w:proofErr w:type="gramEnd"/>
            <w:r>
              <w:rPr>
                <w:sz w:val="20"/>
              </w:rPr>
              <w:t xml:space="preserve"> evolving operational </w:t>
            </w:r>
            <w:r w:rsidRPr="00DB5387">
              <w:rPr>
                <w:sz w:val="20"/>
              </w:rPr>
              <w:t>and functional requirements, new techniques, new technologies and sustainability.</w:t>
            </w:r>
          </w:p>
          <w:p w14:paraId="6699F1C9" w14:textId="77777777" w:rsidR="003A61D4" w:rsidRPr="002F1F51" w:rsidRDefault="003A61D4" w:rsidP="00751C1D">
            <w:pPr>
              <w:pStyle w:val="BodyText3"/>
              <w:adjustRightInd w:val="0"/>
              <w:snapToGrid w:val="0"/>
              <w:jc w:val="both"/>
              <w:rPr>
                <w:rFonts w:cs="Arial"/>
                <w:iCs/>
                <w:sz w:val="20"/>
                <w:lang w:eastAsia="zh-CN"/>
              </w:rPr>
            </w:pPr>
            <w:r w:rsidRPr="00DB5387">
              <w:rPr>
                <w:sz w:val="20"/>
              </w:rPr>
              <w:t>S4 - Continue to develop capacity building activities to improve the global provision of Marine Aids to Navigation.</w:t>
            </w:r>
          </w:p>
        </w:tc>
      </w:tr>
      <w:tr w:rsidR="003A61D4" w:rsidRPr="00696A73" w14:paraId="42DBBFDB" w14:textId="77777777" w:rsidTr="00751C1D">
        <w:trPr>
          <w:cantSplit/>
          <w:trHeight w:val="615"/>
        </w:trPr>
        <w:tc>
          <w:tcPr>
            <w:tcW w:w="2376" w:type="dxa"/>
          </w:tcPr>
          <w:p w14:paraId="601192D5" w14:textId="77777777" w:rsidR="003A61D4" w:rsidRPr="00EF159C" w:rsidRDefault="003A61D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noProof/>
                <w:snapToGrid w:val="0"/>
                <w:sz w:val="20"/>
                <w:szCs w:val="20"/>
              </w:rPr>
            </w:pPr>
            <w:r w:rsidRPr="00EF159C">
              <w:rPr>
                <w:rFonts w:cs="Arial"/>
                <w:b/>
                <w:bCs/>
                <w:iCs/>
                <w:noProof/>
                <w:snapToGrid w:val="0"/>
                <w:sz w:val="20"/>
                <w:szCs w:val="20"/>
              </w:rPr>
              <w:t xml:space="preserve">Scope </w:t>
            </w:r>
            <w:r w:rsidRPr="00EF159C">
              <w:rPr>
                <w:rFonts w:cs="Arial"/>
                <w:b/>
                <w:bCs/>
                <w:iCs/>
                <w:noProof/>
                <w:snapToGrid w:val="0"/>
                <w:sz w:val="20"/>
                <w:szCs w:val="20"/>
              </w:rPr>
              <w:br/>
            </w:r>
          </w:p>
        </w:tc>
        <w:tc>
          <w:tcPr>
            <w:tcW w:w="7230" w:type="dxa"/>
            <w:gridSpan w:val="3"/>
          </w:tcPr>
          <w:p w14:paraId="1D3AE40D" w14:textId="77777777" w:rsidR="003A61D4" w:rsidRPr="00EF159C"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In Scope:</w:t>
            </w:r>
          </w:p>
          <w:p w14:paraId="774B850F" w14:textId="77777777" w:rsidR="003A61D4" w:rsidRPr="00667768" w:rsidRDefault="003A61D4" w:rsidP="003A61D4">
            <w:pPr>
              <w:pStyle w:val="ListParagraph"/>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ontextualSpacing w:val="0"/>
              <w:jc w:val="both"/>
              <w:rPr>
                <w:rFonts w:eastAsia="Microsoft YaHei" w:cs="Arial"/>
                <w:snapToGrid w:val="0"/>
                <w:kern w:val="28"/>
                <w:lang w:eastAsia="zh-CN"/>
              </w:rPr>
            </w:pPr>
            <w:r w:rsidRPr="00667768">
              <w:rPr>
                <w:rFonts w:eastAsia="Microsoft YaHei" w:cs="Arial"/>
                <w:snapToGrid w:val="0"/>
                <w:kern w:val="28"/>
                <w:lang w:eastAsia="zh-CN"/>
              </w:rPr>
              <w:t>Establish of structure and content of the Guideline</w:t>
            </w:r>
          </w:p>
          <w:p w14:paraId="273C9573" w14:textId="77777777" w:rsidR="003A61D4" w:rsidRPr="00667768" w:rsidRDefault="003A61D4" w:rsidP="003A61D4">
            <w:pPr>
              <w:pStyle w:val="ListParagraph"/>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ontextualSpacing w:val="0"/>
              <w:jc w:val="both"/>
              <w:rPr>
                <w:rFonts w:eastAsia="Microsoft YaHei" w:cs="Arial"/>
                <w:snapToGrid w:val="0"/>
                <w:kern w:val="28"/>
                <w:lang w:eastAsia="zh-CN"/>
              </w:rPr>
            </w:pPr>
            <w:r w:rsidRPr="00667768">
              <w:rPr>
                <w:rFonts w:eastAsia="Microsoft YaHei" w:cs="Arial"/>
                <w:snapToGrid w:val="0"/>
                <w:kern w:val="28"/>
                <w:lang w:eastAsia="zh-CN"/>
              </w:rPr>
              <w:t>To draft and align the guideline with the new IALA document structure</w:t>
            </w:r>
          </w:p>
          <w:p w14:paraId="5A3E2023" w14:textId="77777777" w:rsidR="003A61D4" w:rsidRPr="00667768" w:rsidRDefault="003A61D4" w:rsidP="003A61D4">
            <w:pPr>
              <w:pStyle w:val="ListParagraph"/>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ontextualSpacing w:val="0"/>
              <w:jc w:val="both"/>
              <w:rPr>
                <w:rFonts w:eastAsia="Microsoft YaHei" w:cs="Arial"/>
                <w:snapToGrid w:val="0"/>
                <w:kern w:val="28"/>
                <w:lang w:eastAsia="zh-CN"/>
              </w:rPr>
            </w:pPr>
            <w:r w:rsidRPr="00667768">
              <w:rPr>
                <w:rFonts w:eastAsia="Microsoft YaHei" w:cs="Arial"/>
                <w:snapToGrid w:val="0"/>
                <w:kern w:val="28"/>
                <w:lang w:eastAsia="zh-CN"/>
              </w:rPr>
              <w:t>Associated with the implementation and operation of AIS and VDES systems</w:t>
            </w:r>
          </w:p>
          <w:p w14:paraId="1C63C3DF" w14:textId="77777777" w:rsidR="003A61D4" w:rsidRPr="00EF159C"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cs="Arial"/>
                <w:b/>
                <w:bCs/>
                <w:iCs/>
                <w:snapToGrid w:val="0"/>
                <w:sz w:val="20"/>
                <w:szCs w:val="20"/>
              </w:rPr>
            </w:pPr>
            <w:r w:rsidRPr="00EF159C">
              <w:rPr>
                <w:rFonts w:cs="Arial"/>
                <w:b/>
                <w:bCs/>
                <w:iCs/>
                <w:snapToGrid w:val="0"/>
                <w:sz w:val="20"/>
                <w:szCs w:val="20"/>
              </w:rPr>
              <w:t>Out of scope:</w:t>
            </w:r>
          </w:p>
          <w:p w14:paraId="3A5DFDBB" w14:textId="77777777" w:rsidR="003A61D4" w:rsidRPr="00EF159C"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iCs/>
                <w:snapToGrid w:val="0"/>
                <w:sz w:val="20"/>
                <w:szCs w:val="20"/>
              </w:rPr>
            </w:pPr>
          </w:p>
        </w:tc>
      </w:tr>
      <w:tr w:rsidR="003A61D4" w:rsidRPr="00405C23" w14:paraId="6A22F678" w14:textId="77777777" w:rsidTr="00751C1D">
        <w:trPr>
          <w:cantSplit/>
          <w:trHeight w:val="1399"/>
        </w:trPr>
        <w:tc>
          <w:tcPr>
            <w:tcW w:w="2376" w:type="dxa"/>
          </w:tcPr>
          <w:p w14:paraId="035C14FF" w14:textId="77777777" w:rsidR="003A61D4" w:rsidRPr="00EF159C" w:rsidRDefault="003A61D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Cs/>
                <w:snapToGrid w:val="0"/>
                <w:sz w:val="20"/>
                <w:szCs w:val="20"/>
              </w:rPr>
            </w:pPr>
            <w:r w:rsidRPr="00EF159C">
              <w:rPr>
                <w:rFonts w:cs="Arial"/>
                <w:b/>
                <w:bCs/>
                <w:iCs/>
                <w:snapToGrid w:val="0"/>
                <w:sz w:val="20"/>
                <w:szCs w:val="20"/>
              </w:rPr>
              <w:t>Brief and concise description of the work to be undertaken and programme mile</w:t>
            </w:r>
            <w:r w:rsidRPr="00EF159C">
              <w:rPr>
                <w:rFonts w:cs="Arial"/>
                <w:b/>
                <w:bCs/>
                <w:iCs/>
                <w:snapToGrid w:val="0"/>
                <w:sz w:val="20"/>
                <w:szCs w:val="20"/>
              </w:rPr>
              <w:softHyphen/>
              <w:t>stones</w:t>
            </w:r>
            <w:r w:rsidRPr="00EF159C">
              <w:rPr>
                <w:rFonts w:cs="Arial"/>
                <w:bCs/>
                <w:iCs/>
                <w:snapToGrid w:val="0"/>
                <w:sz w:val="20"/>
                <w:szCs w:val="20"/>
              </w:rPr>
              <w:t xml:space="preserve"> (where appropriate).</w:t>
            </w:r>
          </w:p>
        </w:tc>
        <w:tc>
          <w:tcPr>
            <w:tcW w:w="7230" w:type="dxa"/>
            <w:gridSpan w:val="3"/>
          </w:tcPr>
          <w:p w14:paraId="7E9E2558" w14:textId="77777777" w:rsidR="003A61D4"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jc w:val="both"/>
              <w:rPr>
                <w:rFonts w:cs="Arial"/>
                <w:snapToGrid w:val="0"/>
                <w:kern w:val="28"/>
                <w:sz w:val="20"/>
                <w:szCs w:val="20"/>
              </w:rPr>
            </w:pPr>
            <w:r w:rsidRPr="00EF159C">
              <w:rPr>
                <w:rFonts w:cs="Arial"/>
                <w:snapToGrid w:val="0"/>
                <w:kern w:val="28"/>
                <w:sz w:val="20"/>
                <w:szCs w:val="20"/>
              </w:rPr>
              <w:t xml:space="preserve">Provide </w:t>
            </w:r>
            <w:r>
              <w:rPr>
                <w:rFonts w:cs="Arial" w:hint="eastAsia"/>
                <w:snapToGrid w:val="0"/>
                <w:kern w:val="28"/>
                <w:sz w:val="20"/>
                <w:szCs w:val="20"/>
              </w:rPr>
              <w:t>guideline</w:t>
            </w:r>
            <w:r>
              <w:rPr>
                <w:rFonts w:cs="Arial"/>
                <w:snapToGrid w:val="0"/>
                <w:kern w:val="28"/>
                <w:sz w:val="20"/>
                <w:szCs w:val="20"/>
              </w:rPr>
              <w:t>s</w:t>
            </w:r>
            <w:r w:rsidRPr="00EF159C">
              <w:rPr>
                <w:rFonts w:cs="Arial"/>
                <w:snapToGrid w:val="0"/>
                <w:kern w:val="28"/>
                <w:sz w:val="20"/>
                <w:szCs w:val="20"/>
              </w:rPr>
              <w:t xml:space="preserve"> </w:t>
            </w:r>
            <w:r>
              <w:rPr>
                <w:rFonts w:cs="Arial"/>
                <w:snapToGrid w:val="0"/>
                <w:kern w:val="28"/>
                <w:sz w:val="20"/>
                <w:szCs w:val="20"/>
              </w:rPr>
              <w:t>on VDES</w:t>
            </w:r>
            <w:r>
              <w:rPr>
                <w:rFonts w:cs="Arial"/>
                <w:snapToGrid w:val="0"/>
                <w:kern w:val="28"/>
                <w:sz w:val="20"/>
                <w:szCs w:val="20"/>
                <w:lang w:eastAsia="ja-JP"/>
              </w:rPr>
              <w:t xml:space="preserve"> resource sharing and coordination/cooperation</w:t>
            </w:r>
            <w:r>
              <w:rPr>
                <w:rFonts w:cs="Arial"/>
                <w:snapToGrid w:val="0"/>
                <w:kern w:val="28"/>
                <w:sz w:val="20"/>
                <w:szCs w:val="20"/>
              </w:rPr>
              <w:t xml:space="preserve"> for use by VDES satellites providers, VDES land-stations and VDES users.</w:t>
            </w:r>
          </w:p>
          <w:p w14:paraId="140B8F57" w14:textId="77777777" w:rsidR="003A61D4"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jc w:val="both"/>
              <w:rPr>
                <w:rFonts w:cs="Arial"/>
                <w:snapToGrid w:val="0"/>
                <w:kern w:val="28"/>
                <w:sz w:val="20"/>
                <w:szCs w:val="20"/>
              </w:rPr>
            </w:pPr>
          </w:p>
          <w:p w14:paraId="1A86C583" w14:textId="77777777" w:rsidR="003A61D4" w:rsidRPr="00667768"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jc w:val="both"/>
              <w:rPr>
                <w:rFonts w:cs="Arial"/>
                <w:bCs/>
                <w:iCs/>
                <w:snapToGrid w:val="0"/>
              </w:rPr>
            </w:pPr>
            <w:r w:rsidRPr="00667768">
              <w:rPr>
                <w:rFonts w:cs="Arial"/>
                <w:bCs/>
                <w:iCs/>
                <w:snapToGrid w:val="0"/>
              </w:rPr>
              <w:t>Key milestones include:</w:t>
            </w:r>
          </w:p>
          <w:p w14:paraId="3F540250" w14:textId="77777777" w:rsidR="003A61D4" w:rsidRPr="00667768" w:rsidRDefault="003A61D4" w:rsidP="003A61D4">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ind w:left="357" w:hanging="357"/>
              <w:contextualSpacing w:val="0"/>
              <w:jc w:val="both"/>
              <w:rPr>
                <w:rFonts w:eastAsia="Microsoft YaHei" w:cs="Arial"/>
                <w:snapToGrid w:val="0"/>
                <w:kern w:val="28"/>
                <w:lang w:eastAsia="zh-CN"/>
              </w:rPr>
            </w:pPr>
            <w:r w:rsidRPr="00667768">
              <w:rPr>
                <w:rFonts w:eastAsia="Microsoft YaHei" w:cs="Arial"/>
                <w:snapToGrid w:val="0"/>
                <w:kern w:val="28"/>
                <w:lang w:eastAsia="zh-CN"/>
              </w:rPr>
              <w:t xml:space="preserve">March 2022(ENAV29) – Scope </w:t>
            </w:r>
            <w:r>
              <w:rPr>
                <w:rFonts w:eastAsia="Microsoft YaHei" w:cs="Arial"/>
                <w:snapToGrid w:val="0"/>
                <w:kern w:val="28"/>
                <w:lang w:eastAsia="zh-CN"/>
              </w:rPr>
              <w:t>the t</w:t>
            </w:r>
            <w:r w:rsidRPr="00667768">
              <w:rPr>
                <w:rFonts w:eastAsia="Microsoft YaHei" w:cs="Arial"/>
                <w:snapToGrid w:val="0"/>
                <w:kern w:val="28"/>
                <w:lang w:eastAsia="zh-CN"/>
              </w:rPr>
              <w:t xml:space="preserve">ask and </w:t>
            </w:r>
            <w:r>
              <w:rPr>
                <w:rFonts w:eastAsia="Microsoft YaHei" w:cs="Arial"/>
                <w:snapToGrid w:val="0"/>
                <w:kern w:val="28"/>
                <w:lang w:eastAsia="zh-CN"/>
              </w:rPr>
              <w:t>establish framework</w:t>
            </w:r>
          </w:p>
          <w:p w14:paraId="14E99B18" w14:textId="77777777" w:rsidR="003A61D4" w:rsidRPr="00667768" w:rsidRDefault="003A61D4" w:rsidP="003A61D4">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ind w:left="357" w:hanging="357"/>
              <w:contextualSpacing w:val="0"/>
              <w:jc w:val="both"/>
              <w:rPr>
                <w:rFonts w:eastAsia="Microsoft YaHei" w:cs="Arial"/>
                <w:snapToGrid w:val="0"/>
                <w:kern w:val="28"/>
                <w:lang w:eastAsia="zh-CN"/>
              </w:rPr>
            </w:pPr>
            <w:r w:rsidRPr="00667768">
              <w:rPr>
                <w:rFonts w:eastAsia="Microsoft YaHei" w:cs="Arial"/>
                <w:snapToGrid w:val="0"/>
                <w:kern w:val="28"/>
                <w:lang w:eastAsia="zh-CN"/>
              </w:rPr>
              <w:t>October 2022(ENAV30) – Prepare skeleton</w:t>
            </w:r>
            <w:r>
              <w:rPr>
                <w:rFonts w:eastAsia="Microsoft YaHei" w:cs="Arial"/>
                <w:snapToGrid w:val="0"/>
                <w:kern w:val="28"/>
                <w:lang w:eastAsia="zh-CN"/>
              </w:rPr>
              <w:t xml:space="preserve"> and first draft</w:t>
            </w:r>
          </w:p>
          <w:p w14:paraId="60EFAE00" w14:textId="77777777" w:rsidR="003A61D4" w:rsidRPr="00667768" w:rsidRDefault="003A61D4" w:rsidP="003A61D4">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ind w:left="357" w:hanging="357"/>
              <w:contextualSpacing w:val="0"/>
              <w:jc w:val="both"/>
              <w:rPr>
                <w:rFonts w:cs="Arial"/>
                <w:snapToGrid w:val="0"/>
                <w:kern w:val="28"/>
              </w:rPr>
            </w:pPr>
            <w:r>
              <w:rPr>
                <w:rFonts w:eastAsia="Microsoft YaHei" w:cs="Arial"/>
                <w:snapToGrid w:val="0"/>
                <w:kern w:val="28"/>
                <w:lang w:eastAsia="zh-CN"/>
              </w:rPr>
              <w:t>October</w:t>
            </w:r>
            <w:r w:rsidRPr="00667768">
              <w:rPr>
                <w:rFonts w:cs="Arial"/>
                <w:snapToGrid w:val="0"/>
                <w:kern w:val="28"/>
              </w:rPr>
              <w:t xml:space="preserve"> 2023</w:t>
            </w:r>
            <w:r w:rsidRPr="00667768">
              <w:rPr>
                <w:rFonts w:eastAsia="Microsoft YaHei" w:cs="Arial"/>
                <w:snapToGrid w:val="0"/>
                <w:kern w:val="28"/>
                <w:lang w:eastAsia="zh-CN"/>
              </w:rPr>
              <w:t>(ENAV31)</w:t>
            </w:r>
            <w:r w:rsidRPr="00667768">
              <w:rPr>
                <w:rFonts w:cs="Arial"/>
                <w:snapToGrid w:val="0"/>
                <w:kern w:val="28"/>
              </w:rPr>
              <w:t xml:space="preserve"> –</w:t>
            </w:r>
            <w:r w:rsidRPr="00667768">
              <w:rPr>
                <w:rFonts w:eastAsia="Microsoft YaHei" w:cs="Arial"/>
                <w:snapToGrid w:val="0"/>
                <w:kern w:val="28"/>
                <w:lang w:eastAsia="zh-CN"/>
              </w:rPr>
              <w:t xml:space="preserve"> Draft document prepared</w:t>
            </w:r>
          </w:p>
          <w:p w14:paraId="65F31E60" w14:textId="77777777" w:rsidR="003A61D4" w:rsidRPr="00667768" w:rsidRDefault="003A61D4" w:rsidP="003A61D4">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ind w:left="357" w:hanging="357"/>
              <w:contextualSpacing w:val="0"/>
              <w:jc w:val="both"/>
              <w:rPr>
                <w:rFonts w:cs="Arial"/>
                <w:snapToGrid w:val="0"/>
                <w:kern w:val="28"/>
              </w:rPr>
            </w:pPr>
            <w:r>
              <w:rPr>
                <w:rFonts w:cs="Arial"/>
                <w:snapToGrid w:val="0"/>
                <w:kern w:val="28"/>
                <w:lang w:eastAsia="zh-CN"/>
              </w:rPr>
              <w:t>March</w:t>
            </w:r>
            <w:r w:rsidRPr="00667768">
              <w:rPr>
                <w:rFonts w:cs="Arial"/>
                <w:snapToGrid w:val="0"/>
                <w:kern w:val="28"/>
                <w:lang w:eastAsia="zh-CN"/>
              </w:rPr>
              <w:t xml:space="preserve"> 2024(ENAV32) </w:t>
            </w:r>
            <w:r w:rsidRPr="00667768">
              <w:rPr>
                <w:rFonts w:cs="Arial"/>
                <w:snapToGrid w:val="0"/>
                <w:kern w:val="28"/>
              </w:rPr>
              <w:t>–</w:t>
            </w:r>
            <w:r w:rsidRPr="00667768">
              <w:rPr>
                <w:rFonts w:cs="Arial"/>
                <w:snapToGrid w:val="0"/>
                <w:kern w:val="28"/>
                <w:lang w:eastAsia="zh-CN"/>
              </w:rPr>
              <w:t xml:space="preserve"> </w:t>
            </w:r>
            <w:r w:rsidRPr="00667768">
              <w:rPr>
                <w:rFonts w:cs="Arial"/>
                <w:snapToGrid w:val="0"/>
                <w:kern w:val="28"/>
              </w:rPr>
              <w:t xml:space="preserve">Draft guideline reviewed by </w:t>
            </w:r>
            <w:r w:rsidRPr="00667768">
              <w:rPr>
                <w:rFonts w:cs="Arial"/>
                <w:snapToGrid w:val="0"/>
                <w:kern w:val="28"/>
                <w:lang w:eastAsia="zh-CN"/>
              </w:rPr>
              <w:t>ENAV</w:t>
            </w:r>
            <w:r w:rsidRPr="00667768">
              <w:rPr>
                <w:rFonts w:cs="Arial"/>
                <w:snapToGrid w:val="0"/>
                <w:kern w:val="28"/>
              </w:rPr>
              <w:t xml:space="preserve"> Committee and forwarded to Council for approval.</w:t>
            </w:r>
          </w:p>
          <w:p w14:paraId="3AE123B0" w14:textId="77777777" w:rsidR="003A61D4" w:rsidRPr="00630EFE"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jc w:val="both"/>
              <w:rPr>
                <w:snapToGrid w:val="0"/>
                <w:kern w:val="28"/>
                <w:sz w:val="20"/>
                <w:szCs w:val="20"/>
              </w:rPr>
            </w:pPr>
          </w:p>
        </w:tc>
      </w:tr>
      <w:tr w:rsidR="003A61D4" w:rsidRPr="005010D1" w14:paraId="226D275E" w14:textId="77777777" w:rsidTr="00751C1D">
        <w:trPr>
          <w:cantSplit/>
          <w:trHeight w:val="659"/>
        </w:trPr>
        <w:tc>
          <w:tcPr>
            <w:tcW w:w="2376" w:type="dxa"/>
          </w:tcPr>
          <w:p w14:paraId="5A564A22" w14:textId="77777777" w:rsidR="003A61D4" w:rsidRPr="00EF159C" w:rsidRDefault="003A61D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Expected numbers of sessions for completion</w:t>
            </w:r>
          </w:p>
        </w:tc>
        <w:tc>
          <w:tcPr>
            <w:tcW w:w="7230" w:type="dxa"/>
            <w:gridSpan w:val="3"/>
          </w:tcPr>
          <w:p w14:paraId="3B66F3D0" w14:textId="77777777" w:rsidR="003A61D4" w:rsidRDefault="003A61D4" w:rsidP="00751C1D">
            <w:pPr>
              <w:pStyle w:val="BodyText3"/>
              <w:spacing w:before="120"/>
              <w:jc w:val="both"/>
              <w:rPr>
                <w:sz w:val="20"/>
                <w:lang w:val="en-CA"/>
              </w:rPr>
            </w:pPr>
            <w:r>
              <w:rPr>
                <w:sz w:val="20"/>
                <w:lang w:val="en-CA"/>
              </w:rPr>
              <w:t>Session number:</w:t>
            </w:r>
          </w:p>
          <w:p w14:paraId="77A436E5" w14:textId="77777777" w:rsidR="003A61D4" w:rsidRDefault="003A61D4" w:rsidP="00751C1D">
            <w:pPr>
              <w:pStyle w:val="BodyText3"/>
              <w:tabs>
                <w:tab w:val="left" w:pos="1092"/>
                <w:tab w:val="left" w:pos="2085"/>
                <w:tab w:val="left" w:pos="2935"/>
                <w:tab w:val="left" w:pos="3927"/>
                <w:tab w:val="left" w:pos="4920"/>
                <w:tab w:val="left" w:pos="6054"/>
              </w:tabs>
              <w:spacing w:before="120"/>
              <w:ind w:left="244"/>
              <w:jc w:val="both"/>
              <w:rPr>
                <w:sz w:val="20"/>
                <w:lang w:val="en-CA" w:eastAsia="zh-CN"/>
              </w:rPr>
            </w:pPr>
            <w:r>
              <w:rPr>
                <w:noProof/>
                <w:lang w:val="de-DE" w:eastAsia="de-DE"/>
              </w:rPr>
              <mc:AlternateContent>
                <mc:Choice Requires="wps">
                  <w:drawing>
                    <wp:anchor distT="0" distB="0" distL="114300" distR="114300" simplePos="0" relativeHeight="251697152" behindDoc="0" locked="0" layoutInCell="1" allowOverlap="1" wp14:anchorId="50829893" wp14:editId="3D2419EB">
                      <wp:simplePos x="0" y="0"/>
                      <wp:positionH relativeFrom="column">
                        <wp:posOffset>645160</wp:posOffset>
                      </wp:positionH>
                      <wp:positionV relativeFrom="paragraph">
                        <wp:posOffset>168910</wp:posOffset>
                      </wp:positionV>
                      <wp:extent cx="274320" cy="274320"/>
                      <wp:effectExtent l="0" t="0" r="17780" b="17780"/>
                      <wp:wrapNone/>
                      <wp:docPr id="12"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A4610DD" w14:textId="77777777" w:rsidR="00751C1D" w:rsidRPr="005F1945" w:rsidRDefault="00751C1D" w:rsidP="003A61D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829893" id="_x0000_s1037" style="position:absolute;left:0;text-align:left;margin-left:50.8pt;margin-top:13.3pt;width:21.6pt;height:21.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">
                      <v:textbox>
                        <w:txbxContent>
                          <w:p w14:paraId="4A4610DD" w14:textId="77777777" w:rsidR="00751C1D" w:rsidRPr="005F1945" w:rsidRDefault="00751C1D" w:rsidP="003A61D4">
                            <w:pPr>
                              <w:rPr>
                                <w:lang w:val="nl-NL"/>
                              </w:rPr>
                            </w:pPr>
                            <w:r>
                              <w:rPr>
                                <w:lang w:val="nl-NL"/>
                              </w:rPr>
                              <w:t>X</w:t>
                            </w:r>
                          </w:p>
                        </w:txbxContent>
                      </v:textbox>
                    </v:rect>
                  </w:pict>
                </mc:Fallback>
              </mc:AlternateContent>
            </w:r>
            <w:r>
              <w:rPr>
                <w:noProof/>
                <w:lang w:val="de-DE" w:eastAsia="de-DE"/>
              </w:rPr>
              <mc:AlternateContent>
                <mc:Choice Requires="wps">
                  <w:drawing>
                    <wp:anchor distT="0" distB="0" distL="114300" distR="114300" simplePos="0" relativeHeight="251696128" behindDoc="0" locked="0" layoutInCell="1" allowOverlap="1" wp14:anchorId="2D031008" wp14:editId="698ADD91">
                      <wp:simplePos x="0" y="0"/>
                      <wp:positionH relativeFrom="column">
                        <wp:posOffset>1219200</wp:posOffset>
                      </wp:positionH>
                      <wp:positionV relativeFrom="paragraph">
                        <wp:posOffset>168910</wp:posOffset>
                      </wp:positionV>
                      <wp:extent cx="274320" cy="274320"/>
                      <wp:effectExtent l="0" t="0" r="11430" b="11430"/>
                      <wp:wrapNone/>
                      <wp:docPr id="13"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844C6D9" w14:textId="77777777" w:rsidR="00751C1D" w:rsidRPr="005F1945" w:rsidRDefault="00751C1D" w:rsidP="003A61D4">
                                  <w:pPr>
                                    <w:rPr>
                                      <w:lang w:val="nl-NL" w:eastAsia="ja-JP"/>
                                    </w:rPr>
                                  </w:pPr>
                                  <w:r>
                                    <w:rPr>
                                      <w:rFonts w:hint="eastAsia"/>
                                      <w:lang w:val="nl-NL" w:eastAsia="ja-JP"/>
                                    </w:rPr>
                                    <w:t>X</w:t>
                                  </w:r>
                                </w:p>
                                <w:p w14:paraId="118D5777" w14:textId="77777777" w:rsidR="00751C1D" w:rsidRDefault="00751C1D" w:rsidP="003A61D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031008" id="_x0000_s1038" style="position:absolute;left:0;text-align:left;margin-left:96pt;margin-top:13.3pt;width:21.6pt;height:21.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">
                      <v:textbox>
                        <w:txbxContent>
                          <w:p w14:paraId="4844C6D9" w14:textId="77777777" w:rsidR="00751C1D" w:rsidRPr="005F1945" w:rsidRDefault="00751C1D" w:rsidP="003A61D4">
                            <w:pPr>
                              <w:rPr>
                                <w:lang w:val="nl-NL" w:eastAsia="ja-JP"/>
                              </w:rPr>
                            </w:pPr>
                            <w:r>
                              <w:rPr>
                                <w:rFonts w:hint="eastAsia"/>
                                <w:lang w:val="nl-NL" w:eastAsia="ja-JP"/>
                              </w:rPr>
                              <w:t>X</w:t>
                            </w:r>
                          </w:p>
                          <w:p w14:paraId="118D5777" w14:textId="77777777" w:rsidR="00751C1D" w:rsidRDefault="00751C1D" w:rsidP="003A61D4">
                            <w:pPr>
                              <w:jc w:val="center"/>
                            </w:pPr>
                          </w:p>
                        </w:txbxContent>
                      </v:textbox>
                    </v:rect>
                  </w:pict>
                </mc:Fallback>
              </mc:AlternateContent>
            </w:r>
            <w:r>
              <w:rPr>
                <w:noProof/>
                <w:lang w:val="de-DE" w:eastAsia="de-DE"/>
              </w:rPr>
              <mc:AlternateContent>
                <mc:Choice Requires="wps">
                  <w:drawing>
                    <wp:anchor distT="0" distB="0" distL="114300" distR="114300" simplePos="0" relativeHeight="251695104" behindDoc="0" locked="0" layoutInCell="1" allowOverlap="1" wp14:anchorId="0F62FBA4" wp14:editId="635C6EA2">
                      <wp:simplePos x="0" y="0"/>
                      <wp:positionH relativeFrom="column">
                        <wp:posOffset>1793240</wp:posOffset>
                      </wp:positionH>
                      <wp:positionV relativeFrom="paragraph">
                        <wp:posOffset>168910</wp:posOffset>
                      </wp:positionV>
                      <wp:extent cx="274320" cy="274320"/>
                      <wp:effectExtent l="0" t="0" r="11430" b="11430"/>
                      <wp:wrapNone/>
                      <wp:docPr id="14"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7504C2E" w14:textId="77777777" w:rsidR="00751C1D" w:rsidRPr="005F1945" w:rsidRDefault="00751C1D" w:rsidP="003A61D4">
                                  <w:pPr>
                                    <w:rPr>
                                      <w:lang w:val="nl-NL" w:eastAsia="ja-JP"/>
                                    </w:rPr>
                                  </w:pPr>
                                  <w:r>
                                    <w:rPr>
                                      <w:rFonts w:hint="eastAsia"/>
                                      <w:lang w:val="nl-NL" w:eastAsia="ja-JP"/>
                                    </w:rPr>
                                    <w:t>X</w:t>
                                  </w:r>
                                </w:p>
                                <w:p w14:paraId="2E87383C" w14:textId="77777777" w:rsidR="00751C1D" w:rsidRDefault="00751C1D" w:rsidP="003A61D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62FBA4" id="_x0000_s1039" style="position:absolute;left:0;text-align:left;margin-left:141.2pt;margin-top:13.3pt;width:21.6pt;height:21.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">
                      <v:textbox>
                        <w:txbxContent>
                          <w:p w14:paraId="07504C2E" w14:textId="77777777" w:rsidR="00751C1D" w:rsidRPr="005F1945" w:rsidRDefault="00751C1D" w:rsidP="003A61D4">
                            <w:pPr>
                              <w:rPr>
                                <w:lang w:val="nl-NL" w:eastAsia="ja-JP"/>
                              </w:rPr>
                            </w:pPr>
                            <w:r>
                              <w:rPr>
                                <w:rFonts w:hint="eastAsia"/>
                                <w:lang w:val="nl-NL" w:eastAsia="ja-JP"/>
                              </w:rPr>
                              <w:t>X</w:t>
                            </w:r>
                          </w:p>
                          <w:p w14:paraId="2E87383C" w14:textId="77777777" w:rsidR="00751C1D" w:rsidRDefault="00751C1D" w:rsidP="003A61D4">
                            <w:pPr>
                              <w:jc w:val="center"/>
                            </w:pPr>
                          </w:p>
                        </w:txbxContent>
                      </v:textbox>
                    </v:rect>
                  </w:pict>
                </mc:Fallback>
              </mc:AlternateContent>
            </w:r>
            <w:r>
              <w:rPr>
                <w:noProof/>
                <w:lang w:val="de-DE" w:eastAsia="de-DE"/>
              </w:rPr>
              <mc:AlternateContent>
                <mc:Choice Requires="wps">
                  <w:drawing>
                    <wp:anchor distT="0" distB="0" distL="114300" distR="114300" simplePos="0" relativeHeight="251694080" behindDoc="0" locked="0" layoutInCell="1" allowOverlap="1" wp14:anchorId="6C0D358F" wp14:editId="51CCA0B1">
                      <wp:simplePos x="0" y="0"/>
                      <wp:positionH relativeFrom="column">
                        <wp:posOffset>2399665</wp:posOffset>
                      </wp:positionH>
                      <wp:positionV relativeFrom="paragraph">
                        <wp:posOffset>168910</wp:posOffset>
                      </wp:positionV>
                      <wp:extent cx="274320" cy="274320"/>
                      <wp:effectExtent l="0" t="0" r="11430" b="11430"/>
                      <wp:wrapNone/>
                      <wp:docPr id="15"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22E4CA8" w14:textId="77777777" w:rsidR="00751C1D" w:rsidRPr="007F3F63" w:rsidRDefault="00751C1D" w:rsidP="003A61D4">
                                  <w:pPr>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0D358F" id="_x0000_s1040" style="position:absolute;left:0;text-align:left;margin-left:188.95pt;margin-top:13.3pt;width:21.6pt;height:2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">
                      <v:textbox>
                        <w:txbxContent>
                          <w:p w14:paraId="522E4CA8" w14:textId="77777777" w:rsidR="00751C1D" w:rsidRPr="007F3F63" w:rsidRDefault="00751C1D" w:rsidP="003A61D4">
                            <w:pPr>
                              <w:jc w:val="center"/>
                              <w:rPr>
                                <w:lang w:val="en-US"/>
                              </w:rPr>
                            </w:pPr>
                          </w:p>
                        </w:txbxContent>
                      </v:textbox>
                    </v:rect>
                  </w:pict>
                </mc:Fallback>
              </mc:AlternateContent>
            </w:r>
            <w:r>
              <w:rPr>
                <w:noProof/>
                <w:lang w:val="de-DE" w:eastAsia="de-DE"/>
              </w:rPr>
              <mc:AlternateContent>
                <mc:Choice Requires="wps">
                  <w:drawing>
                    <wp:anchor distT="0" distB="0" distL="114300" distR="114300" simplePos="0" relativeHeight="251693056" behindDoc="0" locked="0" layoutInCell="1" allowOverlap="1" wp14:anchorId="323D75F3" wp14:editId="7AE2C856">
                      <wp:simplePos x="0" y="0"/>
                      <wp:positionH relativeFrom="column">
                        <wp:posOffset>3072130</wp:posOffset>
                      </wp:positionH>
                      <wp:positionV relativeFrom="paragraph">
                        <wp:posOffset>168910</wp:posOffset>
                      </wp:positionV>
                      <wp:extent cx="274320" cy="274320"/>
                      <wp:effectExtent l="0" t="0" r="17780" b="17780"/>
                      <wp:wrapNone/>
                      <wp:docPr id="16"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6A2A7D1" w14:textId="77777777" w:rsidR="00751C1D" w:rsidRPr="007F3F63" w:rsidRDefault="00751C1D" w:rsidP="003A61D4">
                                  <w:pPr>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3D75F3" id="_x0000_s1041" style="position:absolute;left:0;text-align:left;margin-left:241.9pt;margin-top:13.3pt;width:21.6pt;height:21.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">
                      <v:textbox>
                        <w:txbxContent>
                          <w:p w14:paraId="06A2A7D1" w14:textId="77777777" w:rsidR="00751C1D" w:rsidRPr="007F3F63" w:rsidRDefault="00751C1D" w:rsidP="003A61D4">
                            <w:pPr>
                              <w:jc w:val="center"/>
                              <w:rPr>
                                <w:lang w:val="en-US"/>
                              </w:rPr>
                            </w:pPr>
                          </w:p>
                        </w:txbxContent>
                      </v:textbox>
                    </v:rect>
                  </w:pict>
                </mc:Fallback>
              </mc:AlternateContent>
            </w:r>
            <w:r>
              <w:rPr>
                <w:noProof/>
                <w:lang w:val="de-DE" w:eastAsia="de-DE"/>
              </w:rPr>
              <mc:AlternateContent>
                <mc:Choice Requires="wps">
                  <w:drawing>
                    <wp:anchor distT="0" distB="0" distL="114300" distR="114300" simplePos="0" relativeHeight="251692032" behindDoc="0" locked="0" layoutInCell="1" allowOverlap="1" wp14:anchorId="692C7C02" wp14:editId="6A9E40CD">
                      <wp:simplePos x="0" y="0"/>
                      <wp:positionH relativeFrom="column">
                        <wp:posOffset>3834765</wp:posOffset>
                      </wp:positionH>
                      <wp:positionV relativeFrom="paragraph">
                        <wp:posOffset>168910</wp:posOffset>
                      </wp:positionV>
                      <wp:extent cx="274320" cy="274320"/>
                      <wp:effectExtent l="0" t="0" r="11430" b="11430"/>
                      <wp:wrapNone/>
                      <wp:docPr id="17"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3BB6EB" id="矩形 393" o:spid="_x0000_s1026" style="position:absolute;margin-left:301.95pt;margin-top:13.3pt;width:21.6pt;height:21.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"/>
                  </w:pict>
                </mc:Fallback>
              </mc:AlternateContent>
            </w:r>
            <w:r>
              <w:rPr>
                <w:noProof/>
                <w:lang w:val="de-DE" w:eastAsia="de-DE"/>
              </w:rPr>
              <mc:AlternateContent>
                <mc:Choice Requires="wps">
                  <w:drawing>
                    <wp:anchor distT="0" distB="0" distL="114300" distR="114300" simplePos="0" relativeHeight="251698176" behindDoc="0" locked="0" layoutInCell="1" allowOverlap="1" wp14:anchorId="5428DDC6" wp14:editId="3ED0E4F3">
                      <wp:simplePos x="0" y="0"/>
                      <wp:positionH relativeFrom="column">
                        <wp:posOffset>31750</wp:posOffset>
                      </wp:positionH>
                      <wp:positionV relativeFrom="paragraph">
                        <wp:posOffset>168910</wp:posOffset>
                      </wp:positionV>
                      <wp:extent cx="274320" cy="274320"/>
                      <wp:effectExtent l="0" t="0" r="11430" b="11430"/>
                      <wp:wrapNone/>
                      <wp:docPr id="18"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4BEA946" w14:textId="77777777" w:rsidR="00751C1D" w:rsidRPr="005F1945" w:rsidRDefault="00751C1D" w:rsidP="003A61D4">
                                  <w:pPr>
                                    <w:rPr>
                                      <w:lang w:val="nl-NL" w:eastAsia="ja-JP"/>
                                    </w:rPr>
                                  </w:pPr>
                                  <w:r>
                                    <w:rPr>
                                      <w:lang w:val="nl-NL" w:eastAsia="ja-JP"/>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28DDC6" id="_x0000_s1042" style="position:absolute;left:0;text-align:left;margin-left:2.5pt;margin-top:13.3pt;width:21.6pt;height:21.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">
                      <v:textbox>
                        <w:txbxContent>
                          <w:p w14:paraId="64BEA946" w14:textId="77777777" w:rsidR="00751C1D" w:rsidRPr="005F1945" w:rsidRDefault="00751C1D" w:rsidP="003A61D4">
                            <w:pPr>
                              <w:rPr>
                                <w:lang w:val="nl-NL" w:eastAsia="ja-JP"/>
                              </w:rPr>
                            </w:pPr>
                            <w:r>
                              <w:rPr>
                                <w:lang w:val="nl-NL" w:eastAsia="ja-JP"/>
                              </w:rPr>
                              <w:t>X</w:t>
                            </w:r>
                          </w:p>
                        </w:txbxContent>
                      </v:textbox>
                    </v:rect>
                  </w:pict>
                </mc:Fallback>
              </mc:AlternateContent>
            </w:r>
            <w:r>
              <w:rPr>
                <w:rFonts w:hint="eastAsia"/>
                <w:sz w:val="20"/>
                <w:lang w:val="en-CA" w:eastAsia="zh-CN"/>
              </w:rPr>
              <w:t>29</w:t>
            </w:r>
            <w:r w:rsidRPr="00341A16">
              <w:rPr>
                <w:sz w:val="20"/>
                <w:lang w:val="en-CA"/>
              </w:rPr>
              <w:tab/>
            </w:r>
            <w:r>
              <w:rPr>
                <w:rFonts w:hint="eastAsia"/>
                <w:sz w:val="20"/>
                <w:lang w:val="en-CA" w:eastAsia="zh-CN"/>
              </w:rPr>
              <w:t>30</w:t>
            </w:r>
            <w:r w:rsidRPr="00341A16">
              <w:rPr>
                <w:sz w:val="20"/>
                <w:lang w:val="en-CA"/>
              </w:rPr>
              <w:tab/>
            </w:r>
            <w:r>
              <w:rPr>
                <w:rFonts w:hint="eastAsia"/>
                <w:sz w:val="20"/>
                <w:lang w:val="en-CA" w:eastAsia="zh-CN"/>
              </w:rPr>
              <w:t>31</w:t>
            </w:r>
            <w:r w:rsidRPr="00341A16">
              <w:rPr>
                <w:sz w:val="20"/>
                <w:lang w:val="en-CA"/>
              </w:rPr>
              <w:tab/>
            </w:r>
            <w:r>
              <w:rPr>
                <w:rFonts w:hint="eastAsia"/>
                <w:sz w:val="20"/>
                <w:lang w:val="en-CA" w:eastAsia="zh-CN"/>
              </w:rPr>
              <w:t>32</w:t>
            </w:r>
            <w:r w:rsidRPr="00341A16">
              <w:rPr>
                <w:sz w:val="20"/>
                <w:lang w:val="en-CA"/>
              </w:rPr>
              <w:tab/>
            </w:r>
            <w:r>
              <w:rPr>
                <w:rFonts w:hint="eastAsia"/>
                <w:sz w:val="20"/>
                <w:lang w:val="en-CA" w:eastAsia="zh-CN"/>
              </w:rPr>
              <w:t>33</w:t>
            </w:r>
            <w:r w:rsidRPr="00341A16">
              <w:rPr>
                <w:sz w:val="20"/>
                <w:lang w:val="en-CA"/>
              </w:rPr>
              <w:tab/>
            </w:r>
            <w:r>
              <w:rPr>
                <w:rFonts w:hint="eastAsia"/>
                <w:sz w:val="20"/>
                <w:lang w:val="en-CA" w:eastAsia="zh-CN"/>
              </w:rPr>
              <w:t>34</w:t>
            </w:r>
            <w:r w:rsidRPr="00341A16">
              <w:rPr>
                <w:sz w:val="20"/>
                <w:lang w:val="en-CA"/>
              </w:rPr>
              <w:tab/>
            </w:r>
            <w:r>
              <w:rPr>
                <w:rFonts w:hint="eastAsia"/>
                <w:sz w:val="20"/>
                <w:lang w:val="en-CA" w:eastAsia="zh-CN"/>
              </w:rPr>
              <w:t>35</w:t>
            </w:r>
          </w:p>
          <w:p w14:paraId="71DAE234" w14:textId="77777777" w:rsidR="003A61D4"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524DE32" w14:textId="77777777" w:rsidR="003A61D4" w:rsidRPr="005010D1"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3A61D4" w:rsidRPr="00CB5C46" w14:paraId="3C3EC867" w14:textId="77777777" w:rsidTr="00751C1D">
        <w:trPr>
          <w:cantSplit/>
          <w:trHeight w:val="342"/>
        </w:trPr>
        <w:tc>
          <w:tcPr>
            <w:tcW w:w="2376" w:type="dxa"/>
            <w:shd w:val="clear" w:color="auto" w:fill="DDD9C3" w:themeFill="background2" w:themeFillShade="E6"/>
          </w:tcPr>
          <w:p w14:paraId="508BF6B9" w14:textId="77777777" w:rsidR="003A61D4" w:rsidRPr="00EF159C" w:rsidRDefault="003A61D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Committee notes</w:t>
            </w:r>
          </w:p>
        </w:tc>
        <w:tc>
          <w:tcPr>
            <w:tcW w:w="2410" w:type="dxa"/>
            <w:shd w:val="clear" w:color="auto" w:fill="DDD9C3" w:themeFill="background2" w:themeFillShade="E6"/>
          </w:tcPr>
          <w:p w14:paraId="2484EC2D" w14:textId="77777777" w:rsidR="003A61D4" w:rsidRPr="00EF159C"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Origins</w:t>
            </w:r>
          </w:p>
        </w:tc>
        <w:tc>
          <w:tcPr>
            <w:tcW w:w="4820" w:type="dxa"/>
            <w:gridSpan w:val="2"/>
            <w:shd w:val="clear" w:color="auto" w:fill="DDD9C3" w:themeFill="background2" w:themeFillShade="E6"/>
          </w:tcPr>
          <w:p w14:paraId="1A655371" w14:textId="77777777" w:rsidR="003A61D4" w:rsidRPr="00EF159C"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EF159C">
              <w:rPr>
                <w:rFonts w:cs="Arial"/>
                <w:bCs/>
                <w:iCs/>
                <w:snapToGrid w:val="0"/>
                <w:sz w:val="20"/>
                <w:szCs w:val="20"/>
              </w:rPr>
              <w:t xml:space="preserve">Requested by </w:t>
            </w:r>
            <w:r>
              <w:rPr>
                <w:rFonts w:cs="Arial" w:hint="eastAsia"/>
                <w:bCs/>
                <w:iCs/>
                <w:snapToGrid w:val="0"/>
                <w:sz w:val="20"/>
                <w:szCs w:val="20"/>
              </w:rPr>
              <w:t>ENAV</w:t>
            </w:r>
            <w:r w:rsidRPr="00EF159C">
              <w:rPr>
                <w:rFonts w:cs="Arial"/>
                <w:bCs/>
                <w:iCs/>
                <w:snapToGrid w:val="0"/>
                <w:sz w:val="20"/>
                <w:szCs w:val="20"/>
              </w:rPr>
              <w:t xml:space="preserve"> </w:t>
            </w:r>
            <w:r w:rsidRPr="00EF159C">
              <w:rPr>
                <w:rFonts w:cs="Arial"/>
                <w:snapToGrid w:val="0"/>
                <w:kern w:val="28"/>
                <w:sz w:val="20"/>
                <w:szCs w:val="20"/>
              </w:rPr>
              <w:t>Committee</w:t>
            </w:r>
            <w:r w:rsidRPr="00EF159C">
              <w:rPr>
                <w:rFonts w:cs="Arial"/>
                <w:bCs/>
                <w:iCs/>
                <w:snapToGrid w:val="0"/>
                <w:sz w:val="20"/>
                <w:szCs w:val="20"/>
              </w:rPr>
              <w:t xml:space="preserve"> at </w:t>
            </w:r>
            <w:r>
              <w:rPr>
                <w:rFonts w:cs="Arial"/>
                <w:bCs/>
                <w:iCs/>
                <w:snapToGrid w:val="0"/>
                <w:sz w:val="20"/>
                <w:szCs w:val="20"/>
              </w:rPr>
              <w:t>ENAV</w:t>
            </w:r>
            <w:r>
              <w:rPr>
                <w:rFonts w:cs="Arial" w:hint="eastAsia"/>
                <w:bCs/>
                <w:iCs/>
                <w:snapToGrid w:val="0"/>
                <w:sz w:val="20"/>
                <w:szCs w:val="20"/>
              </w:rPr>
              <w:t>2</w:t>
            </w:r>
            <w:r>
              <w:rPr>
                <w:rFonts w:cs="Arial"/>
                <w:bCs/>
                <w:iCs/>
                <w:snapToGrid w:val="0"/>
                <w:sz w:val="20"/>
                <w:szCs w:val="20"/>
              </w:rPr>
              <w:t>8</w:t>
            </w:r>
          </w:p>
        </w:tc>
      </w:tr>
      <w:tr w:rsidR="003A61D4" w:rsidRPr="00696A73" w14:paraId="423FBF64" w14:textId="77777777" w:rsidTr="00751C1D">
        <w:trPr>
          <w:cantSplit/>
          <w:trHeight w:val="342"/>
        </w:trPr>
        <w:tc>
          <w:tcPr>
            <w:tcW w:w="2376" w:type="dxa"/>
            <w:vMerge w:val="restart"/>
            <w:shd w:val="clear" w:color="auto" w:fill="auto"/>
          </w:tcPr>
          <w:p w14:paraId="4F9AF3A7" w14:textId="77777777" w:rsidR="003A61D4" w:rsidRPr="00EF159C" w:rsidRDefault="003A61D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rFonts w:cs="Arial"/>
                <w:b/>
                <w:bCs/>
                <w:iCs/>
                <w:snapToGrid w:val="0"/>
                <w:sz w:val="20"/>
                <w:szCs w:val="20"/>
              </w:rPr>
            </w:pPr>
          </w:p>
        </w:tc>
        <w:tc>
          <w:tcPr>
            <w:tcW w:w="2410" w:type="dxa"/>
            <w:shd w:val="clear" w:color="auto" w:fill="DDD9C3" w:themeFill="background2" w:themeFillShade="E6"/>
          </w:tcPr>
          <w:p w14:paraId="06823E84" w14:textId="77777777" w:rsidR="003A61D4" w:rsidRPr="00EF159C"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Agreed by session</w:t>
            </w:r>
          </w:p>
        </w:tc>
        <w:tc>
          <w:tcPr>
            <w:tcW w:w="2268" w:type="dxa"/>
            <w:shd w:val="clear" w:color="auto" w:fill="DDD9C3" w:themeFill="background2" w:themeFillShade="E6"/>
          </w:tcPr>
          <w:p w14:paraId="4DA4F032" w14:textId="77777777" w:rsidR="003A61D4" w:rsidRPr="00EF159C"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TD#</w:t>
            </w:r>
          </w:p>
        </w:tc>
        <w:tc>
          <w:tcPr>
            <w:tcW w:w="2552" w:type="dxa"/>
            <w:shd w:val="clear" w:color="auto" w:fill="DDD9C3" w:themeFill="background2" w:themeFillShade="E6"/>
          </w:tcPr>
          <w:p w14:paraId="4B9F8861" w14:textId="77777777" w:rsidR="003A61D4" w:rsidRPr="00EF159C"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Comments</w:t>
            </w:r>
          </w:p>
        </w:tc>
      </w:tr>
      <w:tr w:rsidR="003A61D4" w:rsidRPr="00696A73" w14:paraId="08D4E11F" w14:textId="77777777" w:rsidTr="00751C1D">
        <w:trPr>
          <w:cantSplit/>
          <w:trHeight w:val="489"/>
        </w:trPr>
        <w:tc>
          <w:tcPr>
            <w:tcW w:w="2376" w:type="dxa"/>
            <w:vMerge/>
            <w:shd w:val="clear" w:color="auto" w:fill="auto"/>
          </w:tcPr>
          <w:p w14:paraId="229E241D" w14:textId="77777777" w:rsidR="003A61D4" w:rsidRPr="00EF159C" w:rsidRDefault="003A61D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cs="Arial"/>
                <w:bCs/>
                <w:iCs/>
                <w:snapToGrid w:val="0"/>
                <w:sz w:val="20"/>
                <w:szCs w:val="20"/>
              </w:rPr>
            </w:pPr>
          </w:p>
        </w:tc>
        <w:tc>
          <w:tcPr>
            <w:tcW w:w="2410" w:type="dxa"/>
            <w:shd w:val="clear" w:color="auto" w:fill="DDD9C3" w:themeFill="background2" w:themeFillShade="E6"/>
          </w:tcPr>
          <w:p w14:paraId="27DC3CA3" w14:textId="77777777" w:rsidR="003A61D4" w:rsidRPr="00EF159C"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EF159C">
              <w:rPr>
                <w:rFonts w:cs="Arial"/>
                <w:bCs/>
                <w:iCs/>
                <w:snapToGrid w:val="0"/>
                <w:sz w:val="20"/>
                <w:szCs w:val="20"/>
              </w:rPr>
              <w:fldChar w:fldCharType="begin">
                <w:ffData>
                  <w:name w:val="Text2"/>
                  <w:enabled/>
                  <w:calcOnExit w:val="0"/>
                  <w:textInput/>
                </w:ffData>
              </w:fldChar>
            </w:r>
            <w:r w:rsidRPr="00EF159C">
              <w:rPr>
                <w:rFonts w:cs="Arial"/>
                <w:bCs/>
                <w:iCs/>
                <w:snapToGrid w:val="0"/>
                <w:sz w:val="20"/>
                <w:szCs w:val="20"/>
              </w:rPr>
              <w:instrText xml:space="preserve"> FORMTEXT </w:instrText>
            </w:r>
            <w:r w:rsidRPr="00EF159C">
              <w:rPr>
                <w:rFonts w:cs="Arial"/>
                <w:bCs/>
                <w:iCs/>
                <w:snapToGrid w:val="0"/>
                <w:sz w:val="20"/>
                <w:szCs w:val="20"/>
              </w:rPr>
            </w:r>
            <w:r w:rsidRPr="00EF159C">
              <w:rPr>
                <w:rFonts w:cs="Arial"/>
                <w:bCs/>
                <w:iCs/>
                <w:snapToGrid w:val="0"/>
                <w:sz w:val="20"/>
                <w:szCs w:val="20"/>
              </w:rPr>
              <w:fldChar w:fldCharType="separate"/>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snapToGrid w:val="0"/>
                <w:sz w:val="20"/>
                <w:szCs w:val="20"/>
              </w:rPr>
              <w:fldChar w:fldCharType="end"/>
            </w:r>
          </w:p>
        </w:tc>
        <w:tc>
          <w:tcPr>
            <w:tcW w:w="2268" w:type="dxa"/>
            <w:shd w:val="clear" w:color="auto" w:fill="DDD9C3" w:themeFill="background2" w:themeFillShade="E6"/>
          </w:tcPr>
          <w:p w14:paraId="470EF35C" w14:textId="77777777" w:rsidR="003A61D4" w:rsidRPr="00EF159C"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EF159C">
              <w:rPr>
                <w:rFonts w:cs="Arial"/>
                <w:bCs/>
                <w:iCs/>
                <w:snapToGrid w:val="0"/>
                <w:sz w:val="20"/>
                <w:szCs w:val="20"/>
              </w:rPr>
              <w:fldChar w:fldCharType="begin">
                <w:ffData>
                  <w:name w:val="Text2"/>
                  <w:enabled/>
                  <w:calcOnExit w:val="0"/>
                  <w:textInput/>
                </w:ffData>
              </w:fldChar>
            </w:r>
            <w:r w:rsidRPr="00EF159C">
              <w:rPr>
                <w:rFonts w:cs="Arial"/>
                <w:bCs/>
                <w:iCs/>
                <w:snapToGrid w:val="0"/>
                <w:sz w:val="20"/>
                <w:szCs w:val="20"/>
              </w:rPr>
              <w:instrText xml:space="preserve"> FORMTEXT </w:instrText>
            </w:r>
            <w:r w:rsidRPr="00EF159C">
              <w:rPr>
                <w:rFonts w:cs="Arial"/>
                <w:bCs/>
                <w:iCs/>
                <w:snapToGrid w:val="0"/>
                <w:sz w:val="20"/>
                <w:szCs w:val="20"/>
              </w:rPr>
            </w:r>
            <w:r w:rsidRPr="00EF159C">
              <w:rPr>
                <w:rFonts w:cs="Arial"/>
                <w:bCs/>
                <w:iCs/>
                <w:snapToGrid w:val="0"/>
                <w:sz w:val="20"/>
                <w:szCs w:val="20"/>
              </w:rPr>
              <w:fldChar w:fldCharType="separate"/>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snapToGrid w:val="0"/>
                <w:sz w:val="20"/>
                <w:szCs w:val="20"/>
              </w:rPr>
              <w:fldChar w:fldCharType="end"/>
            </w:r>
          </w:p>
        </w:tc>
        <w:tc>
          <w:tcPr>
            <w:tcW w:w="2552" w:type="dxa"/>
            <w:shd w:val="clear" w:color="auto" w:fill="DDD9C3" w:themeFill="background2" w:themeFillShade="E6"/>
          </w:tcPr>
          <w:p w14:paraId="239AE877" w14:textId="77777777" w:rsidR="003A61D4" w:rsidRPr="00EF159C"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Cs/>
                <w:snapToGrid w:val="0"/>
                <w:sz w:val="20"/>
                <w:szCs w:val="20"/>
              </w:rPr>
            </w:pPr>
            <w:r w:rsidRPr="00EF159C">
              <w:rPr>
                <w:rFonts w:cs="Arial"/>
                <w:bCs/>
                <w:iCs/>
                <w:snapToGrid w:val="0"/>
                <w:sz w:val="20"/>
                <w:szCs w:val="20"/>
              </w:rPr>
              <w:fldChar w:fldCharType="begin">
                <w:ffData>
                  <w:name w:val="Text2"/>
                  <w:enabled/>
                  <w:calcOnExit w:val="0"/>
                  <w:textInput/>
                </w:ffData>
              </w:fldChar>
            </w:r>
            <w:r w:rsidRPr="00EF159C">
              <w:rPr>
                <w:rFonts w:cs="Arial"/>
                <w:bCs/>
                <w:iCs/>
                <w:snapToGrid w:val="0"/>
                <w:sz w:val="20"/>
                <w:szCs w:val="20"/>
              </w:rPr>
              <w:instrText xml:space="preserve"> FORMTEXT </w:instrText>
            </w:r>
            <w:r w:rsidRPr="00EF159C">
              <w:rPr>
                <w:rFonts w:cs="Arial"/>
                <w:bCs/>
                <w:iCs/>
                <w:snapToGrid w:val="0"/>
                <w:sz w:val="20"/>
                <w:szCs w:val="20"/>
              </w:rPr>
            </w:r>
            <w:r w:rsidRPr="00EF159C">
              <w:rPr>
                <w:rFonts w:cs="Arial"/>
                <w:bCs/>
                <w:iCs/>
                <w:snapToGrid w:val="0"/>
                <w:sz w:val="20"/>
                <w:szCs w:val="20"/>
              </w:rPr>
              <w:fldChar w:fldCharType="separate"/>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snapToGrid w:val="0"/>
                <w:sz w:val="20"/>
                <w:szCs w:val="20"/>
              </w:rPr>
              <w:fldChar w:fldCharType="end"/>
            </w:r>
          </w:p>
        </w:tc>
      </w:tr>
      <w:tr w:rsidR="003A61D4" w14:paraId="132A34F5" w14:textId="77777777" w:rsidTr="00751C1D">
        <w:trPr>
          <w:cantSplit/>
          <w:trHeight w:val="489"/>
        </w:trPr>
        <w:tc>
          <w:tcPr>
            <w:tcW w:w="2376" w:type="dxa"/>
            <w:shd w:val="clear" w:color="auto" w:fill="auto"/>
          </w:tcPr>
          <w:p w14:paraId="69CD051A" w14:textId="77777777" w:rsidR="003A61D4" w:rsidRPr="00EF159C" w:rsidRDefault="003A61D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rFonts w:cs="Arial"/>
                <w:bCs/>
                <w:iCs/>
                <w:snapToGrid w:val="0"/>
                <w:sz w:val="20"/>
                <w:szCs w:val="20"/>
              </w:rPr>
            </w:pPr>
          </w:p>
        </w:tc>
        <w:tc>
          <w:tcPr>
            <w:tcW w:w="2410" w:type="dxa"/>
            <w:shd w:val="clear" w:color="auto" w:fill="DDD9C3" w:themeFill="background2" w:themeFillShade="E6"/>
          </w:tcPr>
          <w:p w14:paraId="7949A20A" w14:textId="77777777" w:rsidR="003A61D4" w:rsidRPr="00EF159C"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Approved by Council</w:t>
            </w:r>
          </w:p>
        </w:tc>
        <w:tc>
          <w:tcPr>
            <w:tcW w:w="2268" w:type="dxa"/>
            <w:shd w:val="clear" w:color="auto" w:fill="DDD9C3" w:themeFill="background2" w:themeFillShade="E6"/>
          </w:tcPr>
          <w:p w14:paraId="18DA538B" w14:textId="77777777" w:rsidR="003A61D4" w:rsidRPr="00EF159C"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EF159C">
              <w:rPr>
                <w:rFonts w:cs="Arial"/>
                <w:bCs/>
                <w:iCs/>
                <w:snapToGrid w:val="0"/>
                <w:sz w:val="20"/>
                <w:szCs w:val="20"/>
              </w:rPr>
              <w:fldChar w:fldCharType="begin">
                <w:ffData>
                  <w:name w:val="Text2"/>
                  <w:enabled/>
                  <w:calcOnExit w:val="0"/>
                  <w:textInput/>
                </w:ffData>
              </w:fldChar>
            </w:r>
            <w:r w:rsidRPr="00EF159C">
              <w:rPr>
                <w:rFonts w:cs="Arial"/>
                <w:bCs/>
                <w:iCs/>
                <w:snapToGrid w:val="0"/>
                <w:sz w:val="20"/>
                <w:szCs w:val="20"/>
              </w:rPr>
              <w:instrText xml:space="preserve"> FORMTEXT </w:instrText>
            </w:r>
            <w:r w:rsidRPr="00EF159C">
              <w:rPr>
                <w:rFonts w:cs="Arial"/>
                <w:bCs/>
                <w:iCs/>
                <w:snapToGrid w:val="0"/>
                <w:sz w:val="20"/>
                <w:szCs w:val="20"/>
              </w:rPr>
            </w:r>
            <w:r w:rsidRPr="00EF159C">
              <w:rPr>
                <w:rFonts w:cs="Arial"/>
                <w:bCs/>
                <w:iCs/>
                <w:snapToGrid w:val="0"/>
                <w:sz w:val="20"/>
                <w:szCs w:val="20"/>
              </w:rPr>
              <w:fldChar w:fldCharType="separate"/>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snapToGrid w:val="0"/>
                <w:sz w:val="20"/>
                <w:szCs w:val="20"/>
              </w:rPr>
              <w:fldChar w:fldCharType="end"/>
            </w:r>
            <w:r w:rsidRPr="00EF159C">
              <w:rPr>
                <w:rFonts w:cs="Arial"/>
                <w:bCs/>
                <w:iCs/>
                <w:snapToGrid w:val="0"/>
                <w:sz w:val="20"/>
                <w:szCs w:val="20"/>
              </w:rPr>
              <w:t xml:space="preserve"> </w:t>
            </w:r>
            <w:r w:rsidRPr="00EF159C">
              <w:rPr>
                <w:rFonts w:cs="Arial"/>
                <w:bCs/>
                <w:i/>
                <w:iCs/>
                <w:snapToGrid w:val="0"/>
                <w:sz w:val="16"/>
                <w:szCs w:val="16"/>
              </w:rPr>
              <w:t>(Council Session)</w:t>
            </w:r>
          </w:p>
        </w:tc>
        <w:tc>
          <w:tcPr>
            <w:tcW w:w="2552" w:type="dxa"/>
            <w:shd w:val="clear" w:color="auto" w:fill="DDD9C3" w:themeFill="background2" w:themeFillShade="E6"/>
          </w:tcPr>
          <w:p w14:paraId="0AC3C35B" w14:textId="77777777" w:rsidR="003A61D4" w:rsidRPr="00EF159C"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Cs/>
                <w:snapToGrid w:val="0"/>
                <w:sz w:val="20"/>
                <w:szCs w:val="20"/>
              </w:rPr>
            </w:pPr>
            <w:r w:rsidRPr="00EF159C">
              <w:rPr>
                <w:rFonts w:cs="Arial"/>
                <w:bCs/>
                <w:iCs/>
                <w:snapToGrid w:val="0"/>
                <w:sz w:val="20"/>
                <w:szCs w:val="20"/>
              </w:rPr>
              <w:fldChar w:fldCharType="begin">
                <w:ffData>
                  <w:name w:val="Text2"/>
                  <w:enabled/>
                  <w:calcOnExit w:val="0"/>
                  <w:textInput/>
                </w:ffData>
              </w:fldChar>
            </w:r>
            <w:r w:rsidRPr="00EF159C">
              <w:rPr>
                <w:rFonts w:cs="Arial"/>
                <w:bCs/>
                <w:iCs/>
                <w:snapToGrid w:val="0"/>
                <w:sz w:val="20"/>
                <w:szCs w:val="20"/>
              </w:rPr>
              <w:instrText xml:space="preserve"> FORMTEXT </w:instrText>
            </w:r>
            <w:r w:rsidRPr="00EF159C">
              <w:rPr>
                <w:rFonts w:cs="Arial"/>
                <w:bCs/>
                <w:iCs/>
                <w:snapToGrid w:val="0"/>
                <w:sz w:val="20"/>
                <w:szCs w:val="20"/>
              </w:rPr>
            </w:r>
            <w:r w:rsidRPr="00EF159C">
              <w:rPr>
                <w:rFonts w:cs="Arial"/>
                <w:bCs/>
                <w:iCs/>
                <w:snapToGrid w:val="0"/>
                <w:sz w:val="20"/>
                <w:szCs w:val="20"/>
              </w:rPr>
              <w:fldChar w:fldCharType="separate"/>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snapToGrid w:val="0"/>
                <w:sz w:val="20"/>
                <w:szCs w:val="20"/>
              </w:rPr>
              <w:fldChar w:fldCharType="end"/>
            </w:r>
            <w:r w:rsidRPr="00EF159C">
              <w:rPr>
                <w:rFonts w:cs="Arial"/>
                <w:bCs/>
                <w:iCs/>
                <w:snapToGrid w:val="0"/>
                <w:sz w:val="20"/>
                <w:szCs w:val="20"/>
              </w:rPr>
              <w:t xml:space="preserve"> </w:t>
            </w:r>
            <w:r w:rsidRPr="00EF159C">
              <w:rPr>
                <w:rFonts w:cs="Arial"/>
                <w:bCs/>
                <w:i/>
                <w:iCs/>
                <w:snapToGrid w:val="0"/>
                <w:sz w:val="16"/>
                <w:szCs w:val="16"/>
              </w:rPr>
              <w:t>(Date)</w:t>
            </w:r>
          </w:p>
        </w:tc>
      </w:tr>
      <w:tr w:rsidR="003A61D4" w14:paraId="1BE8E414" w14:textId="77777777" w:rsidTr="00751C1D">
        <w:trPr>
          <w:cantSplit/>
          <w:trHeight w:val="489"/>
        </w:trPr>
        <w:tc>
          <w:tcPr>
            <w:tcW w:w="2376" w:type="dxa"/>
            <w:shd w:val="clear" w:color="auto" w:fill="auto"/>
          </w:tcPr>
          <w:p w14:paraId="553E45A3" w14:textId="77777777" w:rsidR="003A61D4" w:rsidRPr="00EF159C" w:rsidRDefault="003A61D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rFonts w:cs="Arial"/>
                <w:bCs/>
                <w:iCs/>
                <w:snapToGrid w:val="0"/>
                <w:sz w:val="20"/>
                <w:szCs w:val="20"/>
              </w:rPr>
            </w:pPr>
          </w:p>
        </w:tc>
        <w:tc>
          <w:tcPr>
            <w:tcW w:w="2410" w:type="dxa"/>
            <w:shd w:val="clear" w:color="auto" w:fill="DDD9C3" w:themeFill="background2" w:themeFillShade="E6"/>
          </w:tcPr>
          <w:p w14:paraId="5102659D" w14:textId="77777777" w:rsidR="003A61D4" w:rsidRPr="00EF159C"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Revision Notes:</w:t>
            </w:r>
          </w:p>
        </w:tc>
        <w:tc>
          <w:tcPr>
            <w:tcW w:w="4820" w:type="dxa"/>
            <w:gridSpan w:val="2"/>
            <w:shd w:val="clear" w:color="auto" w:fill="DDD9C3" w:themeFill="background2" w:themeFillShade="E6"/>
          </w:tcPr>
          <w:p w14:paraId="64012B59" w14:textId="77777777" w:rsidR="003A61D4" w:rsidRPr="00EF159C" w:rsidRDefault="003A61D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Cs/>
                <w:snapToGrid w:val="0"/>
                <w:sz w:val="20"/>
                <w:szCs w:val="20"/>
              </w:rPr>
            </w:pPr>
          </w:p>
        </w:tc>
      </w:tr>
    </w:tbl>
    <w:p w14:paraId="376C214B" w14:textId="20BE23CC" w:rsidR="003A61D4" w:rsidRDefault="003A61D4" w:rsidP="007F74C1">
      <w:pPr>
        <w:rPr>
          <w:ins w:id="18" w:author="IALA Meetings" w:date="2022-09-28T14:46:00Z"/>
        </w:rPr>
      </w:pPr>
    </w:p>
    <w:p w14:paraId="39700AE6" w14:textId="1A5EDF77" w:rsidR="007337DD" w:rsidRDefault="007337DD" w:rsidP="007F74C1">
      <w:pPr>
        <w:rPr>
          <w:ins w:id="19" w:author="IALA Meetings" w:date="2022-09-28T14:46:00Z"/>
        </w:rPr>
      </w:pPr>
    </w:p>
    <w:p w14:paraId="44AF9DC4" w14:textId="20443143" w:rsidR="007337DD" w:rsidRDefault="007337DD" w:rsidP="007F74C1">
      <w:pPr>
        <w:rPr>
          <w:ins w:id="20" w:author="IALA Meetings" w:date="2022-09-28T14:46:00Z"/>
        </w:rPr>
      </w:pPr>
    </w:p>
    <w:p w14:paraId="73228EA2" w14:textId="667041E9" w:rsidR="007337DD" w:rsidRDefault="007337DD" w:rsidP="007F74C1">
      <w:pPr>
        <w:rPr>
          <w:ins w:id="21" w:author="IALA Meetings" w:date="2022-09-28T14:46:00Z"/>
        </w:rPr>
      </w:pPr>
    </w:p>
    <w:p w14:paraId="7B9D7543" w14:textId="4B38F59C" w:rsidR="007337DD" w:rsidRDefault="007337DD" w:rsidP="007F74C1">
      <w:pPr>
        <w:rPr>
          <w:ins w:id="22" w:author="IALA Meetings" w:date="2022-09-28T14:46:00Z"/>
        </w:rPr>
      </w:pPr>
    </w:p>
    <w:p w14:paraId="63333F08" w14:textId="6B616573" w:rsidR="007337DD" w:rsidRDefault="007337DD" w:rsidP="007F74C1">
      <w:pPr>
        <w:rPr>
          <w:ins w:id="23" w:author="IALA Meetings" w:date="2022-09-28T14:47:00Z"/>
        </w:rPr>
      </w:pPr>
    </w:p>
    <w:p w14:paraId="127DCF03" w14:textId="3F39E9CC" w:rsidR="006453E2" w:rsidRDefault="006453E2" w:rsidP="007F74C1">
      <w:pPr>
        <w:rPr>
          <w:ins w:id="24" w:author="IALA Meetings" w:date="2022-09-28T14:47:00Z"/>
        </w:rPr>
      </w:pPr>
    </w:p>
    <w:p w14:paraId="2BCB00FD" w14:textId="52B25617" w:rsidR="006453E2" w:rsidRDefault="006453E2" w:rsidP="007F74C1">
      <w:pPr>
        <w:rPr>
          <w:ins w:id="25" w:author="IALA Meetings" w:date="2022-09-28T14:47:00Z"/>
        </w:rPr>
      </w:pPr>
    </w:p>
    <w:p w14:paraId="1E9DA1F3" w14:textId="0037DEF6" w:rsidR="006453E2" w:rsidRDefault="006453E2" w:rsidP="007F74C1">
      <w:pPr>
        <w:rPr>
          <w:ins w:id="26" w:author="IALA Meetings" w:date="2022-09-28T14:47:00Z"/>
        </w:rPr>
      </w:pP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6453E2" w14:paraId="34121B12" w14:textId="77777777" w:rsidTr="00751C1D">
        <w:trPr>
          <w:cantSplit/>
          <w:trHeight w:val="416"/>
          <w:tblHeader/>
          <w:ins w:id="27" w:author="IALA Meetings" w:date="2022-09-28T14:48:00Z"/>
        </w:trPr>
        <w:tc>
          <w:tcPr>
            <w:tcW w:w="9606" w:type="dxa"/>
            <w:gridSpan w:val="4"/>
            <w:shd w:val="clear" w:color="auto" w:fill="DDD9C3"/>
            <w:vAlign w:val="center"/>
          </w:tcPr>
          <w:p w14:paraId="46E40149"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ins w:id="28" w:author="IALA Meetings" w:date="2022-09-28T14:48:00Z"/>
                <w:b/>
                <w:bCs/>
                <w:iCs/>
                <w:snapToGrid w:val="0"/>
              </w:rPr>
            </w:pPr>
            <w:ins w:id="29" w:author="IALA Meetings" w:date="2022-09-28T14:48:00Z">
              <w:r>
                <w:rPr>
                  <w:b/>
                  <w:bCs/>
                  <w:iCs/>
                  <w:snapToGrid w:val="0"/>
                </w:rPr>
                <w:t xml:space="preserve">ENAV Committee </w:t>
              </w:r>
              <w:r w:rsidRPr="00696A73">
                <w:rPr>
                  <w:b/>
                  <w:bCs/>
                  <w:iCs/>
                  <w:snapToGrid w:val="0"/>
                </w:rPr>
                <w:t>Work Programme</w:t>
              </w:r>
              <w:r>
                <w:rPr>
                  <w:b/>
                  <w:bCs/>
                  <w:iCs/>
                  <w:snapToGrid w:val="0"/>
                </w:rPr>
                <w:t xml:space="preserve"> 2023-2027</w:t>
              </w:r>
            </w:ins>
          </w:p>
        </w:tc>
      </w:tr>
      <w:tr w:rsidR="006453E2" w14:paraId="2D387F25" w14:textId="77777777" w:rsidTr="00751C1D">
        <w:trPr>
          <w:cantSplit/>
          <w:trHeight w:val="428"/>
          <w:ins w:id="30" w:author="IALA Meetings" w:date="2022-09-28T14:48:00Z"/>
        </w:trPr>
        <w:tc>
          <w:tcPr>
            <w:tcW w:w="2518" w:type="dxa"/>
            <w:shd w:val="clear" w:color="auto" w:fill="auto"/>
          </w:tcPr>
          <w:p w14:paraId="35A55B4E" w14:textId="77777777" w:rsidR="006453E2" w:rsidRDefault="006453E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31" w:author="IALA Meetings" w:date="2022-09-28T14:48:00Z"/>
                <w:b/>
                <w:bCs/>
                <w:iCs/>
                <w:snapToGrid w:val="0"/>
                <w:sz w:val="20"/>
                <w:szCs w:val="20"/>
              </w:rPr>
            </w:pPr>
            <w:ins w:id="32" w:author="IALA Meetings" w:date="2022-09-28T14:48:00Z">
              <w:r w:rsidRPr="00BF71F7">
                <w:rPr>
                  <w:b/>
                  <w:sz w:val="20"/>
                  <w:szCs w:val="20"/>
                </w:rPr>
                <w:t>Standard</w:t>
              </w:r>
            </w:ins>
          </w:p>
        </w:tc>
        <w:tc>
          <w:tcPr>
            <w:tcW w:w="7088" w:type="dxa"/>
            <w:gridSpan w:val="3"/>
            <w:shd w:val="clear" w:color="auto" w:fill="auto"/>
          </w:tcPr>
          <w:p w14:paraId="23AC8A0B"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33" w:author="IALA Meetings" w:date="2022-09-28T14:48:00Z"/>
                <w:rFonts w:cs="Arial"/>
                <w:snapToGrid w:val="0"/>
                <w:kern w:val="28"/>
                <w:sz w:val="20"/>
                <w:szCs w:val="20"/>
                <w:highlight w:val="yellow"/>
                <w:lang w:eastAsia="de-DE"/>
              </w:rPr>
            </w:pPr>
            <w:ins w:id="34" w:author="IALA Meetings" w:date="2022-09-28T14:48:00Z">
              <w:r>
                <w:rPr>
                  <w:rFonts w:cs="Arial"/>
                  <w:snapToGrid w:val="0"/>
                  <w:kern w:val="28"/>
                  <w:sz w:val="20"/>
                  <w:szCs w:val="20"/>
                  <w:lang w:eastAsia="de-DE"/>
                </w:rPr>
                <w:t>S1060 – digital Communication technologies</w:t>
              </w:r>
            </w:ins>
          </w:p>
        </w:tc>
      </w:tr>
      <w:tr w:rsidR="006453E2" w:rsidRPr="00751C1D" w14:paraId="6B14870C" w14:textId="77777777" w:rsidTr="00751C1D">
        <w:trPr>
          <w:cantSplit/>
          <w:trHeight w:val="491"/>
          <w:ins w:id="35" w:author="IALA Meetings" w:date="2022-09-28T14:48:00Z"/>
        </w:trPr>
        <w:tc>
          <w:tcPr>
            <w:tcW w:w="2518" w:type="dxa"/>
            <w:shd w:val="clear" w:color="auto" w:fill="auto"/>
          </w:tcPr>
          <w:p w14:paraId="6B727C4A" w14:textId="77777777" w:rsidR="006453E2" w:rsidRDefault="006453E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36" w:author="IALA Meetings" w:date="2022-09-28T14:48:00Z"/>
                <w:b/>
                <w:bCs/>
                <w:iCs/>
                <w:snapToGrid w:val="0"/>
                <w:sz w:val="20"/>
                <w:szCs w:val="20"/>
              </w:rPr>
            </w:pPr>
            <w:ins w:id="37" w:author="IALA Meetings" w:date="2022-09-28T14:48:00Z">
              <w:r w:rsidRPr="00BF71F7">
                <w:rPr>
                  <w:b/>
                  <w:sz w:val="20"/>
                  <w:szCs w:val="20"/>
                </w:rPr>
                <w:t>Topic Area</w:t>
              </w:r>
            </w:ins>
          </w:p>
        </w:tc>
        <w:tc>
          <w:tcPr>
            <w:tcW w:w="7088" w:type="dxa"/>
            <w:gridSpan w:val="3"/>
            <w:shd w:val="clear" w:color="auto" w:fill="auto"/>
          </w:tcPr>
          <w:p w14:paraId="22171886" w14:textId="77777777" w:rsidR="006453E2" w:rsidRPr="00751C1D"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38" w:author="IALA Meetings" w:date="2022-09-28T14:48:00Z"/>
                <w:rFonts w:cs="Arial"/>
                <w:snapToGrid w:val="0"/>
                <w:kern w:val="28"/>
                <w:sz w:val="20"/>
                <w:szCs w:val="20"/>
                <w:lang w:val="fr-CH"/>
              </w:rPr>
            </w:pPr>
            <w:ins w:id="39" w:author="IALA Meetings" w:date="2022-09-28T14:48:00Z">
              <w:r w:rsidRPr="00751C1D">
                <w:rPr>
                  <w:rFonts w:cs="Arial"/>
                  <w:snapToGrid w:val="0"/>
                  <w:kern w:val="28"/>
                  <w:sz w:val="20"/>
                  <w:szCs w:val="20"/>
                  <w:lang w:val="fr-CH" w:eastAsia="de-DE"/>
                </w:rPr>
                <w:t>Digital communication</w:t>
              </w:r>
              <w:r w:rsidRPr="00751C1D">
                <w:rPr>
                  <w:rFonts w:cs="Arial" w:hint="eastAsia"/>
                  <w:snapToGrid w:val="0"/>
                  <w:kern w:val="28"/>
                  <w:sz w:val="20"/>
                  <w:szCs w:val="20"/>
                  <w:lang w:val="fr-CH" w:eastAsia="de-DE"/>
                </w:rPr>
                <w:t xml:space="preserve"> </w:t>
              </w:r>
              <w:r w:rsidRPr="00751C1D">
                <w:rPr>
                  <w:rFonts w:cs="Arial" w:hint="eastAsia"/>
                  <w:snapToGrid w:val="0"/>
                  <w:kern w:val="28"/>
                  <w:sz w:val="20"/>
                  <w:szCs w:val="20"/>
                  <w:lang w:val="fr-CH" w:eastAsia="de-DE"/>
                </w:rPr>
                <w:t>（</w:t>
              </w:r>
              <w:r w:rsidRPr="00751C1D">
                <w:rPr>
                  <w:rFonts w:cs="Arial" w:hint="eastAsia"/>
                  <w:snapToGrid w:val="0"/>
                  <w:kern w:val="28"/>
                  <w:sz w:val="20"/>
                  <w:szCs w:val="20"/>
                  <w:lang w:val="fr-CH" w:eastAsia="de-DE"/>
                </w:rPr>
                <w:t>WG2/</w:t>
              </w:r>
              <w:r w:rsidRPr="00751C1D">
                <w:rPr>
                  <w:rFonts w:cs="Arial"/>
                  <w:snapToGrid w:val="0"/>
                  <w:kern w:val="28"/>
                  <w:sz w:val="20"/>
                  <w:szCs w:val="20"/>
                  <w:lang w:val="fr-CH" w:eastAsia="de-DE"/>
                </w:rPr>
                <w:t>WG3</w:t>
              </w:r>
              <w:r w:rsidRPr="00751C1D">
                <w:rPr>
                  <w:rFonts w:cs="Arial" w:hint="eastAsia"/>
                  <w:snapToGrid w:val="0"/>
                  <w:kern w:val="28"/>
                  <w:sz w:val="20"/>
                  <w:szCs w:val="20"/>
                  <w:lang w:val="fr-CH" w:eastAsia="de-DE"/>
                </w:rPr>
                <w:t>）</w:t>
              </w:r>
            </w:ins>
          </w:p>
        </w:tc>
      </w:tr>
      <w:tr w:rsidR="006453E2" w14:paraId="221D8EC8" w14:textId="77777777" w:rsidTr="00751C1D">
        <w:trPr>
          <w:cantSplit/>
          <w:trHeight w:val="463"/>
          <w:ins w:id="40" w:author="IALA Meetings" w:date="2022-09-28T14:48:00Z"/>
        </w:trPr>
        <w:tc>
          <w:tcPr>
            <w:tcW w:w="2518" w:type="dxa"/>
            <w:shd w:val="clear" w:color="auto" w:fill="auto"/>
          </w:tcPr>
          <w:p w14:paraId="0D8DC44F" w14:textId="77777777" w:rsidR="006453E2" w:rsidRDefault="006453E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41" w:author="IALA Meetings" w:date="2022-09-28T14:48:00Z"/>
                <w:b/>
                <w:bCs/>
                <w:iCs/>
                <w:snapToGrid w:val="0"/>
                <w:sz w:val="20"/>
                <w:szCs w:val="20"/>
              </w:rPr>
            </w:pPr>
            <w:ins w:id="42" w:author="IALA Meetings" w:date="2022-09-28T14:48:00Z">
              <w:r w:rsidRPr="00BF71F7">
                <w:rPr>
                  <w:b/>
                  <w:bCs/>
                  <w:iCs/>
                  <w:snapToGrid w:val="0"/>
                  <w:sz w:val="20"/>
                  <w:szCs w:val="20"/>
                </w:rPr>
                <w:t>Task</w:t>
              </w:r>
            </w:ins>
          </w:p>
        </w:tc>
        <w:tc>
          <w:tcPr>
            <w:tcW w:w="7088" w:type="dxa"/>
            <w:gridSpan w:val="3"/>
            <w:shd w:val="clear" w:color="auto" w:fill="auto"/>
          </w:tcPr>
          <w:p w14:paraId="12B0C260"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43" w:author="IALA Meetings" w:date="2022-09-28T14:48:00Z"/>
                <w:rFonts w:cs="Arial"/>
                <w:snapToGrid w:val="0"/>
                <w:kern w:val="28"/>
                <w:sz w:val="20"/>
                <w:szCs w:val="20"/>
                <w:lang w:eastAsia="de-DE"/>
              </w:rPr>
            </w:pPr>
            <w:ins w:id="44" w:author="IALA Meetings" w:date="2022-09-28T14:48:00Z">
              <w:r>
                <w:rPr>
                  <w:rFonts w:cs="Arial"/>
                  <w:snapToGrid w:val="0"/>
                  <w:kern w:val="28"/>
                  <w:sz w:val="20"/>
                  <w:szCs w:val="20"/>
                  <w:lang w:eastAsia="de-DE"/>
                </w:rPr>
                <w:t>Develop</w:t>
              </w:r>
              <w:r w:rsidRPr="00444606">
                <w:rPr>
                  <w:rFonts w:cs="Arial"/>
                  <w:snapToGrid w:val="0"/>
                  <w:kern w:val="28"/>
                  <w:sz w:val="20"/>
                  <w:szCs w:val="20"/>
                  <w:lang w:eastAsia="de-DE"/>
                </w:rPr>
                <w:t xml:space="preserve"> a Guideline</w:t>
              </w:r>
              <w:r>
                <w:rPr>
                  <w:rFonts w:cs="Arial"/>
                  <w:snapToGrid w:val="0"/>
                  <w:kern w:val="28"/>
                  <w:sz w:val="20"/>
                  <w:szCs w:val="20"/>
                  <w:lang w:eastAsia="de-DE"/>
                </w:rPr>
                <w:t>s</w:t>
              </w:r>
              <w:r w:rsidRPr="00444606">
                <w:rPr>
                  <w:rFonts w:cs="Arial"/>
                  <w:snapToGrid w:val="0"/>
                  <w:kern w:val="28"/>
                  <w:sz w:val="20"/>
                  <w:szCs w:val="20"/>
                  <w:lang w:eastAsia="de-DE"/>
                </w:rPr>
                <w:t xml:space="preserve"> </w:t>
              </w:r>
              <w:r>
                <w:rPr>
                  <w:rFonts w:cs="Arial"/>
                  <w:snapToGrid w:val="0"/>
                  <w:kern w:val="28"/>
                  <w:sz w:val="20"/>
                  <w:szCs w:val="20"/>
                  <w:lang w:eastAsia="de-DE"/>
                </w:rPr>
                <w:t xml:space="preserve">for migrating current </w:t>
              </w:r>
              <w:proofErr w:type="spellStart"/>
              <w:r>
                <w:rPr>
                  <w:rFonts w:cs="Arial"/>
                  <w:snapToGrid w:val="0"/>
                  <w:kern w:val="28"/>
                  <w:sz w:val="20"/>
                  <w:szCs w:val="20"/>
                  <w:lang w:eastAsia="de-DE"/>
                </w:rPr>
                <w:t>analog</w:t>
              </w:r>
              <w:proofErr w:type="spellEnd"/>
              <w:r>
                <w:rPr>
                  <w:rFonts w:cs="Arial"/>
                  <w:snapToGrid w:val="0"/>
                  <w:kern w:val="28"/>
                  <w:sz w:val="20"/>
                  <w:szCs w:val="20"/>
                  <w:lang w:eastAsia="de-DE"/>
                </w:rPr>
                <w:t xml:space="preserve"> VHF voice communications to digital VHF voice communications</w:t>
              </w:r>
            </w:ins>
          </w:p>
        </w:tc>
      </w:tr>
      <w:tr w:rsidR="006453E2" w14:paraId="2B3F15AE" w14:textId="77777777" w:rsidTr="00751C1D">
        <w:trPr>
          <w:cantSplit/>
          <w:trHeight w:val="466"/>
          <w:ins w:id="45" w:author="IALA Meetings" w:date="2022-09-28T14:48:00Z"/>
        </w:trPr>
        <w:tc>
          <w:tcPr>
            <w:tcW w:w="2518" w:type="dxa"/>
          </w:tcPr>
          <w:p w14:paraId="62FB4115" w14:textId="77777777" w:rsidR="006453E2" w:rsidRDefault="006453E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46" w:author="IALA Meetings" w:date="2022-09-28T14:48:00Z"/>
                <w:b/>
                <w:bCs/>
                <w:iCs/>
                <w:snapToGrid w:val="0"/>
                <w:sz w:val="20"/>
                <w:szCs w:val="20"/>
              </w:rPr>
            </w:pPr>
            <w:ins w:id="47" w:author="IALA Meetings" w:date="2022-09-28T14:48:00Z">
              <w:r w:rsidRPr="00BF71F7">
                <w:rPr>
                  <w:b/>
                  <w:bCs/>
                  <w:iCs/>
                  <w:snapToGrid w:val="0"/>
                  <w:sz w:val="20"/>
                  <w:szCs w:val="20"/>
                </w:rPr>
                <w:t>Objectives of the task</w:t>
              </w:r>
            </w:ins>
          </w:p>
        </w:tc>
        <w:tc>
          <w:tcPr>
            <w:tcW w:w="7088" w:type="dxa"/>
            <w:gridSpan w:val="3"/>
          </w:tcPr>
          <w:p w14:paraId="5BFCA5D5" w14:textId="77777777" w:rsidR="006453E2" w:rsidRDefault="006453E2" w:rsidP="006453E2">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ins w:id="48" w:author="IALA Meetings" w:date="2022-09-28T14:48:00Z"/>
                <w:rFonts w:cs="Arial"/>
                <w:snapToGrid w:val="0"/>
                <w:kern w:val="28"/>
                <w:sz w:val="20"/>
                <w:szCs w:val="20"/>
              </w:rPr>
            </w:pPr>
            <w:ins w:id="49" w:author="IALA Meetings" w:date="2022-09-28T14:48:00Z">
              <w:r>
                <w:rPr>
                  <w:rFonts w:cs="Arial"/>
                  <w:snapToGrid w:val="0"/>
                  <w:kern w:val="28"/>
                  <w:sz w:val="20"/>
                  <w:szCs w:val="20"/>
                </w:rPr>
                <w:t xml:space="preserve">Define the elements within current </w:t>
              </w:r>
              <w:proofErr w:type="spellStart"/>
              <w:r>
                <w:rPr>
                  <w:rFonts w:cs="Arial"/>
                  <w:snapToGrid w:val="0"/>
                  <w:kern w:val="28"/>
                  <w:sz w:val="20"/>
                  <w:szCs w:val="20"/>
                </w:rPr>
                <w:t>analog</w:t>
              </w:r>
              <w:proofErr w:type="spellEnd"/>
              <w:r>
                <w:rPr>
                  <w:rFonts w:cs="Arial"/>
                  <w:snapToGrid w:val="0"/>
                  <w:kern w:val="28"/>
                  <w:sz w:val="20"/>
                  <w:szCs w:val="20"/>
                </w:rPr>
                <w:t xml:space="preserve"> VHF voice </w:t>
              </w:r>
              <w:proofErr w:type="gramStart"/>
              <w:r>
                <w:rPr>
                  <w:rFonts w:cs="Arial"/>
                  <w:snapToGrid w:val="0"/>
                  <w:kern w:val="28"/>
                  <w:sz w:val="20"/>
                  <w:szCs w:val="20"/>
                </w:rPr>
                <w:t>communications;</w:t>
              </w:r>
              <w:proofErr w:type="gramEnd"/>
            </w:ins>
          </w:p>
          <w:p w14:paraId="0672C91B" w14:textId="77777777" w:rsidR="006453E2" w:rsidRDefault="006453E2" w:rsidP="006453E2">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ins w:id="50" w:author="IALA Meetings" w:date="2022-09-28T14:48:00Z"/>
                <w:rFonts w:cs="Arial"/>
                <w:snapToGrid w:val="0"/>
                <w:kern w:val="28"/>
                <w:sz w:val="20"/>
                <w:szCs w:val="20"/>
              </w:rPr>
            </w:pPr>
            <w:ins w:id="51" w:author="IALA Meetings" w:date="2022-09-28T14:48:00Z">
              <w:r>
                <w:rPr>
                  <w:rFonts w:cs="Arial"/>
                  <w:snapToGrid w:val="0"/>
                  <w:kern w:val="28"/>
                  <w:sz w:val="20"/>
                  <w:szCs w:val="20"/>
                </w:rPr>
                <w:t xml:space="preserve">Define the new possibilities with digital VHF voice communication </w:t>
              </w:r>
              <w:proofErr w:type="gramStart"/>
              <w:r>
                <w:rPr>
                  <w:rFonts w:cs="Arial"/>
                  <w:snapToGrid w:val="0"/>
                  <w:kern w:val="28"/>
                  <w:sz w:val="20"/>
                  <w:szCs w:val="20"/>
                </w:rPr>
                <w:t>systems;</w:t>
              </w:r>
              <w:proofErr w:type="gramEnd"/>
            </w:ins>
          </w:p>
          <w:p w14:paraId="7C99B36C" w14:textId="77777777" w:rsidR="006453E2" w:rsidRDefault="006453E2" w:rsidP="006453E2">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ins w:id="52" w:author="IALA Meetings" w:date="2022-09-28T14:48:00Z"/>
                <w:rFonts w:cs="Arial"/>
                <w:snapToGrid w:val="0"/>
                <w:kern w:val="28"/>
                <w:sz w:val="20"/>
                <w:szCs w:val="20"/>
              </w:rPr>
            </w:pPr>
            <w:ins w:id="53" w:author="IALA Meetings" w:date="2022-09-28T14:48:00Z">
              <w:r>
                <w:rPr>
                  <w:rFonts w:cs="Arial"/>
                  <w:snapToGrid w:val="0"/>
                  <w:kern w:val="28"/>
                  <w:sz w:val="20"/>
                  <w:szCs w:val="20"/>
                </w:rPr>
                <w:t xml:space="preserve">Develop guidance to </w:t>
              </w:r>
              <w:r>
                <w:rPr>
                  <w:bCs/>
                  <w:iCs/>
                  <w:snapToGrid w:val="0"/>
                  <w:sz w:val="20"/>
                  <w:szCs w:val="20"/>
                </w:rPr>
                <w:t>assist</w:t>
              </w:r>
              <w:r w:rsidRPr="00BA5DA2">
                <w:rPr>
                  <w:rFonts w:cs="Arial"/>
                  <w:snapToGrid w:val="0"/>
                  <w:kern w:val="28"/>
                  <w:sz w:val="20"/>
                  <w:szCs w:val="20"/>
                </w:rPr>
                <w:t xml:space="preserve"> </w:t>
              </w:r>
              <w:r>
                <w:rPr>
                  <w:rFonts w:cs="Arial"/>
                  <w:snapToGrid w:val="0"/>
                  <w:kern w:val="28"/>
                  <w:sz w:val="20"/>
                  <w:szCs w:val="20"/>
                </w:rPr>
                <w:t xml:space="preserve">Contracting States and Competent authorities to migrate their current </w:t>
              </w:r>
              <w:proofErr w:type="spellStart"/>
              <w:r>
                <w:rPr>
                  <w:rFonts w:cs="Arial"/>
                  <w:snapToGrid w:val="0"/>
                  <w:kern w:val="28"/>
                  <w:sz w:val="20"/>
                  <w:szCs w:val="20"/>
                </w:rPr>
                <w:t>analog</w:t>
              </w:r>
              <w:proofErr w:type="spellEnd"/>
              <w:r>
                <w:rPr>
                  <w:rFonts w:cs="Arial"/>
                  <w:snapToGrid w:val="0"/>
                  <w:kern w:val="28"/>
                  <w:sz w:val="20"/>
                  <w:szCs w:val="20"/>
                </w:rPr>
                <w:t xml:space="preserve"> VHF voice system to a mixture of </w:t>
              </w:r>
              <w:proofErr w:type="spellStart"/>
              <w:r>
                <w:rPr>
                  <w:rFonts w:cs="Arial"/>
                  <w:snapToGrid w:val="0"/>
                  <w:kern w:val="28"/>
                  <w:sz w:val="20"/>
                  <w:szCs w:val="20"/>
                </w:rPr>
                <w:t>analog</w:t>
              </w:r>
              <w:proofErr w:type="spellEnd"/>
              <w:r>
                <w:rPr>
                  <w:rFonts w:cs="Arial"/>
                  <w:snapToGrid w:val="0"/>
                  <w:kern w:val="28"/>
                  <w:sz w:val="20"/>
                  <w:szCs w:val="20"/>
                </w:rPr>
                <w:t xml:space="preserve"> VHF communications and digital voice VHF </w:t>
              </w:r>
              <w:proofErr w:type="gramStart"/>
              <w:r>
                <w:rPr>
                  <w:rFonts w:cs="Arial"/>
                  <w:snapToGrid w:val="0"/>
                  <w:kern w:val="28"/>
                  <w:sz w:val="20"/>
                  <w:szCs w:val="20"/>
                </w:rPr>
                <w:t>communications;</w:t>
              </w:r>
              <w:proofErr w:type="gramEnd"/>
              <w:r>
                <w:rPr>
                  <w:rFonts w:cs="Arial"/>
                  <w:snapToGrid w:val="0"/>
                  <w:kern w:val="28"/>
                  <w:sz w:val="20"/>
                  <w:szCs w:val="20"/>
                </w:rPr>
                <w:t xml:space="preserve"> </w:t>
              </w:r>
            </w:ins>
          </w:p>
          <w:p w14:paraId="2F85334B" w14:textId="77777777" w:rsidR="006453E2" w:rsidRDefault="006453E2" w:rsidP="006453E2">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ins w:id="54" w:author="IALA Meetings" w:date="2022-09-28T14:48:00Z"/>
                <w:rFonts w:cs="Arial"/>
                <w:snapToGrid w:val="0"/>
                <w:kern w:val="28"/>
                <w:sz w:val="20"/>
                <w:szCs w:val="20"/>
              </w:rPr>
            </w:pPr>
            <w:ins w:id="55" w:author="IALA Meetings" w:date="2022-09-28T14:48:00Z">
              <w:r>
                <w:rPr>
                  <w:rFonts w:cs="Arial"/>
                  <w:snapToGrid w:val="0"/>
                  <w:kern w:val="28"/>
                  <w:sz w:val="20"/>
                  <w:szCs w:val="20"/>
                </w:rPr>
                <w:t xml:space="preserve">Establish links to existing IALA </w:t>
              </w:r>
              <w:proofErr w:type="gramStart"/>
              <w:r>
                <w:rPr>
                  <w:rFonts w:cs="Arial"/>
                  <w:snapToGrid w:val="0"/>
                  <w:kern w:val="28"/>
                  <w:sz w:val="20"/>
                  <w:szCs w:val="20"/>
                </w:rPr>
                <w:t>documentation;</w:t>
              </w:r>
              <w:proofErr w:type="gramEnd"/>
            </w:ins>
          </w:p>
          <w:p w14:paraId="240D7DDE" w14:textId="77777777" w:rsidR="006453E2" w:rsidRDefault="006453E2" w:rsidP="006453E2">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ins w:id="56" w:author="IALA Meetings" w:date="2022-09-28T14:48:00Z"/>
                <w:rFonts w:cs="Arial"/>
                <w:snapToGrid w:val="0"/>
                <w:kern w:val="28"/>
                <w:sz w:val="20"/>
                <w:szCs w:val="20"/>
              </w:rPr>
            </w:pPr>
            <w:ins w:id="57" w:author="IALA Meetings" w:date="2022-09-28T14:48:00Z">
              <w:r>
                <w:rPr>
                  <w:rFonts w:cs="Arial"/>
                  <w:snapToGrid w:val="0"/>
                  <w:kern w:val="28"/>
                  <w:sz w:val="20"/>
                  <w:szCs w:val="20"/>
                </w:rPr>
                <w:t>Liaise with other bodies such as IMO, ITU, IHMA, IMPA, CIRM, ETSI, RTCM</w:t>
              </w:r>
              <w:r w:rsidRPr="004A539D">
                <w:rPr>
                  <w:rFonts w:cs="Arial"/>
                  <w:snapToGrid w:val="0"/>
                  <w:kern w:val="28"/>
                  <w:sz w:val="20"/>
                  <w:szCs w:val="20"/>
                </w:rPr>
                <w:t xml:space="preserve"> </w:t>
              </w:r>
              <w:r>
                <w:rPr>
                  <w:rFonts w:cs="Arial"/>
                  <w:snapToGrid w:val="0"/>
                  <w:kern w:val="28"/>
                  <w:sz w:val="20"/>
                  <w:szCs w:val="20"/>
                </w:rPr>
                <w:t>on this matter.</w:t>
              </w:r>
            </w:ins>
          </w:p>
          <w:p w14:paraId="34A27B46" w14:textId="77777777" w:rsidR="006453E2" w:rsidRDefault="006453E2" w:rsidP="006453E2">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ins w:id="58" w:author="IALA Meetings" w:date="2022-09-28T14:48:00Z"/>
                <w:rFonts w:cs="Arial"/>
                <w:snapToGrid w:val="0"/>
                <w:kern w:val="28"/>
                <w:sz w:val="20"/>
                <w:szCs w:val="20"/>
              </w:rPr>
            </w:pPr>
            <w:ins w:id="59" w:author="IALA Meetings" w:date="2022-09-28T14:48:00Z">
              <w:r>
                <w:rPr>
                  <w:rFonts w:cs="Arial"/>
                  <w:snapToGrid w:val="0"/>
                  <w:kern w:val="28"/>
                  <w:sz w:val="20"/>
                  <w:szCs w:val="20"/>
                </w:rPr>
                <w:t>Liaise with IALA VTS Committees as appropriate</w:t>
              </w:r>
            </w:ins>
          </w:p>
          <w:p w14:paraId="58600D29" w14:textId="77777777" w:rsidR="006453E2" w:rsidRDefault="006453E2" w:rsidP="006453E2">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ins w:id="60" w:author="IALA Meetings" w:date="2022-09-28T14:48:00Z"/>
                <w:rFonts w:cs="Arial"/>
                <w:snapToGrid w:val="0"/>
                <w:kern w:val="28"/>
                <w:sz w:val="20"/>
                <w:szCs w:val="20"/>
              </w:rPr>
            </w:pPr>
            <w:ins w:id="61" w:author="IALA Meetings" w:date="2022-09-28T14:48:00Z">
              <w:r>
                <w:rPr>
                  <w:rFonts w:cs="Arial"/>
                  <w:snapToGrid w:val="0"/>
                  <w:kern w:val="28"/>
                  <w:sz w:val="20"/>
                  <w:szCs w:val="20"/>
                </w:rPr>
                <w:t>Take into consideration outputs from related IALA workshops and seminars</w:t>
              </w:r>
            </w:ins>
          </w:p>
          <w:p w14:paraId="77E5CAD6" w14:textId="77777777" w:rsidR="006453E2" w:rsidRDefault="006453E2" w:rsidP="006453E2">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ins w:id="62" w:author="IALA Meetings" w:date="2022-09-28T14:48:00Z"/>
                <w:rFonts w:cs="Arial"/>
                <w:snapToGrid w:val="0"/>
                <w:kern w:val="28"/>
                <w:sz w:val="20"/>
                <w:szCs w:val="20"/>
              </w:rPr>
            </w:pPr>
            <w:ins w:id="63" w:author="IALA Meetings" w:date="2022-09-28T14:48:00Z">
              <w:r>
                <w:rPr>
                  <w:rFonts w:cs="Arial"/>
                  <w:snapToGrid w:val="0"/>
                  <w:kern w:val="28"/>
                  <w:sz w:val="20"/>
                  <w:szCs w:val="20"/>
                </w:rPr>
                <w:t xml:space="preserve">Consider the impact and implications of MASS with regards to communications and data exchange within the </w:t>
              </w:r>
              <w:proofErr w:type="spellStart"/>
              <w:r>
                <w:rPr>
                  <w:rFonts w:cs="Arial"/>
                  <w:snapToGrid w:val="0"/>
                  <w:kern w:val="28"/>
                  <w:sz w:val="20"/>
                  <w:szCs w:val="20"/>
                </w:rPr>
                <w:t>AtoN</w:t>
              </w:r>
              <w:proofErr w:type="spellEnd"/>
              <w:r>
                <w:rPr>
                  <w:rFonts w:cs="Arial"/>
                  <w:snapToGrid w:val="0"/>
                  <w:kern w:val="28"/>
                  <w:sz w:val="20"/>
                  <w:szCs w:val="20"/>
                </w:rPr>
                <w:t xml:space="preserve"> environment. </w:t>
              </w:r>
            </w:ins>
          </w:p>
          <w:p w14:paraId="45A377FE" w14:textId="77777777" w:rsidR="006453E2" w:rsidRPr="00430635" w:rsidRDefault="006453E2" w:rsidP="006453E2">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ins w:id="64" w:author="IALA Meetings" w:date="2022-09-28T14:48:00Z"/>
                <w:rFonts w:cs="Arial"/>
                <w:snapToGrid w:val="0"/>
                <w:kern w:val="28"/>
                <w:sz w:val="20"/>
                <w:szCs w:val="20"/>
              </w:rPr>
            </w:pPr>
            <w:ins w:id="65" w:author="IALA Meetings" w:date="2022-09-28T14:48:00Z">
              <w:r>
                <w:rPr>
                  <w:rFonts w:cs="Arial"/>
                  <w:snapToGrid w:val="0"/>
                  <w:kern w:val="28"/>
                  <w:sz w:val="20"/>
                  <w:szCs w:val="20"/>
                </w:rPr>
                <w:t>Develop a working document towards a preliminary draft new ITU-R Recommendation for digital VHF marine radio to be submitted to ITU-R WP5B as a proposal.</w:t>
              </w:r>
            </w:ins>
          </w:p>
        </w:tc>
      </w:tr>
      <w:tr w:rsidR="006453E2" w14:paraId="69106C30" w14:textId="77777777" w:rsidTr="00751C1D">
        <w:trPr>
          <w:cantSplit/>
          <w:trHeight w:val="402"/>
          <w:ins w:id="66" w:author="IALA Meetings" w:date="2022-09-28T14:48:00Z"/>
        </w:trPr>
        <w:tc>
          <w:tcPr>
            <w:tcW w:w="2518" w:type="dxa"/>
          </w:tcPr>
          <w:p w14:paraId="2E2F75D9" w14:textId="77777777" w:rsidR="006453E2" w:rsidRDefault="006453E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67" w:author="IALA Meetings" w:date="2022-09-28T14:48:00Z"/>
                <w:b/>
                <w:bCs/>
                <w:iCs/>
                <w:snapToGrid w:val="0"/>
                <w:sz w:val="20"/>
                <w:szCs w:val="20"/>
              </w:rPr>
            </w:pPr>
            <w:ins w:id="68" w:author="IALA Meetings" w:date="2022-09-28T14:48:00Z">
              <w:r w:rsidRPr="00BF71F7">
                <w:rPr>
                  <w:b/>
                  <w:bCs/>
                  <w:iCs/>
                  <w:snapToGrid w:val="0"/>
                  <w:sz w:val="20"/>
                  <w:szCs w:val="20"/>
                </w:rPr>
                <w:t>Expected outcome</w:t>
              </w:r>
            </w:ins>
          </w:p>
        </w:tc>
        <w:tc>
          <w:tcPr>
            <w:tcW w:w="7088" w:type="dxa"/>
            <w:gridSpan w:val="3"/>
          </w:tcPr>
          <w:p w14:paraId="6DC8E42A"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9" w:author="IALA Meetings" w:date="2022-09-28T14:48:00Z"/>
                <w:rFonts w:cs="Arial"/>
                <w:snapToGrid w:val="0"/>
                <w:kern w:val="28"/>
                <w:sz w:val="20"/>
                <w:szCs w:val="20"/>
              </w:rPr>
            </w:pPr>
            <w:ins w:id="70" w:author="IALA Meetings" w:date="2022-09-28T14:48:00Z">
              <w:r>
                <w:rPr>
                  <w:bCs/>
                  <w:iCs/>
                  <w:snapToGrid w:val="0"/>
                  <w:sz w:val="20"/>
                  <w:szCs w:val="20"/>
                </w:rPr>
                <w:t xml:space="preserve">New and/or amended </w:t>
              </w:r>
              <w:r w:rsidRPr="001B4C41">
                <w:rPr>
                  <w:bCs/>
                  <w:iCs/>
                  <w:snapToGrid w:val="0"/>
                  <w:sz w:val="20"/>
                  <w:szCs w:val="20"/>
                </w:rPr>
                <w:t>IALA guideline</w:t>
              </w:r>
              <w:r>
                <w:rPr>
                  <w:bCs/>
                  <w:iCs/>
                  <w:snapToGrid w:val="0"/>
                  <w:sz w:val="20"/>
                  <w:szCs w:val="20"/>
                </w:rPr>
                <w:t>s</w:t>
              </w:r>
              <w:r w:rsidRPr="001B4C41">
                <w:rPr>
                  <w:bCs/>
                  <w:iCs/>
                  <w:snapToGrid w:val="0"/>
                  <w:sz w:val="20"/>
                  <w:szCs w:val="20"/>
                </w:rPr>
                <w:t xml:space="preserve"> providing guidance</w:t>
              </w:r>
              <w:r>
                <w:rPr>
                  <w:rFonts w:cs="Arial"/>
                  <w:snapToGrid w:val="0"/>
                  <w:kern w:val="28"/>
                  <w:sz w:val="20"/>
                  <w:szCs w:val="20"/>
                  <w:lang w:eastAsia="de-DE"/>
                </w:rPr>
                <w:t xml:space="preserve"> to Contracting States and Competent Authorities </w:t>
              </w:r>
              <w:proofErr w:type="gramStart"/>
              <w:r>
                <w:rPr>
                  <w:rFonts w:cs="Arial"/>
                  <w:snapToGrid w:val="0"/>
                  <w:kern w:val="28"/>
                  <w:sz w:val="20"/>
                  <w:szCs w:val="20"/>
                  <w:lang w:eastAsia="de-DE"/>
                </w:rPr>
                <w:t>in regard to</w:t>
              </w:r>
              <w:proofErr w:type="gramEnd"/>
              <w:r>
                <w:rPr>
                  <w:rFonts w:cs="Arial"/>
                  <w:snapToGrid w:val="0"/>
                  <w:kern w:val="28"/>
                  <w:sz w:val="20"/>
                  <w:szCs w:val="20"/>
                  <w:lang w:eastAsia="de-DE"/>
                </w:rPr>
                <w:t xml:space="preserve"> migrate to digital VHF voice communications. </w:t>
              </w:r>
              <w:r w:rsidRPr="002E7BB2">
                <w:rPr>
                  <w:rFonts w:cs="Arial" w:hint="eastAsia"/>
                  <w:snapToGrid w:val="0"/>
                  <w:kern w:val="28"/>
                  <w:sz w:val="20"/>
                  <w:szCs w:val="20"/>
                </w:rPr>
                <w:t xml:space="preserve"> </w:t>
              </w:r>
              <w:r>
                <w:rPr>
                  <w:rFonts w:cs="Arial"/>
                  <w:snapToGrid w:val="0"/>
                  <w:kern w:val="28"/>
                  <w:sz w:val="20"/>
                  <w:szCs w:val="20"/>
                </w:rPr>
                <w:t xml:space="preserve">The guidelines to include infrastructure requirements, integration of future voice networks with other digital networks, and related requirements as may be identified during the work.  </w:t>
              </w:r>
            </w:ins>
          </w:p>
          <w:p w14:paraId="4EE61365"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1" w:author="IALA Meetings" w:date="2022-09-28T14:48:00Z"/>
                <w:rFonts w:cs="Arial"/>
                <w:snapToGrid w:val="0"/>
                <w:kern w:val="28"/>
                <w:sz w:val="20"/>
                <w:szCs w:val="20"/>
              </w:rPr>
            </w:pPr>
            <w:ins w:id="72" w:author="IALA Meetings" w:date="2022-09-28T14:48:00Z">
              <w:r>
                <w:rPr>
                  <w:rFonts w:cs="Arial"/>
                  <w:snapToGrid w:val="0"/>
                  <w:kern w:val="28"/>
                  <w:sz w:val="20"/>
                  <w:szCs w:val="20"/>
                </w:rPr>
                <w:t>ITU will accept the proposal on</w:t>
              </w:r>
              <w:r>
                <w:t xml:space="preserve"> </w:t>
              </w:r>
              <w:r w:rsidRPr="0098022A">
                <w:rPr>
                  <w:rFonts w:cs="Arial"/>
                  <w:snapToGrid w:val="0"/>
                  <w:kern w:val="28"/>
                  <w:sz w:val="20"/>
                  <w:szCs w:val="20"/>
                </w:rPr>
                <w:t xml:space="preserve">preliminary draft new ITU-R Recommendation for digital VHF marine radio </w:t>
              </w:r>
              <w:r>
                <w:rPr>
                  <w:rFonts w:cs="Arial"/>
                  <w:snapToGrid w:val="0"/>
                  <w:kern w:val="28"/>
                  <w:sz w:val="20"/>
                  <w:szCs w:val="20"/>
                </w:rPr>
                <w:t>and start the work.</w:t>
              </w:r>
            </w:ins>
          </w:p>
          <w:p w14:paraId="6B82F882"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3" w:author="IALA Meetings" w:date="2022-09-28T14:48:00Z"/>
                <w:rFonts w:cs="Arial"/>
                <w:snapToGrid w:val="0"/>
                <w:kern w:val="28"/>
                <w:sz w:val="20"/>
                <w:szCs w:val="20"/>
              </w:rPr>
            </w:pPr>
            <w:ins w:id="74" w:author="IALA Meetings" w:date="2022-09-28T14:48:00Z">
              <w:r>
                <w:rPr>
                  <w:rFonts w:cs="Arial"/>
                  <w:snapToGrid w:val="0"/>
                  <w:kern w:val="28"/>
                  <w:sz w:val="20"/>
                  <w:szCs w:val="20"/>
                </w:rPr>
                <w:t xml:space="preserve">Agenda item on </w:t>
              </w:r>
              <w:r w:rsidRPr="001204CE">
                <w:rPr>
                  <w:rFonts w:cs="Arial"/>
                  <w:snapToGrid w:val="0"/>
                  <w:kern w:val="28"/>
                  <w:sz w:val="20"/>
                  <w:szCs w:val="20"/>
                </w:rPr>
                <w:t>digital VHF marine radio</w:t>
              </w:r>
              <w:r>
                <w:rPr>
                  <w:rFonts w:cs="Arial"/>
                  <w:snapToGrid w:val="0"/>
                  <w:kern w:val="28"/>
                  <w:sz w:val="20"/>
                  <w:szCs w:val="20"/>
                </w:rPr>
                <w:t xml:space="preserve"> communications for WRC-27.</w:t>
              </w:r>
            </w:ins>
          </w:p>
          <w:p w14:paraId="1A8485DF" w14:textId="77777777" w:rsidR="006453E2" w:rsidRPr="00AA0FB7"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5" w:author="IALA Meetings" w:date="2022-09-28T14:48:00Z"/>
                <w:rFonts w:cs="Arial"/>
                <w:snapToGrid w:val="0"/>
                <w:kern w:val="28"/>
                <w:sz w:val="20"/>
                <w:szCs w:val="20"/>
              </w:rPr>
            </w:pPr>
            <w:ins w:id="76" w:author="IALA Meetings" w:date="2022-09-28T14:48:00Z">
              <w:r>
                <w:rPr>
                  <w:rFonts w:cs="Arial"/>
                  <w:snapToGrid w:val="0"/>
                  <w:kern w:val="28"/>
                  <w:sz w:val="20"/>
                  <w:szCs w:val="20"/>
                </w:rPr>
                <w:t>Radio Regulations revised to accommodate digital VHF marine radio communication.</w:t>
              </w:r>
            </w:ins>
          </w:p>
        </w:tc>
      </w:tr>
      <w:tr w:rsidR="006453E2" w:rsidRPr="009C0657" w14:paraId="5E995FD6" w14:textId="77777777" w:rsidTr="00751C1D">
        <w:trPr>
          <w:cantSplit/>
          <w:trHeight w:val="402"/>
          <w:ins w:id="77" w:author="IALA Meetings" w:date="2022-09-28T14:48:00Z"/>
        </w:trPr>
        <w:tc>
          <w:tcPr>
            <w:tcW w:w="2518" w:type="dxa"/>
          </w:tcPr>
          <w:p w14:paraId="361365C6" w14:textId="77777777" w:rsidR="006453E2" w:rsidRDefault="006453E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78" w:author="IALA Meetings" w:date="2022-09-28T14:48:00Z"/>
                <w:b/>
                <w:bCs/>
                <w:iCs/>
                <w:snapToGrid w:val="0"/>
                <w:sz w:val="20"/>
                <w:szCs w:val="20"/>
              </w:rPr>
            </w:pPr>
            <w:ins w:id="79" w:author="IALA Meetings" w:date="2022-09-28T14:48:00Z">
              <w:r>
                <w:rPr>
                  <w:b/>
                  <w:bCs/>
                  <w:iCs/>
                  <w:snapToGrid w:val="0"/>
                  <w:sz w:val="20"/>
                  <w:szCs w:val="20"/>
                </w:rPr>
                <w:t>Compelling need</w:t>
              </w:r>
            </w:ins>
          </w:p>
        </w:tc>
        <w:tc>
          <w:tcPr>
            <w:tcW w:w="7088" w:type="dxa"/>
            <w:gridSpan w:val="3"/>
          </w:tcPr>
          <w:p w14:paraId="21342BD5" w14:textId="77777777" w:rsidR="006453E2" w:rsidRDefault="006453E2" w:rsidP="00751C1D">
            <w:pPr>
              <w:pStyle w:val="BodyText"/>
              <w:rPr>
                <w:ins w:id="80" w:author="IALA Meetings" w:date="2022-09-28T14:48:00Z"/>
                <w:bCs/>
                <w:iCs/>
                <w:snapToGrid w:val="0"/>
                <w:sz w:val="20"/>
                <w:szCs w:val="20"/>
              </w:rPr>
            </w:pPr>
            <w:ins w:id="81" w:author="IALA Meetings" w:date="2022-09-28T14:48:00Z">
              <w:r w:rsidRPr="002D6880">
                <w:rPr>
                  <w:bCs/>
                  <w:iCs/>
                  <w:snapToGrid w:val="0"/>
                  <w:sz w:val="20"/>
                  <w:szCs w:val="20"/>
                </w:rPr>
                <w:t xml:space="preserve">The voice radio telephony in the VHF maritime mobile band is important </w:t>
              </w:r>
              <w:r>
                <w:rPr>
                  <w:bCs/>
                  <w:iCs/>
                  <w:snapToGrid w:val="0"/>
                  <w:sz w:val="20"/>
                  <w:szCs w:val="20"/>
                </w:rPr>
                <w:t xml:space="preserve">for </w:t>
              </w:r>
              <w:r w:rsidRPr="002D6880">
                <w:rPr>
                  <w:bCs/>
                  <w:iCs/>
                  <w:snapToGrid w:val="0"/>
                  <w:sz w:val="20"/>
                  <w:szCs w:val="20"/>
                </w:rPr>
                <w:t>communication</w:t>
              </w:r>
              <w:r>
                <w:rPr>
                  <w:bCs/>
                  <w:iCs/>
                  <w:snapToGrid w:val="0"/>
                  <w:sz w:val="20"/>
                  <w:szCs w:val="20"/>
                </w:rPr>
                <w:t>s</w:t>
              </w:r>
              <w:r w:rsidRPr="002D6880">
                <w:rPr>
                  <w:bCs/>
                  <w:iCs/>
                  <w:snapToGrid w:val="0"/>
                  <w:sz w:val="20"/>
                  <w:szCs w:val="20"/>
                </w:rPr>
                <w:t xml:space="preserve"> </w:t>
              </w:r>
              <w:r>
                <w:rPr>
                  <w:bCs/>
                  <w:iCs/>
                  <w:snapToGrid w:val="0"/>
                  <w:sz w:val="20"/>
                  <w:szCs w:val="20"/>
                </w:rPr>
                <w:t>in</w:t>
              </w:r>
              <w:r w:rsidRPr="002D6880">
                <w:rPr>
                  <w:bCs/>
                  <w:iCs/>
                  <w:snapToGrid w:val="0"/>
                  <w:sz w:val="20"/>
                  <w:szCs w:val="20"/>
                </w:rPr>
                <w:t xml:space="preserve"> shipping. </w:t>
              </w:r>
              <w:r>
                <w:rPr>
                  <w:bCs/>
                  <w:iCs/>
                  <w:snapToGrid w:val="0"/>
                  <w:sz w:val="20"/>
                  <w:szCs w:val="20"/>
                </w:rPr>
                <w:t>The current</w:t>
              </w:r>
              <w:r w:rsidRPr="002D6880">
                <w:rPr>
                  <w:bCs/>
                  <w:iCs/>
                  <w:snapToGrid w:val="0"/>
                  <w:sz w:val="20"/>
                  <w:szCs w:val="20"/>
                </w:rPr>
                <w:t xml:space="preserve"> congestion in the VHF maritime mobile band has become a serious problem not only in CEPT countries and is continuing to grow. </w:t>
              </w:r>
              <w:r>
                <w:rPr>
                  <w:bCs/>
                  <w:iCs/>
                  <w:snapToGrid w:val="0"/>
                  <w:sz w:val="20"/>
                  <w:szCs w:val="20"/>
                </w:rPr>
                <w:t>The move to implement digital VHF capabilities for</w:t>
              </w:r>
              <w:r w:rsidRPr="002D6880">
                <w:rPr>
                  <w:bCs/>
                  <w:iCs/>
                  <w:snapToGrid w:val="0"/>
                  <w:sz w:val="20"/>
                  <w:szCs w:val="20"/>
                </w:rPr>
                <w:t xml:space="preserve"> DSC, AIS and VDES</w:t>
              </w:r>
              <w:r>
                <w:rPr>
                  <w:bCs/>
                  <w:iCs/>
                  <w:snapToGrid w:val="0"/>
                  <w:sz w:val="20"/>
                  <w:szCs w:val="20"/>
                </w:rPr>
                <w:t xml:space="preserve"> means</w:t>
              </w:r>
              <w:r w:rsidRPr="002D6880">
                <w:rPr>
                  <w:bCs/>
                  <w:iCs/>
                  <w:snapToGrid w:val="0"/>
                  <w:sz w:val="20"/>
                  <w:szCs w:val="20"/>
                </w:rPr>
                <w:t xml:space="preserve"> the number of voice channels in the VHF maritime mobile band has been reduced. </w:t>
              </w:r>
            </w:ins>
          </w:p>
          <w:p w14:paraId="6982481E" w14:textId="77777777" w:rsidR="006453E2" w:rsidRDefault="006453E2" w:rsidP="00751C1D">
            <w:pPr>
              <w:pStyle w:val="BodyText"/>
              <w:rPr>
                <w:ins w:id="82" w:author="IALA Meetings" w:date="2022-09-28T14:48:00Z"/>
                <w:bCs/>
                <w:iCs/>
                <w:snapToGrid w:val="0"/>
                <w:sz w:val="20"/>
                <w:szCs w:val="20"/>
              </w:rPr>
            </w:pPr>
            <w:ins w:id="83" w:author="IALA Meetings" w:date="2022-09-28T14:48:00Z">
              <w:r>
                <w:rPr>
                  <w:bCs/>
                  <w:iCs/>
                  <w:snapToGrid w:val="0"/>
                  <w:sz w:val="20"/>
                  <w:szCs w:val="20"/>
                </w:rPr>
                <w:t>Expand the capacity for marine VHF voice communications.</w:t>
              </w:r>
            </w:ins>
          </w:p>
          <w:p w14:paraId="46159A83" w14:textId="77777777" w:rsidR="006453E2" w:rsidRPr="002D6880" w:rsidRDefault="006453E2" w:rsidP="00751C1D">
            <w:pPr>
              <w:pStyle w:val="BodyText"/>
              <w:rPr>
                <w:ins w:id="84" w:author="IALA Meetings" w:date="2022-09-28T14:48:00Z"/>
                <w:bCs/>
                <w:iCs/>
                <w:snapToGrid w:val="0"/>
                <w:sz w:val="20"/>
                <w:szCs w:val="20"/>
              </w:rPr>
            </w:pPr>
            <w:ins w:id="85" w:author="IALA Meetings" w:date="2022-09-28T14:48:00Z">
              <w:r>
                <w:rPr>
                  <w:bCs/>
                  <w:iCs/>
                  <w:snapToGrid w:val="0"/>
                  <w:sz w:val="20"/>
                  <w:szCs w:val="20"/>
                </w:rPr>
                <w:t xml:space="preserve">This will be discussed further at the ITU World Radio Conference 2023 (WRC-23). Input will be required at WRC-23 to support this item on the agenda for WRC-27.  There is a requirement for focus work in advance of WRC-23 on the digitalisation of the maritime mobile band to highlight the importance of for future radiocommunications to support IALA membership. </w:t>
              </w:r>
            </w:ins>
          </w:p>
          <w:p w14:paraId="45D577D8" w14:textId="77777777" w:rsidR="006453E2" w:rsidRPr="002D6880" w:rsidRDefault="006453E2" w:rsidP="00751C1D">
            <w:pPr>
              <w:pStyle w:val="BodyText"/>
              <w:rPr>
                <w:ins w:id="86" w:author="IALA Meetings" w:date="2022-09-28T14:48:00Z"/>
                <w:bCs/>
                <w:iCs/>
                <w:snapToGrid w:val="0"/>
                <w:sz w:val="20"/>
                <w:szCs w:val="20"/>
              </w:rPr>
            </w:pPr>
            <w:ins w:id="87" w:author="IALA Meetings" w:date="2022-09-28T14:48:00Z">
              <w:r>
                <w:rPr>
                  <w:bCs/>
                  <w:iCs/>
                  <w:snapToGrid w:val="0"/>
                  <w:sz w:val="20"/>
                  <w:szCs w:val="20"/>
                </w:rPr>
                <w:t>The initial intent</w:t>
              </w:r>
              <w:r w:rsidRPr="002D6880">
                <w:rPr>
                  <w:bCs/>
                  <w:iCs/>
                  <w:snapToGrid w:val="0"/>
                  <w:sz w:val="20"/>
                  <w:szCs w:val="20"/>
                </w:rPr>
                <w:t xml:space="preserve"> was </w:t>
              </w:r>
              <w:r>
                <w:rPr>
                  <w:bCs/>
                  <w:iCs/>
                  <w:snapToGrid w:val="0"/>
                  <w:sz w:val="20"/>
                  <w:szCs w:val="20"/>
                </w:rPr>
                <w:t>to reduce</w:t>
              </w:r>
              <w:r w:rsidRPr="002D6880">
                <w:rPr>
                  <w:bCs/>
                  <w:iCs/>
                  <w:snapToGrid w:val="0"/>
                  <w:sz w:val="20"/>
                  <w:szCs w:val="20"/>
                </w:rPr>
                <w:t xml:space="preserve"> </w:t>
              </w:r>
              <w:r>
                <w:rPr>
                  <w:bCs/>
                  <w:iCs/>
                  <w:snapToGrid w:val="0"/>
                  <w:sz w:val="20"/>
                  <w:szCs w:val="20"/>
                </w:rPr>
                <w:t>the</w:t>
              </w:r>
              <w:r w:rsidRPr="002D6880">
                <w:rPr>
                  <w:bCs/>
                  <w:iCs/>
                  <w:snapToGrid w:val="0"/>
                  <w:sz w:val="20"/>
                  <w:szCs w:val="20"/>
                </w:rPr>
                <w:t xml:space="preserve"> 12.5 kHz/6.25 kHz bandwidths as indicated in Recommendation ITU-R M.1084-5</w:t>
              </w:r>
              <w:r>
                <w:rPr>
                  <w:bCs/>
                  <w:iCs/>
                  <w:snapToGrid w:val="0"/>
                  <w:sz w:val="20"/>
                  <w:szCs w:val="20"/>
                </w:rPr>
                <w:t>,</w:t>
              </w:r>
              <w:r w:rsidRPr="002D6880">
                <w:rPr>
                  <w:bCs/>
                  <w:iCs/>
                  <w:snapToGrid w:val="0"/>
                  <w:sz w:val="20"/>
                  <w:szCs w:val="20"/>
                </w:rPr>
                <w:t xml:space="preserve"> but</w:t>
              </w:r>
              <w:r>
                <w:rPr>
                  <w:bCs/>
                  <w:iCs/>
                  <w:snapToGrid w:val="0"/>
                  <w:sz w:val="20"/>
                  <w:szCs w:val="20"/>
                </w:rPr>
                <w:t xml:space="preserve"> this</w:t>
              </w:r>
              <w:r w:rsidRPr="002D6880">
                <w:rPr>
                  <w:bCs/>
                  <w:iCs/>
                  <w:snapToGrid w:val="0"/>
                  <w:sz w:val="20"/>
                  <w:szCs w:val="20"/>
                </w:rPr>
                <w:t xml:space="preserve"> has never been implemented. Also splitting duplex channels into simplex does not lead to the doubling of available voice channels </w:t>
              </w:r>
              <w:proofErr w:type="gramStart"/>
              <w:r w:rsidRPr="002D6880">
                <w:rPr>
                  <w:bCs/>
                  <w:iCs/>
                  <w:snapToGrid w:val="0"/>
                  <w:sz w:val="20"/>
                  <w:szCs w:val="20"/>
                </w:rPr>
                <w:t>due to the fact that</w:t>
              </w:r>
              <w:proofErr w:type="gramEnd"/>
              <w:r w:rsidRPr="002D6880">
                <w:rPr>
                  <w:bCs/>
                  <w:iCs/>
                  <w:snapToGrid w:val="0"/>
                  <w:sz w:val="20"/>
                  <w:szCs w:val="20"/>
                </w:rPr>
                <w:t xml:space="preserve"> AIS </w:t>
              </w:r>
              <w:r>
                <w:rPr>
                  <w:bCs/>
                  <w:iCs/>
                  <w:snapToGrid w:val="0"/>
                  <w:sz w:val="20"/>
                  <w:szCs w:val="20"/>
                </w:rPr>
                <w:t>receiver</w:t>
              </w:r>
              <w:r w:rsidRPr="002D6880">
                <w:rPr>
                  <w:bCs/>
                  <w:iCs/>
                  <w:snapToGrid w:val="0"/>
                  <w:sz w:val="20"/>
                  <w:szCs w:val="20"/>
                </w:rPr>
                <w:t xml:space="preserve"> sensitivity will be degraded in the “upper legs” unless the antennas are separated significantly. This is not always possible on ships.</w:t>
              </w:r>
            </w:ins>
          </w:p>
          <w:p w14:paraId="296374A8" w14:textId="77777777" w:rsidR="006453E2" w:rsidRDefault="006453E2" w:rsidP="00751C1D">
            <w:pPr>
              <w:pStyle w:val="BodyText"/>
              <w:rPr>
                <w:ins w:id="88" w:author="IALA Meetings" w:date="2022-09-28T14:48:00Z"/>
                <w:bCs/>
                <w:iCs/>
                <w:snapToGrid w:val="0"/>
                <w:sz w:val="20"/>
                <w:szCs w:val="20"/>
              </w:rPr>
            </w:pPr>
            <w:ins w:id="89" w:author="IALA Meetings" w:date="2022-09-28T14:48:00Z">
              <w:r w:rsidRPr="002D6880">
                <w:rPr>
                  <w:bCs/>
                  <w:iCs/>
                  <w:snapToGrid w:val="0"/>
                  <w:sz w:val="20"/>
                  <w:szCs w:val="20"/>
                </w:rPr>
                <w:t>The Recommendation ITU-R M.1084-5 provides ways to improve efficiency in the use of the band 156-174 MHz by stations in the maritime mobile service; specifically describes technical characteristics when using channels spaced by 12.5 kHz and 6.25 kHz, migration to narrow-band channels, an example method for implementing interleaved narrowband channels at 12.5 kHz or 6.25 kHz offset spacing and assignment of channels numbers to interleaved channels and simplex operation of duplex channels</w:t>
              </w:r>
              <w:r>
                <w:rPr>
                  <w:bCs/>
                  <w:iCs/>
                  <w:snapToGrid w:val="0"/>
                  <w:sz w:val="20"/>
                  <w:szCs w:val="20"/>
                </w:rPr>
                <w:t>.</w:t>
              </w:r>
            </w:ins>
          </w:p>
          <w:p w14:paraId="677F2D0B" w14:textId="77777777" w:rsidR="006453E2" w:rsidRDefault="006453E2" w:rsidP="00751C1D">
            <w:pPr>
              <w:pStyle w:val="BodyText"/>
              <w:rPr>
                <w:ins w:id="90" w:author="IALA Meetings" w:date="2022-09-28T14:48:00Z"/>
                <w:bCs/>
                <w:iCs/>
                <w:snapToGrid w:val="0"/>
                <w:sz w:val="20"/>
                <w:szCs w:val="20"/>
              </w:rPr>
            </w:pPr>
            <w:ins w:id="91" w:author="IALA Meetings" w:date="2022-09-28T14:48:00Z">
              <w:r>
                <w:rPr>
                  <w:bCs/>
                  <w:iCs/>
                  <w:snapToGrid w:val="0"/>
                  <w:sz w:val="20"/>
                  <w:szCs w:val="20"/>
                </w:rPr>
                <w:t>The introduction of new techniques will provide higher quality and more channels for VHF voice radio communications.  There are additional benefits such as better support for safety and security measurements and improved situational awareness for mariners, Contracting States and/or Competent authorities.</w:t>
              </w:r>
            </w:ins>
          </w:p>
          <w:p w14:paraId="14EFDAF0" w14:textId="77777777" w:rsidR="006453E2" w:rsidRDefault="006453E2" w:rsidP="00751C1D">
            <w:pPr>
              <w:pStyle w:val="BodyText"/>
              <w:rPr>
                <w:ins w:id="92" w:author="IALA Meetings" w:date="2022-09-28T14:48:00Z"/>
                <w:bCs/>
                <w:iCs/>
                <w:snapToGrid w:val="0"/>
                <w:sz w:val="20"/>
                <w:szCs w:val="20"/>
              </w:rPr>
            </w:pPr>
            <w:ins w:id="93" w:author="IALA Meetings" w:date="2022-09-28T14:48:00Z">
              <w:r>
                <w:rPr>
                  <w:bCs/>
                  <w:iCs/>
                  <w:snapToGrid w:val="0"/>
                  <w:sz w:val="20"/>
                  <w:szCs w:val="20"/>
                </w:rPr>
                <w:t xml:space="preserve">This has implications for ship and shore side, including opportunities to rationalize infrastructure requirements to support digital data exchange. </w:t>
              </w:r>
            </w:ins>
          </w:p>
          <w:p w14:paraId="50AED7CB" w14:textId="77777777" w:rsidR="006453E2" w:rsidRPr="00742B0B" w:rsidRDefault="006453E2" w:rsidP="00751C1D">
            <w:pPr>
              <w:pStyle w:val="BodyText"/>
              <w:rPr>
                <w:ins w:id="94" w:author="IALA Meetings" w:date="2022-09-28T14:48:00Z"/>
                <w:bCs/>
                <w:iCs/>
                <w:snapToGrid w:val="0"/>
                <w:sz w:val="20"/>
                <w:szCs w:val="20"/>
              </w:rPr>
            </w:pPr>
            <w:ins w:id="95" w:author="IALA Meetings" w:date="2022-09-28T14:48:00Z">
              <w:r>
                <w:rPr>
                  <w:bCs/>
                  <w:iCs/>
                  <w:snapToGrid w:val="0"/>
                  <w:sz w:val="20"/>
                  <w:szCs w:val="20"/>
                </w:rPr>
                <w:t xml:space="preserve">This activity relates to [proposed work item on migration plan] noting the requirement to liaise with other organisations including ITU, IEC and IMO.  </w:t>
              </w:r>
            </w:ins>
          </w:p>
        </w:tc>
      </w:tr>
      <w:tr w:rsidR="006453E2" w14:paraId="4D590581" w14:textId="77777777" w:rsidTr="00751C1D">
        <w:trPr>
          <w:cantSplit/>
          <w:trHeight w:val="854"/>
          <w:ins w:id="96" w:author="IALA Meetings" w:date="2022-09-28T14:48:00Z"/>
        </w:trPr>
        <w:tc>
          <w:tcPr>
            <w:tcW w:w="2518" w:type="dxa"/>
          </w:tcPr>
          <w:p w14:paraId="3CFE6D75" w14:textId="77777777" w:rsidR="006453E2" w:rsidRPr="00BF71F7" w:rsidRDefault="006453E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97" w:author="IALA Meetings" w:date="2022-09-28T14:48:00Z"/>
                <w:b/>
                <w:bCs/>
                <w:iCs/>
                <w:noProof/>
                <w:snapToGrid w:val="0"/>
                <w:sz w:val="20"/>
                <w:szCs w:val="20"/>
              </w:rPr>
            </w:pPr>
            <w:ins w:id="98" w:author="IALA Meetings" w:date="2022-09-28T14:48:00Z">
              <w:r w:rsidRPr="00BF71F7">
                <w:rPr>
                  <w:b/>
                  <w:bCs/>
                  <w:iCs/>
                  <w:noProof/>
                  <w:snapToGrid w:val="0"/>
                  <w:sz w:val="20"/>
                  <w:szCs w:val="20"/>
                </w:rPr>
                <w:t>Strategic Alignment</w:t>
              </w:r>
            </w:ins>
          </w:p>
          <w:p w14:paraId="07B9FDBF" w14:textId="77777777" w:rsidR="006453E2" w:rsidRDefault="006453E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99" w:author="IALA Meetings" w:date="2022-09-28T14:48:00Z"/>
                <w:bCs/>
                <w:i/>
                <w:iCs/>
                <w:snapToGrid w:val="0"/>
                <w:sz w:val="16"/>
                <w:szCs w:val="16"/>
              </w:rPr>
            </w:pPr>
          </w:p>
        </w:tc>
        <w:tc>
          <w:tcPr>
            <w:tcW w:w="7088" w:type="dxa"/>
            <w:gridSpan w:val="3"/>
          </w:tcPr>
          <w:p w14:paraId="05482C82" w14:textId="77777777" w:rsidR="006453E2" w:rsidRPr="004A539D"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00" w:author="IALA Meetings" w:date="2022-09-28T14:48:00Z"/>
                <w:bCs/>
                <w:iCs/>
                <w:snapToGrid w:val="0"/>
                <w:sz w:val="20"/>
                <w:szCs w:val="20"/>
              </w:rPr>
            </w:pPr>
            <w:ins w:id="101" w:author="IALA Meetings" w:date="2022-09-28T14:48:00Z">
              <w:r w:rsidRPr="004A539D">
                <w:rPr>
                  <w:bCs/>
                  <w:iCs/>
                  <w:snapToGrid w:val="0"/>
                  <w:sz w:val="20"/>
                  <w:szCs w:val="20"/>
                </w:rPr>
                <w:t>Goal 1:</w:t>
              </w:r>
            </w:ins>
          </w:p>
          <w:p w14:paraId="3CE01978" w14:textId="77777777" w:rsidR="006453E2" w:rsidRPr="004A539D"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02" w:author="IALA Meetings" w:date="2022-09-28T14:48:00Z"/>
                <w:bCs/>
                <w:iCs/>
                <w:snapToGrid w:val="0"/>
                <w:sz w:val="20"/>
                <w:szCs w:val="20"/>
              </w:rPr>
            </w:pPr>
            <w:ins w:id="103" w:author="IALA Meetings" w:date="2022-09-28T14:48:00Z">
              <w:r>
                <w:rPr>
                  <w:bCs/>
                  <w:iCs/>
                  <w:snapToGrid w:val="0"/>
                  <w:sz w:val="20"/>
                  <w:szCs w:val="20"/>
                </w:rPr>
                <w:t>G1 S1</w:t>
              </w:r>
              <w:r>
                <w:rPr>
                  <w:bCs/>
                  <w:iCs/>
                  <w:snapToGrid w:val="0"/>
                  <w:sz w:val="20"/>
                  <w:szCs w:val="20"/>
                </w:rPr>
                <w:tab/>
              </w:r>
              <w:r w:rsidRPr="004A539D">
                <w:rPr>
                  <w:bCs/>
                  <w:iCs/>
                  <w:snapToGrid w:val="0"/>
                  <w:sz w:val="20"/>
                  <w:szCs w:val="20"/>
                </w:rPr>
                <w:t>Develop standards suitable for direct citation by States in areas deemed important by</w:t>
              </w:r>
              <w:r>
                <w:rPr>
                  <w:bCs/>
                  <w:iCs/>
                  <w:snapToGrid w:val="0"/>
                  <w:sz w:val="20"/>
                  <w:szCs w:val="20"/>
                </w:rPr>
                <w:t xml:space="preserve"> </w:t>
              </w:r>
              <w:r w:rsidRPr="004A539D">
                <w:rPr>
                  <w:bCs/>
                  <w:iCs/>
                  <w:snapToGrid w:val="0"/>
                  <w:sz w:val="20"/>
                  <w:szCs w:val="20"/>
                </w:rPr>
                <w:t>the General Assembly, and continue to improve strong governance, including document</w:t>
              </w:r>
              <w:r>
                <w:rPr>
                  <w:bCs/>
                  <w:iCs/>
                  <w:snapToGrid w:val="0"/>
                  <w:sz w:val="20"/>
                  <w:szCs w:val="20"/>
                </w:rPr>
                <w:t xml:space="preserve"> </w:t>
              </w:r>
              <w:r w:rsidRPr="004A539D">
                <w:rPr>
                  <w:bCs/>
                  <w:iCs/>
                  <w:snapToGrid w:val="0"/>
                  <w:sz w:val="20"/>
                  <w:szCs w:val="20"/>
                </w:rPr>
                <w:t>policy</w:t>
              </w:r>
              <w:r>
                <w:rPr>
                  <w:bCs/>
                  <w:iCs/>
                  <w:snapToGrid w:val="0"/>
                  <w:sz w:val="20"/>
                  <w:szCs w:val="20"/>
                </w:rPr>
                <w:t xml:space="preserve"> and procedure for standards.</w:t>
              </w:r>
            </w:ins>
          </w:p>
          <w:p w14:paraId="7C3DEACE" w14:textId="77777777" w:rsidR="006453E2" w:rsidRPr="004A539D"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04" w:author="IALA Meetings" w:date="2022-09-28T14:48:00Z"/>
                <w:bCs/>
                <w:iCs/>
                <w:snapToGrid w:val="0"/>
                <w:sz w:val="20"/>
                <w:szCs w:val="20"/>
              </w:rPr>
            </w:pPr>
            <w:ins w:id="105" w:author="IALA Meetings" w:date="2022-09-28T14:48:00Z">
              <w:r>
                <w:rPr>
                  <w:bCs/>
                  <w:iCs/>
                  <w:snapToGrid w:val="0"/>
                  <w:sz w:val="20"/>
                  <w:szCs w:val="20"/>
                </w:rPr>
                <w:t>G1 S2</w:t>
              </w:r>
              <w:r>
                <w:rPr>
                  <w:bCs/>
                  <w:iCs/>
                  <w:snapToGrid w:val="0"/>
                  <w:sz w:val="20"/>
                  <w:szCs w:val="20"/>
                </w:rPr>
                <w:tab/>
              </w:r>
              <w:r w:rsidRPr="004A539D">
                <w:rPr>
                  <w:bCs/>
                  <w:iCs/>
                  <w:snapToGrid w:val="0"/>
                  <w:sz w:val="20"/>
                  <w:szCs w:val="20"/>
                </w:rPr>
                <w:t>Improve and harmonise the delivery of VTS globally and in a manner consistent with</w:t>
              </w:r>
              <w:r>
                <w:rPr>
                  <w:bCs/>
                  <w:iCs/>
                  <w:snapToGrid w:val="0"/>
                  <w:sz w:val="20"/>
                  <w:szCs w:val="20"/>
                </w:rPr>
                <w:t xml:space="preserve"> </w:t>
              </w:r>
              <w:r w:rsidRPr="004A539D">
                <w:rPr>
                  <w:bCs/>
                  <w:iCs/>
                  <w:snapToGrid w:val="0"/>
                  <w:sz w:val="20"/>
                  <w:szCs w:val="20"/>
                </w:rPr>
                <w:t xml:space="preserve">international conventions, legislative </w:t>
              </w:r>
              <w:proofErr w:type="gramStart"/>
              <w:r w:rsidRPr="004A539D">
                <w:rPr>
                  <w:bCs/>
                  <w:iCs/>
                  <w:snapToGrid w:val="0"/>
                  <w:sz w:val="20"/>
                  <w:szCs w:val="20"/>
                </w:rPr>
                <w:t>frame</w:t>
              </w:r>
              <w:r>
                <w:rPr>
                  <w:bCs/>
                  <w:iCs/>
                  <w:snapToGrid w:val="0"/>
                  <w:sz w:val="20"/>
                  <w:szCs w:val="20"/>
                </w:rPr>
                <w:t>works</w:t>
              </w:r>
              <w:proofErr w:type="gramEnd"/>
              <w:r>
                <w:rPr>
                  <w:bCs/>
                  <w:iCs/>
                  <w:snapToGrid w:val="0"/>
                  <w:sz w:val="20"/>
                  <w:szCs w:val="20"/>
                </w:rPr>
                <w:t xml:space="preserve"> and public expectations.</w:t>
              </w:r>
            </w:ins>
          </w:p>
          <w:p w14:paraId="6E65D559" w14:textId="77777777" w:rsidR="006453E2" w:rsidRPr="004A539D"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06" w:author="IALA Meetings" w:date="2022-09-28T14:48:00Z"/>
                <w:bCs/>
                <w:iCs/>
                <w:snapToGrid w:val="0"/>
                <w:sz w:val="20"/>
                <w:szCs w:val="20"/>
              </w:rPr>
            </w:pPr>
            <w:ins w:id="107" w:author="IALA Meetings" w:date="2022-09-28T14:48:00Z">
              <w:r w:rsidRPr="004A539D">
                <w:rPr>
                  <w:rFonts w:hint="eastAsia"/>
                  <w:bCs/>
                  <w:iCs/>
                  <w:snapToGrid w:val="0"/>
                  <w:sz w:val="20"/>
                  <w:szCs w:val="20"/>
                </w:rPr>
                <w:t>G1</w:t>
              </w:r>
              <w:r w:rsidRPr="004A539D">
                <w:rPr>
                  <w:rFonts w:hint="eastAsia"/>
                  <w:bCs/>
                  <w:iCs/>
                  <w:snapToGrid w:val="0"/>
                  <w:sz w:val="20"/>
                  <w:szCs w:val="20"/>
                </w:rPr>
                <w:t>‐</w:t>
              </w:r>
              <w:r>
                <w:rPr>
                  <w:rFonts w:hint="eastAsia"/>
                  <w:bCs/>
                  <w:iCs/>
                  <w:snapToGrid w:val="0"/>
                  <w:sz w:val="20"/>
                  <w:szCs w:val="20"/>
                </w:rPr>
                <w:t>S3</w:t>
              </w:r>
              <w:r>
                <w:rPr>
                  <w:bCs/>
                  <w:iCs/>
                  <w:snapToGrid w:val="0"/>
                  <w:sz w:val="20"/>
                  <w:szCs w:val="20"/>
                </w:rPr>
                <w:tab/>
              </w:r>
              <w:r w:rsidRPr="004A539D">
                <w:rPr>
                  <w:rFonts w:hint="eastAsia"/>
                  <w:bCs/>
                  <w:iCs/>
                  <w:snapToGrid w:val="0"/>
                  <w:sz w:val="20"/>
                  <w:szCs w:val="20"/>
                </w:rPr>
                <w:t>Harmonise the information structure, Maritime Service Portfolios, and communications</w:t>
              </w:r>
              <w:r>
                <w:rPr>
                  <w:bCs/>
                  <w:iCs/>
                  <w:snapToGrid w:val="0"/>
                  <w:sz w:val="20"/>
                  <w:szCs w:val="20"/>
                </w:rPr>
                <w:t xml:space="preserve"> </w:t>
              </w:r>
              <w:r w:rsidRPr="004A539D">
                <w:rPr>
                  <w:rFonts w:hint="eastAsia"/>
                  <w:bCs/>
                  <w:iCs/>
                  <w:snapToGrid w:val="0"/>
                  <w:sz w:val="20"/>
                  <w:szCs w:val="20"/>
                </w:rPr>
                <w:t>for e</w:t>
              </w:r>
              <w:r w:rsidRPr="004A539D">
                <w:rPr>
                  <w:rFonts w:hint="eastAsia"/>
                  <w:bCs/>
                  <w:iCs/>
                  <w:snapToGrid w:val="0"/>
                  <w:sz w:val="20"/>
                  <w:szCs w:val="20"/>
                </w:rPr>
                <w:t>‐</w:t>
              </w:r>
              <w:r w:rsidRPr="004A539D">
                <w:rPr>
                  <w:rFonts w:hint="eastAsia"/>
                  <w:bCs/>
                  <w:iCs/>
                  <w:snapToGrid w:val="0"/>
                  <w:sz w:val="20"/>
                  <w:szCs w:val="20"/>
                </w:rPr>
                <w:t>Navigation by creating standards, and by cooperation with other IGOs, to achieve</w:t>
              </w:r>
              <w:r>
                <w:rPr>
                  <w:bCs/>
                  <w:iCs/>
                  <w:snapToGrid w:val="0"/>
                  <w:sz w:val="20"/>
                  <w:szCs w:val="20"/>
                </w:rPr>
                <w:t xml:space="preserve"> </w:t>
              </w:r>
              <w:r w:rsidRPr="004A539D">
                <w:rPr>
                  <w:bCs/>
                  <w:iCs/>
                  <w:snapToGrid w:val="0"/>
                  <w:sz w:val="20"/>
                  <w:szCs w:val="20"/>
                </w:rPr>
                <w:t>worldwide interoperability of shore and ship systems, including IMO sustainability goals</w:t>
              </w:r>
              <w:r>
                <w:rPr>
                  <w:bCs/>
                  <w:iCs/>
                  <w:snapToGrid w:val="0"/>
                  <w:sz w:val="20"/>
                  <w:szCs w:val="20"/>
                </w:rPr>
                <w:t xml:space="preserve"> </w:t>
              </w:r>
              <w:r w:rsidRPr="004A539D">
                <w:rPr>
                  <w:bCs/>
                  <w:iCs/>
                  <w:snapToGrid w:val="0"/>
                  <w:sz w:val="20"/>
                  <w:szCs w:val="20"/>
                </w:rPr>
                <w:t>f</w:t>
              </w:r>
              <w:r>
                <w:rPr>
                  <w:bCs/>
                  <w:iCs/>
                  <w:snapToGrid w:val="0"/>
                  <w:sz w:val="20"/>
                  <w:szCs w:val="20"/>
                </w:rPr>
                <w:t>or a maritime transport system.</w:t>
              </w:r>
            </w:ins>
          </w:p>
          <w:p w14:paraId="53B6A28E" w14:textId="77777777" w:rsidR="006453E2" w:rsidRPr="004A539D"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08" w:author="IALA Meetings" w:date="2022-09-28T14:48:00Z"/>
                <w:bCs/>
                <w:iCs/>
                <w:snapToGrid w:val="0"/>
                <w:sz w:val="20"/>
                <w:szCs w:val="20"/>
              </w:rPr>
            </w:pPr>
            <w:ins w:id="109" w:author="IALA Meetings" w:date="2022-09-28T14:48:00Z">
              <w:r w:rsidRPr="004A539D">
                <w:rPr>
                  <w:bCs/>
                  <w:iCs/>
                  <w:snapToGrid w:val="0"/>
                  <w:sz w:val="20"/>
                  <w:szCs w:val="20"/>
                </w:rPr>
                <w:t>Goal 2:</w:t>
              </w:r>
            </w:ins>
          </w:p>
          <w:p w14:paraId="2086F8BB" w14:textId="77777777" w:rsidR="006453E2" w:rsidRPr="004A539D"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0" w:author="IALA Meetings" w:date="2022-09-28T14:48:00Z"/>
                <w:bCs/>
                <w:iCs/>
                <w:snapToGrid w:val="0"/>
                <w:sz w:val="20"/>
                <w:szCs w:val="20"/>
              </w:rPr>
            </w:pPr>
            <w:ins w:id="111" w:author="IALA Meetings" w:date="2022-09-28T14:48:00Z">
              <w:r>
                <w:rPr>
                  <w:bCs/>
                  <w:iCs/>
                  <w:snapToGrid w:val="0"/>
                  <w:sz w:val="20"/>
                  <w:szCs w:val="20"/>
                </w:rPr>
                <w:t>G2 S1</w:t>
              </w:r>
              <w:r>
                <w:rPr>
                  <w:bCs/>
                  <w:iCs/>
                  <w:snapToGrid w:val="0"/>
                  <w:sz w:val="20"/>
                  <w:szCs w:val="20"/>
                </w:rPr>
                <w:tab/>
              </w:r>
              <w:r w:rsidRPr="004A539D">
                <w:rPr>
                  <w:bCs/>
                  <w:iCs/>
                  <w:snapToGrid w:val="0"/>
                  <w:sz w:val="20"/>
                  <w:szCs w:val="20"/>
                </w:rPr>
                <w:t>Position IALA</w:t>
              </w:r>
              <w:r>
                <w:rPr>
                  <w:bCs/>
                  <w:iCs/>
                  <w:snapToGrid w:val="0"/>
                  <w:sz w:val="20"/>
                  <w:szCs w:val="20"/>
                </w:rPr>
                <w:t xml:space="preserve"> as the source of standards, </w:t>
              </w:r>
              <w:r w:rsidRPr="004A539D">
                <w:rPr>
                  <w:bCs/>
                  <w:iCs/>
                  <w:snapToGrid w:val="0"/>
                  <w:sz w:val="20"/>
                  <w:szCs w:val="20"/>
                </w:rPr>
                <w:t>knowledge, and expertise that will enable</w:t>
              </w:r>
              <w:r>
                <w:rPr>
                  <w:bCs/>
                  <w:iCs/>
                  <w:snapToGrid w:val="0"/>
                  <w:sz w:val="20"/>
                  <w:szCs w:val="20"/>
                </w:rPr>
                <w:t xml:space="preserve"> </w:t>
              </w:r>
              <w:r w:rsidRPr="004A539D">
                <w:rPr>
                  <w:bCs/>
                  <w:iCs/>
                  <w:snapToGrid w:val="0"/>
                  <w:sz w:val="20"/>
                  <w:szCs w:val="20"/>
                </w:rPr>
                <w:t>States to undertake and share the technical development of aids to navigation, in</w:t>
              </w:r>
              <w:r>
                <w:rPr>
                  <w:bCs/>
                  <w:iCs/>
                  <w:snapToGrid w:val="0"/>
                  <w:sz w:val="20"/>
                  <w:szCs w:val="20"/>
                </w:rPr>
                <w:t xml:space="preserve"> </w:t>
              </w:r>
              <w:r w:rsidRPr="004A539D">
                <w:rPr>
                  <w:bCs/>
                  <w:iCs/>
                  <w:snapToGrid w:val="0"/>
                  <w:sz w:val="20"/>
                  <w:szCs w:val="20"/>
                </w:rPr>
                <w:t>accordance with UNCLOS, SO</w:t>
              </w:r>
              <w:r>
                <w:rPr>
                  <w:bCs/>
                  <w:iCs/>
                  <w:snapToGrid w:val="0"/>
                  <w:sz w:val="20"/>
                  <w:szCs w:val="20"/>
                </w:rPr>
                <w:t>LAS, and other obligations.</w:t>
              </w:r>
            </w:ins>
          </w:p>
          <w:p w14:paraId="7500DAEC" w14:textId="77777777" w:rsidR="006453E2" w:rsidRPr="004A539D"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2" w:author="IALA Meetings" w:date="2022-09-28T14:48:00Z"/>
                <w:bCs/>
                <w:iCs/>
                <w:snapToGrid w:val="0"/>
                <w:sz w:val="20"/>
                <w:szCs w:val="20"/>
              </w:rPr>
            </w:pPr>
            <w:ins w:id="113" w:author="IALA Meetings" w:date="2022-09-28T14:48:00Z">
              <w:r>
                <w:rPr>
                  <w:rFonts w:hint="eastAsia"/>
                  <w:bCs/>
                  <w:iCs/>
                  <w:snapToGrid w:val="0"/>
                  <w:sz w:val="20"/>
                  <w:szCs w:val="20"/>
                </w:rPr>
                <w:t>G2 S3</w:t>
              </w:r>
              <w:r>
                <w:rPr>
                  <w:bCs/>
                  <w:iCs/>
                  <w:snapToGrid w:val="0"/>
                  <w:sz w:val="20"/>
                  <w:szCs w:val="20"/>
                </w:rPr>
                <w:tab/>
              </w:r>
              <w:r w:rsidRPr="004A539D">
                <w:rPr>
                  <w:rFonts w:hint="eastAsia"/>
                  <w:bCs/>
                  <w:iCs/>
                  <w:snapToGrid w:val="0"/>
                  <w:sz w:val="20"/>
                  <w:szCs w:val="20"/>
                </w:rPr>
                <w:t>Coordinate the further development of VTS, e</w:t>
              </w:r>
              <w:r w:rsidRPr="004A539D">
                <w:rPr>
                  <w:rFonts w:hint="eastAsia"/>
                  <w:bCs/>
                  <w:iCs/>
                  <w:snapToGrid w:val="0"/>
                  <w:sz w:val="20"/>
                  <w:szCs w:val="20"/>
                </w:rPr>
                <w:t>‐</w:t>
              </w:r>
              <w:r w:rsidRPr="004A539D">
                <w:rPr>
                  <w:rFonts w:hint="eastAsia"/>
                  <w:bCs/>
                  <w:iCs/>
                  <w:snapToGrid w:val="0"/>
                  <w:sz w:val="20"/>
                  <w:szCs w:val="20"/>
                </w:rPr>
                <w:t xml:space="preserve">Navigation, and </w:t>
              </w:r>
              <w:proofErr w:type="gramStart"/>
              <w:r w:rsidRPr="004A539D">
                <w:rPr>
                  <w:rFonts w:hint="eastAsia"/>
                  <w:bCs/>
                  <w:iCs/>
                  <w:snapToGrid w:val="0"/>
                  <w:sz w:val="20"/>
                  <w:szCs w:val="20"/>
                </w:rPr>
                <w:t>short range</w:t>
              </w:r>
              <w:proofErr w:type="gramEnd"/>
              <w:r w:rsidRPr="004A539D">
                <w:rPr>
                  <w:rFonts w:hint="eastAsia"/>
                  <w:bCs/>
                  <w:iCs/>
                  <w:snapToGrid w:val="0"/>
                  <w:sz w:val="20"/>
                  <w:szCs w:val="20"/>
                </w:rPr>
                <w:t xml:space="preserve"> aids to</w:t>
              </w:r>
              <w:r>
                <w:rPr>
                  <w:bCs/>
                  <w:iCs/>
                  <w:snapToGrid w:val="0"/>
                  <w:sz w:val="20"/>
                  <w:szCs w:val="20"/>
                </w:rPr>
                <w:t xml:space="preserve"> </w:t>
              </w:r>
              <w:r w:rsidRPr="004A539D">
                <w:rPr>
                  <w:bCs/>
                  <w:iCs/>
                  <w:snapToGrid w:val="0"/>
                  <w:sz w:val="20"/>
                  <w:szCs w:val="20"/>
                </w:rPr>
                <w:t>navigation, taking into account new tec</w:t>
              </w:r>
              <w:r>
                <w:rPr>
                  <w:bCs/>
                  <w:iCs/>
                  <w:snapToGrid w:val="0"/>
                  <w:sz w:val="20"/>
                  <w:szCs w:val="20"/>
                </w:rPr>
                <w:t>hnologies and sustainability.</w:t>
              </w:r>
            </w:ins>
          </w:p>
          <w:p w14:paraId="3CDB8A64"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4" w:author="IALA Meetings" w:date="2022-09-28T14:48:00Z"/>
                <w:bCs/>
                <w:iCs/>
                <w:snapToGrid w:val="0"/>
                <w:sz w:val="20"/>
                <w:szCs w:val="20"/>
              </w:rPr>
            </w:pPr>
            <w:ins w:id="115" w:author="IALA Meetings" w:date="2022-09-28T14:48:00Z">
              <w:r>
                <w:rPr>
                  <w:bCs/>
                  <w:iCs/>
                  <w:snapToGrid w:val="0"/>
                  <w:sz w:val="20"/>
                  <w:szCs w:val="20"/>
                </w:rPr>
                <w:t>G2 S4</w:t>
              </w:r>
              <w:r>
                <w:rPr>
                  <w:bCs/>
                  <w:iCs/>
                  <w:snapToGrid w:val="0"/>
                  <w:sz w:val="20"/>
                  <w:szCs w:val="20"/>
                </w:rPr>
                <w:tab/>
              </w:r>
              <w:r w:rsidRPr="004A539D">
                <w:rPr>
                  <w:bCs/>
                  <w:iCs/>
                  <w:snapToGrid w:val="0"/>
                  <w:sz w:val="20"/>
                  <w:szCs w:val="20"/>
                </w:rPr>
                <w:t>Create standards for the design and analysis of aids to navigation systems in areas</w:t>
              </w:r>
              <w:r>
                <w:rPr>
                  <w:bCs/>
                  <w:iCs/>
                  <w:snapToGrid w:val="0"/>
                  <w:sz w:val="20"/>
                  <w:szCs w:val="20"/>
                </w:rPr>
                <w:t xml:space="preserve"> </w:t>
              </w:r>
              <w:r w:rsidRPr="004A539D">
                <w:rPr>
                  <w:bCs/>
                  <w:iCs/>
                  <w:snapToGrid w:val="0"/>
                  <w:sz w:val="20"/>
                  <w:szCs w:val="20"/>
                </w:rPr>
                <w:t>where increasing environmental and economic developments are affecting navigable</w:t>
              </w:r>
              <w:r>
                <w:rPr>
                  <w:bCs/>
                  <w:iCs/>
                  <w:snapToGrid w:val="0"/>
                  <w:sz w:val="20"/>
                  <w:szCs w:val="20"/>
                </w:rPr>
                <w:t xml:space="preserve"> </w:t>
              </w:r>
              <w:r w:rsidRPr="004A539D">
                <w:rPr>
                  <w:bCs/>
                  <w:iCs/>
                  <w:snapToGrid w:val="0"/>
                  <w:sz w:val="20"/>
                  <w:szCs w:val="20"/>
                </w:rPr>
                <w:t>waters</w:t>
              </w:r>
            </w:ins>
          </w:p>
        </w:tc>
      </w:tr>
      <w:tr w:rsidR="006453E2" w14:paraId="5551395B" w14:textId="77777777" w:rsidTr="00751C1D">
        <w:trPr>
          <w:cantSplit/>
          <w:trHeight w:val="615"/>
          <w:ins w:id="116" w:author="IALA Meetings" w:date="2022-09-28T14:48:00Z"/>
        </w:trPr>
        <w:tc>
          <w:tcPr>
            <w:tcW w:w="2518" w:type="dxa"/>
          </w:tcPr>
          <w:p w14:paraId="6B350445" w14:textId="77777777" w:rsidR="006453E2" w:rsidRDefault="006453E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17" w:author="IALA Meetings" w:date="2022-09-28T14:48:00Z"/>
                <w:b/>
                <w:bCs/>
                <w:iCs/>
                <w:snapToGrid w:val="0"/>
                <w:sz w:val="20"/>
                <w:szCs w:val="20"/>
              </w:rPr>
            </w:pPr>
            <w:ins w:id="118" w:author="IALA Meetings" w:date="2022-09-28T14:48:00Z">
              <w:r w:rsidRPr="000A4DA7">
                <w:rPr>
                  <w:b/>
                  <w:bCs/>
                  <w:iCs/>
                  <w:noProof/>
                  <w:snapToGrid w:val="0"/>
                  <w:sz w:val="20"/>
                  <w:szCs w:val="20"/>
                </w:rPr>
                <w:t xml:space="preserve">Scope </w:t>
              </w:r>
              <w:r>
                <w:rPr>
                  <w:b/>
                  <w:bCs/>
                  <w:iCs/>
                  <w:snapToGrid w:val="0"/>
                  <w:sz w:val="20"/>
                  <w:szCs w:val="20"/>
                </w:rPr>
                <w:br/>
              </w:r>
            </w:ins>
          </w:p>
        </w:tc>
        <w:tc>
          <w:tcPr>
            <w:tcW w:w="7088" w:type="dxa"/>
            <w:gridSpan w:val="3"/>
          </w:tcPr>
          <w:p w14:paraId="6BF1C62C" w14:textId="77777777" w:rsidR="006453E2" w:rsidRPr="00B52F76"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9" w:author="IALA Meetings" w:date="2022-09-28T14:48:00Z"/>
                <w:b/>
                <w:bCs/>
                <w:iCs/>
                <w:snapToGrid w:val="0"/>
                <w:sz w:val="20"/>
                <w:szCs w:val="20"/>
              </w:rPr>
            </w:pPr>
            <w:ins w:id="120" w:author="IALA Meetings" w:date="2022-09-28T14:48:00Z">
              <w:r w:rsidRPr="0083661F">
                <w:rPr>
                  <w:b/>
                  <w:bCs/>
                  <w:iCs/>
                  <w:snapToGrid w:val="0"/>
                  <w:sz w:val="20"/>
                  <w:szCs w:val="20"/>
                </w:rPr>
                <w:t>In Scope:</w:t>
              </w:r>
            </w:ins>
          </w:p>
          <w:p w14:paraId="354C709C" w14:textId="77777777" w:rsidR="006453E2" w:rsidRDefault="006453E2" w:rsidP="00751C1D">
            <w:pPr>
              <w:pStyle w:val="BodyText"/>
              <w:rPr>
                <w:ins w:id="121" w:author="IALA Meetings" w:date="2022-09-28T14:48:00Z"/>
                <w:bCs/>
                <w:iCs/>
                <w:snapToGrid w:val="0"/>
                <w:sz w:val="20"/>
                <w:szCs w:val="20"/>
              </w:rPr>
            </w:pPr>
            <w:ins w:id="122" w:author="IALA Meetings" w:date="2022-09-28T14:48:00Z">
              <w:r>
                <w:rPr>
                  <w:bCs/>
                  <w:iCs/>
                  <w:snapToGrid w:val="0"/>
                  <w:sz w:val="20"/>
                  <w:szCs w:val="20"/>
                </w:rPr>
                <w:t>Creating guidelines for:</w:t>
              </w:r>
            </w:ins>
          </w:p>
          <w:p w14:paraId="5088D66E" w14:textId="77777777" w:rsidR="006453E2" w:rsidRDefault="006453E2" w:rsidP="006453E2">
            <w:pPr>
              <w:pStyle w:val="BodyText"/>
              <w:numPr>
                <w:ilvl w:val="0"/>
                <w:numId w:val="49"/>
              </w:numPr>
              <w:adjustRightInd w:val="0"/>
              <w:snapToGrid w:val="0"/>
              <w:jc w:val="left"/>
              <w:rPr>
                <w:ins w:id="123" w:author="IALA Meetings" w:date="2022-09-28T14:48:00Z"/>
                <w:bCs/>
                <w:iCs/>
                <w:snapToGrid w:val="0"/>
                <w:sz w:val="20"/>
                <w:szCs w:val="20"/>
              </w:rPr>
            </w:pPr>
            <w:ins w:id="124" w:author="IALA Meetings" w:date="2022-09-28T14:48:00Z">
              <w:r>
                <w:rPr>
                  <w:bCs/>
                  <w:iCs/>
                  <w:snapToGrid w:val="0"/>
                  <w:sz w:val="20"/>
                  <w:szCs w:val="20"/>
                </w:rPr>
                <w:t>Define key elements for voice communication and voice communication networks</w:t>
              </w:r>
            </w:ins>
          </w:p>
          <w:p w14:paraId="2C9717EC" w14:textId="77777777" w:rsidR="006453E2" w:rsidRDefault="006453E2" w:rsidP="006453E2">
            <w:pPr>
              <w:pStyle w:val="BodyText"/>
              <w:numPr>
                <w:ilvl w:val="0"/>
                <w:numId w:val="49"/>
              </w:numPr>
              <w:adjustRightInd w:val="0"/>
              <w:snapToGrid w:val="0"/>
              <w:jc w:val="left"/>
              <w:rPr>
                <w:ins w:id="125" w:author="IALA Meetings" w:date="2022-09-28T14:48:00Z"/>
                <w:bCs/>
                <w:iCs/>
                <w:snapToGrid w:val="0"/>
                <w:sz w:val="20"/>
                <w:szCs w:val="20"/>
              </w:rPr>
            </w:pPr>
            <w:ins w:id="126" w:author="IALA Meetings" w:date="2022-09-28T14:48:00Z">
              <w:r>
                <w:rPr>
                  <w:bCs/>
                  <w:iCs/>
                  <w:snapToGrid w:val="0"/>
                  <w:sz w:val="20"/>
                  <w:szCs w:val="20"/>
                </w:rPr>
                <w:t xml:space="preserve">Migrating from current </w:t>
              </w:r>
              <w:proofErr w:type="spellStart"/>
              <w:r>
                <w:rPr>
                  <w:bCs/>
                  <w:iCs/>
                  <w:snapToGrid w:val="0"/>
                  <w:sz w:val="20"/>
                  <w:szCs w:val="20"/>
                </w:rPr>
                <w:t>analog</w:t>
              </w:r>
              <w:proofErr w:type="spellEnd"/>
              <w:r>
                <w:rPr>
                  <w:bCs/>
                  <w:iCs/>
                  <w:snapToGrid w:val="0"/>
                  <w:sz w:val="20"/>
                  <w:szCs w:val="20"/>
                </w:rPr>
                <w:t xml:space="preserve"> VHF voice systems to digital VHF voice </w:t>
              </w:r>
              <w:proofErr w:type="gramStart"/>
              <w:r>
                <w:rPr>
                  <w:bCs/>
                  <w:iCs/>
                  <w:snapToGrid w:val="0"/>
                  <w:sz w:val="20"/>
                  <w:szCs w:val="20"/>
                </w:rPr>
                <w:t>systems;</w:t>
              </w:r>
              <w:proofErr w:type="gramEnd"/>
            </w:ins>
          </w:p>
          <w:p w14:paraId="3B7D8A08" w14:textId="77777777" w:rsidR="006453E2" w:rsidRDefault="006453E2" w:rsidP="006453E2">
            <w:pPr>
              <w:pStyle w:val="BodyText"/>
              <w:numPr>
                <w:ilvl w:val="0"/>
                <w:numId w:val="49"/>
              </w:numPr>
              <w:adjustRightInd w:val="0"/>
              <w:snapToGrid w:val="0"/>
              <w:jc w:val="left"/>
              <w:rPr>
                <w:ins w:id="127" w:author="IALA Meetings" w:date="2022-09-28T14:48:00Z"/>
                <w:bCs/>
                <w:iCs/>
                <w:snapToGrid w:val="0"/>
                <w:sz w:val="20"/>
                <w:szCs w:val="20"/>
              </w:rPr>
            </w:pPr>
            <w:ins w:id="128" w:author="IALA Meetings" w:date="2022-09-28T14:48:00Z">
              <w:r>
                <w:rPr>
                  <w:bCs/>
                  <w:iCs/>
                  <w:snapToGrid w:val="0"/>
                  <w:sz w:val="20"/>
                  <w:szCs w:val="20"/>
                </w:rPr>
                <w:t xml:space="preserve">Liaise with VTS Committee </w:t>
              </w:r>
            </w:ins>
          </w:p>
          <w:p w14:paraId="5A2531D1" w14:textId="77777777" w:rsidR="006453E2" w:rsidRDefault="006453E2" w:rsidP="006453E2">
            <w:pPr>
              <w:pStyle w:val="BodyText"/>
              <w:numPr>
                <w:ilvl w:val="0"/>
                <w:numId w:val="49"/>
              </w:numPr>
              <w:adjustRightInd w:val="0"/>
              <w:snapToGrid w:val="0"/>
              <w:jc w:val="left"/>
              <w:rPr>
                <w:ins w:id="129" w:author="IALA Meetings" w:date="2022-09-28T14:48:00Z"/>
                <w:bCs/>
                <w:iCs/>
                <w:snapToGrid w:val="0"/>
                <w:sz w:val="20"/>
                <w:szCs w:val="20"/>
              </w:rPr>
            </w:pPr>
            <w:ins w:id="130" w:author="IALA Meetings" w:date="2022-09-28T14:48:00Z">
              <w:r>
                <w:rPr>
                  <w:bCs/>
                  <w:iCs/>
                  <w:snapToGrid w:val="0"/>
                  <w:sz w:val="20"/>
                  <w:szCs w:val="20"/>
                </w:rPr>
                <w:t>Consider developments at ITU, noting the outcomes of WRC-19, preparation for WRC-23 and the decision to consider digital VHF Voice at WRC-2027.</w:t>
              </w:r>
            </w:ins>
          </w:p>
          <w:p w14:paraId="5FF501C1" w14:textId="77777777" w:rsidR="006453E2" w:rsidRPr="00DD52E2" w:rsidRDefault="006453E2" w:rsidP="006453E2">
            <w:pPr>
              <w:pStyle w:val="BodyText"/>
              <w:numPr>
                <w:ilvl w:val="0"/>
                <w:numId w:val="49"/>
              </w:numPr>
              <w:adjustRightInd w:val="0"/>
              <w:snapToGrid w:val="0"/>
              <w:jc w:val="left"/>
              <w:rPr>
                <w:ins w:id="131" w:author="IALA Meetings" w:date="2022-09-28T14:48:00Z"/>
                <w:bCs/>
                <w:iCs/>
                <w:snapToGrid w:val="0"/>
                <w:sz w:val="20"/>
                <w:szCs w:val="20"/>
              </w:rPr>
            </w:pPr>
            <w:ins w:id="132" w:author="IALA Meetings" w:date="2022-09-28T14:48:00Z">
              <w:r>
                <w:rPr>
                  <w:bCs/>
                  <w:iCs/>
                  <w:snapToGrid w:val="0"/>
                  <w:sz w:val="20"/>
                  <w:szCs w:val="20"/>
                </w:rPr>
                <w:t xml:space="preserve">Liaise with IMO on developments, noting implications for ship side infrastructure and developments MASS. </w:t>
              </w:r>
            </w:ins>
          </w:p>
        </w:tc>
      </w:tr>
      <w:tr w:rsidR="006453E2" w14:paraId="7DF2C6B3" w14:textId="77777777" w:rsidTr="00751C1D">
        <w:trPr>
          <w:cantSplit/>
          <w:trHeight w:val="1399"/>
          <w:ins w:id="133" w:author="IALA Meetings" w:date="2022-09-28T14:48:00Z"/>
        </w:trPr>
        <w:tc>
          <w:tcPr>
            <w:tcW w:w="2518" w:type="dxa"/>
          </w:tcPr>
          <w:p w14:paraId="281235A5" w14:textId="77777777" w:rsidR="006453E2" w:rsidRDefault="006453E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34" w:author="IALA Meetings" w:date="2022-09-28T14:48:00Z"/>
                <w:bCs/>
                <w:iCs/>
                <w:snapToGrid w:val="0"/>
                <w:sz w:val="20"/>
                <w:szCs w:val="20"/>
              </w:rPr>
            </w:pPr>
            <w:ins w:id="135" w:author="IALA Meetings" w:date="2022-09-28T14:48:00Z">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ins>
          </w:p>
        </w:tc>
        <w:tc>
          <w:tcPr>
            <w:tcW w:w="7088" w:type="dxa"/>
            <w:gridSpan w:val="3"/>
          </w:tcPr>
          <w:p w14:paraId="5DA0CFC2"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36" w:author="IALA Meetings" w:date="2022-09-28T14:48:00Z"/>
                <w:bCs/>
                <w:iCs/>
                <w:snapToGrid w:val="0"/>
                <w:sz w:val="20"/>
                <w:szCs w:val="20"/>
              </w:rPr>
            </w:pPr>
            <w:ins w:id="137" w:author="IALA Meetings" w:date="2022-09-28T14:48:00Z">
              <w:r>
                <w:rPr>
                  <w:bCs/>
                  <w:iCs/>
                  <w:snapToGrid w:val="0"/>
                  <w:sz w:val="20"/>
                  <w:szCs w:val="20"/>
                </w:rPr>
                <w:t>Preparation of a new IALA Guidelines.</w:t>
              </w:r>
            </w:ins>
          </w:p>
          <w:p w14:paraId="7D4F36FD"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38" w:author="IALA Meetings" w:date="2022-09-28T14:48:00Z"/>
                <w:bCs/>
                <w:iCs/>
                <w:snapToGrid w:val="0"/>
                <w:sz w:val="20"/>
                <w:szCs w:val="20"/>
              </w:rPr>
            </w:pPr>
            <w:ins w:id="139" w:author="IALA Meetings" w:date="2022-09-28T14:48:00Z">
              <w:r>
                <w:rPr>
                  <w:bCs/>
                  <w:iCs/>
                  <w:snapToGrid w:val="0"/>
                  <w:sz w:val="20"/>
                  <w:szCs w:val="20"/>
                </w:rPr>
                <w:t>Key milestones include:</w:t>
              </w:r>
            </w:ins>
          </w:p>
          <w:p w14:paraId="62FD8F3B" w14:textId="77777777" w:rsidR="006453E2" w:rsidRDefault="006453E2" w:rsidP="006453E2">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40" w:author="IALA Meetings" w:date="2022-09-28T14:48:00Z"/>
                <w:rFonts w:eastAsia="Times New Roman" w:cs="Times New Roman"/>
                <w:bCs/>
                <w:iCs/>
                <w:snapToGrid w:val="0"/>
                <w:sz w:val="20"/>
                <w:szCs w:val="20"/>
              </w:rPr>
            </w:pPr>
            <w:ins w:id="141" w:author="IALA Meetings" w:date="2022-09-28T14:48:00Z">
              <w:r>
                <w:rPr>
                  <w:rFonts w:eastAsia="Times New Roman" w:cs="Times New Roman"/>
                  <w:bCs/>
                  <w:iCs/>
                  <w:snapToGrid w:val="0"/>
                  <w:sz w:val="20"/>
                  <w:szCs w:val="20"/>
                </w:rPr>
                <w:t xml:space="preserve">October </w:t>
              </w:r>
              <w:r w:rsidRPr="00421CAF">
                <w:rPr>
                  <w:rFonts w:eastAsia="Times New Roman" w:cs="Times New Roman"/>
                  <w:bCs/>
                  <w:iCs/>
                  <w:snapToGrid w:val="0"/>
                  <w:sz w:val="20"/>
                  <w:szCs w:val="20"/>
                  <w:highlight w:val="yellow"/>
                  <w:rPrChange w:id="142" w:author="IALA Meetings" w:date="2022-09-28T16:17:00Z">
                    <w:rPr>
                      <w:rFonts w:eastAsia="Times New Roman" w:cs="Times New Roman"/>
                      <w:bCs/>
                      <w:iCs/>
                      <w:snapToGrid w:val="0"/>
                      <w:sz w:val="20"/>
                      <w:szCs w:val="20"/>
                    </w:rPr>
                  </w:rPrChange>
                </w:rPr>
                <w:t>2022</w:t>
              </w:r>
              <w:r>
                <w:rPr>
                  <w:rFonts w:eastAsia="Times New Roman" w:cs="Times New Roman"/>
                  <w:bCs/>
                  <w:iCs/>
                  <w:snapToGrid w:val="0"/>
                  <w:sz w:val="20"/>
                  <w:szCs w:val="20"/>
                </w:rPr>
                <w:t xml:space="preserve"> (ENAV30) --Scope Task and prepare skeleton.</w:t>
              </w:r>
            </w:ins>
          </w:p>
          <w:p w14:paraId="346CA612" w14:textId="77777777" w:rsidR="006453E2" w:rsidRDefault="006453E2" w:rsidP="006453E2">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43" w:author="IALA Meetings" w:date="2022-09-28T14:48:00Z"/>
                <w:rFonts w:eastAsia="Times New Roman" w:cs="Times New Roman"/>
                <w:bCs/>
                <w:iCs/>
                <w:snapToGrid w:val="0"/>
                <w:sz w:val="20"/>
                <w:szCs w:val="20"/>
              </w:rPr>
            </w:pPr>
            <w:ins w:id="144" w:author="IALA Meetings" w:date="2022-09-28T14:48:00Z">
              <w:r>
                <w:rPr>
                  <w:rFonts w:eastAsia="Times New Roman" w:cs="Times New Roman"/>
                  <w:bCs/>
                  <w:iCs/>
                  <w:snapToGrid w:val="0"/>
                  <w:sz w:val="20"/>
                  <w:szCs w:val="20"/>
                </w:rPr>
                <w:t xml:space="preserve">March 2023 (ENAV31) – Prepare Draft guidelines </w:t>
              </w:r>
            </w:ins>
          </w:p>
          <w:p w14:paraId="472BDFFF" w14:textId="77777777" w:rsidR="006453E2" w:rsidRDefault="006453E2" w:rsidP="006453E2">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45" w:author="IALA Meetings" w:date="2022-09-28T14:48:00Z"/>
                <w:rFonts w:eastAsia="Times New Roman" w:cs="Times New Roman"/>
                <w:bCs/>
                <w:iCs/>
                <w:snapToGrid w:val="0"/>
                <w:sz w:val="20"/>
                <w:szCs w:val="20"/>
              </w:rPr>
            </w:pPr>
            <w:ins w:id="146" w:author="IALA Meetings" w:date="2022-09-28T14:48:00Z">
              <w:r>
                <w:rPr>
                  <w:rFonts w:eastAsia="Times New Roman" w:cs="Times New Roman"/>
                  <w:bCs/>
                  <w:iCs/>
                  <w:snapToGrid w:val="0"/>
                  <w:sz w:val="20"/>
                  <w:szCs w:val="20"/>
                </w:rPr>
                <w:t>October 2023 (ENAV32) – Improve Draft guidelines</w:t>
              </w:r>
            </w:ins>
          </w:p>
          <w:p w14:paraId="793D2335" w14:textId="77777777" w:rsidR="006453E2" w:rsidRDefault="006453E2" w:rsidP="006453E2">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47" w:author="IALA Meetings" w:date="2022-09-28T14:48:00Z"/>
                <w:rFonts w:eastAsia="Times New Roman" w:cs="Times New Roman"/>
                <w:bCs/>
                <w:iCs/>
                <w:snapToGrid w:val="0"/>
                <w:sz w:val="20"/>
                <w:szCs w:val="20"/>
              </w:rPr>
            </w:pPr>
            <w:ins w:id="148" w:author="IALA Meetings" w:date="2022-09-28T14:48:00Z">
              <w:r>
                <w:rPr>
                  <w:rFonts w:eastAsia="Times New Roman" w:cs="Times New Roman"/>
                  <w:bCs/>
                  <w:iCs/>
                  <w:snapToGrid w:val="0"/>
                  <w:sz w:val="20"/>
                  <w:szCs w:val="20"/>
                </w:rPr>
                <w:t>March</w:t>
              </w:r>
              <w:r w:rsidRPr="00106C9A">
                <w:rPr>
                  <w:rFonts w:eastAsia="Times New Roman" w:cs="Times New Roman"/>
                  <w:bCs/>
                  <w:iCs/>
                  <w:snapToGrid w:val="0"/>
                  <w:sz w:val="20"/>
                  <w:szCs w:val="20"/>
                </w:rPr>
                <w:t xml:space="preserve"> 202</w:t>
              </w:r>
              <w:r>
                <w:rPr>
                  <w:rFonts w:eastAsia="Times New Roman" w:cs="Times New Roman"/>
                  <w:bCs/>
                  <w:iCs/>
                  <w:snapToGrid w:val="0"/>
                  <w:sz w:val="20"/>
                  <w:szCs w:val="20"/>
                </w:rPr>
                <w:t>4 (ENAV33</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w:t>
              </w:r>
              <w:r w:rsidRPr="00106C9A">
                <w:rPr>
                  <w:rFonts w:eastAsia="Times New Roman" w:cs="Times New Roman"/>
                  <w:bCs/>
                  <w:iCs/>
                  <w:snapToGrid w:val="0"/>
                  <w:sz w:val="20"/>
                  <w:szCs w:val="20"/>
                </w:rPr>
                <w:t xml:space="preserve"> </w:t>
              </w:r>
              <w:r>
                <w:rPr>
                  <w:rFonts w:eastAsia="Times New Roman" w:cs="Times New Roman"/>
                  <w:bCs/>
                  <w:iCs/>
                  <w:snapToGrid w:val="0"/>
                  <w:sz w:val="20"/>
                  <w:szCs w:val="20"/>
                </w:rPr>
                <w:t>Improve Draft guidelines</w:t>
              </w:r>
            </w:ins>
          </w:p>
          <w:p w14:paraId="397CA5D6" w14:textId="77777777" w:rsidR="006453E2" w:rsidRPr="004A539D" w:rsidRDefault="006453E2" w:rsidP="006453E2">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49" w:author="IALA Meetings" w:date="2022-09-28T14:48:00Z"/>
                <w:rFonts w:eastAsia="Times New Roman" w:cs="Times New Roman"/>
                <w:bCs/>
                <w:iCs/>
                <w:snapToGrid w:val="0"/>
                <w:sz w:val="20"/>
                <w:szCs w:val="20"/>
              </w:rPr>
            </w:pPr>
            <w:ins w:id="150" w:author="IALA Meetings" w:date="2022-09-28T14:48:00Z">
              <w:r>
                <w:rPr>
                  <w:rFonts w:eastAsia="Times New Roman" w:cs="Times New Roman"/>
                  <w:bCs/>
                  <w:iCs/>
                  <w:snapToGrid w:val="0"/>
                  <w:sz w:val="20"/>
                  <w:szCs w:val="20"/>
                </w:rPr>
                <w:t xml:space="preserve">October 2024 (ENAV34) – </w:t>
              </w:r>
              <w:r w:rsidRPr="00A47A05">
                <w:rPr>
                  <w:rFonts w:eastAsia="Times New Roman" w:cs="Times New Roman"/>
                  <w:bCs/>
                  <w:iCs/>
                  <w:snapToGrid w:val="0"/>
                  <w:sz w:val="20"/>
                  <w:szCs w:val="20"/>
                </w:rPr>
                <w:t>Complete</w:t>
              </w:r>
              <w:r>
                <w:rPr>
                  <w:rFonts w:eastAsia="Times New Roman" w:cs="Times New Roman"/>
                  <w:bCs/>
                  <w:iCs/>
                  <w:snapToGrid w:val="0"/>
                  <w:sz w:val="20"/>
                  <w:szCs w:val="20"/>
                </w:rPr>
                <w:t xml:space="preserve"> </w:t>
              </w:r>
              <w:r w:rsidRPr="00A47A05">
                <w:rPr>
                  <w:rFonts w:eastAsia="Times New Roman" w:cs="Times New Roman"/>
                  <w:bCs/>
                  <w:iCs/>
                  <w:snapToGrid w:val="0"/>
                  <w:sz w:val="20"/>
                  <w:szCs w:val="20"/>
                </w:rPr>
                <w:t>Draft guideline</w:t>
              </w:r>
              <w:r>
                <w:rPr>
                  <w:rFonts w:eastAsia="Times New Roman" w:cs="Times New Roman"/>
                  <w:bCs/>
                  <w:iCs/>
                  <w:snapToGrid w:val="0"/>
                  <w:sz w:val="20"/>
                  <w:szCs w:val="20"/>
                </w:rPr>
                <w:t>s</w:t>
              </w:r>
              <w:r w:rsidRPr="00A47A05">
                <w:rPr>
                  <w:rFonts w:eastAsia="Times New Roman" w:cs="Times New Roman"/>
                  <w:bCs/>
                  <w:iCs/>
                  <w:snapToGrid w:val="0"/>
                  <w:sz w:val="20"/>
                  <w:szCs w:val="20"/>
                </w:rPr>
                <w:t xml:space="preserve">, submit for review </w:t>
              </w:r>
              <w:r>
                <w:rPr>
                  <w:rFonts w:eastAsia="Times New Roman" w:cs="Times New Roman"/>
                  <w:bCs/>
                  <w:iCs/>
                  <w:snapToGrid w:val="0"/>
                  <w:sz w:val="20"/>
                  <w:szCs w:val="20"/>
                </w:rPr>
                <w:t xml:space="preserve">by ENAV/ARM/VTS Committee </w:t>
              </w:r>
              <w:r w:rsidRPr="00A47A05">
                <w:rPr>
                  <w:rFonts w:eastAsia="Times New Roman" w:cs="Times New Roman"/>
                  <w:bCs/>
                  <w:iCs/>
                  <w:snapToGrid w:val="0"/>
                  <w:sz w:val="20"/>
                  <w:szCs w:val="20"/>
                </w:rPr>
                <w:t>and forwarding to Council for approval.</w:t>
              </w:r>
            </w:ins>
          </w:p>
        </w:tc>
      </w:tr>
      <w:tr w:rsidR="006453E2" w14:paraId="4AC3246F" w14:textId="77777777" w:rsidTr="00751C1D">
        <w:trPr>
          <w:cantSplit/>
          <w:trHeight w:val="659"/>
          <w:ins w:id="151" w:author="IALA Meetings" w:date="2022-09-28T14:48:00Z"/>
        </w:trPr>
        <w:tc>
          <w:tcPr>
            <w:tcW w:w="2518" w:type="dxa"/>
          </w:tcPr>
          <w:p w14:paraId="65BDB790" w14:textId="77777777" w:rsidR="006453E2" w:rsidRDefault="006453E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52" w:author="IALA Meetings" w:date="2022-09-28T14:48:00Z"/>
                <w:b/>
                <w:bCs/>
                <w:iCs/>
                <w:snapToGrid w:val="0"/>
                <w:sz w:val="20"/>
                <w:szCs w:val="20"/>
              </w:rPr>
            </w:pPr>
            <w:ins w:id="153" w:author="IALA Meetings" w:date="2022-09-28T14:48:00Z">
              <w:r w:rsidRPr="00BF71F7">
                <w:rPr>
                  <w:b/>
                  <w:bCs/>
                  <w:iCs/>
                  <w:snapToGrid w:val="0"/>
                  <w:sz w:val="20"/>
                  <w:szCs w:val="20"/>
                </w:rPr>
                <w:t>Expected numbers of sessions for completion</w:t>
              </w:r>
            </w:ins>
          </w:p>
        </w:tc>
        <w:tc>
          <w:tcPr>
            <w:tcW w:w="7088" w:type="dxa"/>
            <w:gridSpan w:val="3"/>
          </w:tcPr>
          <w:p w14:paraId="3A37F6F0" w14:textId="77777777" w:rsidR="006453E2" w:rsidRDefault="006453E2" w:rsidP="00751C1D">
            <w:pPr>
              <w:pStyle w:val="BodyText3"/>
              <w:spacing w:before="120"/>
              <w:jc w:val="both"/>
              <w:rPr>
                <w:ins w:id="154" w:author="IALA Meetings" w:date="2022-09-28T14:48:00Z"/>
                <w:sz w:val="20"/>
                <w:lang w:val="en-CA"/>
              </w:rPr>
            </w:pPr>
            <w:ins w:id="155" w:author="IALA Meetings" w:date="2022-09-28T14:48:00Z">
              <w:r>
                <w:rPr>
                  <w:sz w:val="20"/>
                  <w:lang w:val="en-CA"/>
                </w:rPr>
                <w:t>Session number:</w:t>
              </w:r>
            </w:ins>
          </w:p>
          <w:p w14:paraId="1009370C" w14:textId="77777777" w:rsidR="006453E2" w:rsidRDefault="006453E2" w:rsidP="00751C1D">
            <w:pPr>
              <w:pStyle w:val="BodyText3"/>
              <w:tabs>
                <w:tab w:val="left" w:pos="1092"/>
                <w:tab w:val="left" w:pos="2085"/>
                <w:tab w:val="left" w:pos="2935"/>
                <w:tab w:val="left" w:pos="3927"/>
                <w:tab w:val="left" w:pos="4920"/>
                <w:tab w:val="left" w:pos="6054"/>
              </w:tabs>
              <w:spacing w:before="120"/>
              <w:ind w:left="244"/>
              <w:jc w:val="both"/>
              <w:rPr>
                <w:ins w:id="156" w:author="IALA Meetings" w:date="2022-09-28T14:48:00Z"/>
                <w:sz w:val="20"/>
                <w:lang w:val="en-CA"/>
              </w:rPr>
            </w:pPr>
            <w:ins w:id="157" w:author="IALA Meetings" w:date="2022-09-28T14:48:00Z">
              <w:r>
                <w:rPr>
                  <w:noProof/>
                  <w:lang w:val="de-DE" w:eastAsia="de-DE"/>
                </w:rPr>
                <mc:AlternateContent>
                  <mc:Choice Requires="wps">
                    <w:drawing>
                      <wp:anchor distT="0" distB="0" distL="114300" distR="114300" simplePos="0" relativeHeight="251713536" behindDoc="0" locked="0" layoutInCell="1" allowOverlap="1" wp14:anchorId="7963C96B" wp14:editId="04331592">
                        <wp:simplePos x="0" y="0"/>
                        <wp:positionH relativeFrom="column">
                          <wp:posOffset>645160</wp:posOffset>
                        </wp:positionH>
                        <wp:positionV relativeFrom="paragraph">
                          <wp:posOffset>168910</wp:posOffset>
                        </wp:positionV>
                        <wp:extent cx="274320" cy="274320"/>
                        <wp:effectExtent l="0" t="0" r="11430" b="11430"/>
                        <wp:wrapNone/>
                        <wp:docPr id="26"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09E054E" w14:textId="77777777" w:rsidR="00751C1D" w:rsidRDefault="00751C1D" w:rsidP="006453E2">
                                    <w:pPr>
                                      <w:rPr>
                                        <w:lang w:val="nl-NL"/>
                                      </w:rPr>
                                    </w:pPr>
                                    <w:r>
                                      <w:rPr>
                                        <w:lang w:val="nl-NL"/>
                                      </w:rPr>
                                      <w:t>X</w:t>
                                    </w:r>
                                  </w:p>
                                  <w:p w14:paraId="793E61D7" w14:textId="77777777" w:rsidR="00751C1D" w:rsidRDefault="00751C1D" w:rsidP="006453E2">
                                    <w:pPr>
                                      <w:rPr>
                                        <w:lang w:val="nl-NL"/>
                                      </w:rPr>
                                    </w:pPr>
                                  </w:p>
                                </w:txbxContent>
                              </wps:txbx>
                              <wps:bodyPr rot="0" vert="horz" wrap="square" lIns="91440" tIns="45720" rIns="91440" bIns="45720" anchor="t" anchorCtr="0" upright="1">
                                <a:noAutofit/>
                              </wps:bodyPr>
                            </wps:wsp>
                          </a:graphicData>
                        </a:graphic>
                      </wp:anchor>
                    </w:drawing>
                  </mc:Choice>
                  <mc:Fallback>
                    <w:pict>
                      <v:rect w14:anchorId="7963C96B" id="_x0000_s1043" style="position:absolute;left:0;text-align:left;margin-left:50.8pt;margin-top:13.3pt;width:21.6pt;height:21.6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">
                        <v:textbox>
                          <w:txbxContent>
                            <w:p w14:paraId="709E054E" w14:textId="77777777" w:rsidR="00751C1D" w:rsidRDefault="00751C1D" w:rsidP="006453E2">
                              <w:pPr>
                                <w:rPr>
                                  <w:lang w:val="nl-NL"/>
                                </w:rPr>
                              </w:pPr>
                              <w:r>
                                <w:rPr>
                                  <w:lang w:val="nl-NL"/>
                                </w:rPr>
                                <w:t>X</w:t>
                              </w:r>
                            </w:p>
                            <w:p w14:paraId="793E61D7" w14:textId="77777777" w:rsidR="00751C1D" w:rsidRDefault="00751C1D" w:rsidP="006453E2">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712512" behindDoc="0" locked="0" layoutInCell="1" allowOverlap="1" wp14:anchorId="36CF33B8" wp14:editId="45FFDDBB">
                        <wp:simplePos x="0" y="0"/>
                        <wp:positionH relativeFrom="column">
                          <wp:posOffset>1219200</wp:posOffset>
                        </wp:positionH>
                        <wp:positionV relativeFrom="paragraph">
                          <wp:posOffset>168910</wp:posOffset>
                        </wp:positionV>
                        <wp:extent cx="274320" cy="274320"/>
                        <wp:effectExtent l="0" t="0" r="11430" b="11430"/>
                        <wp:wrapNone/>
                        <wp:docPr id="27"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F282C8D" w14:textId="77777777" w:rsidR="00751C1D" w:rsidRDefault="00751C1D" w:rsidP="006453E2">
                                    <w:pPr>
                                      <w:rPr>
                                        <w:lang w:val="nl-NL"/>
                                      </w:rPr>
                                    </w:pPr>
                                    <w:r>
                                      <w:rPr>
                                        <w:lang w:val="nl-NL"/>
                                      </w:rPr>
                                      <w:t>X</w:t>
                                    </w:r>
                                  </w:p>
                                  <w:p w14:paraId="5341ED65" w14:textId="77777777" w:rsidR="00751C1D" w:rsidRDefault="00751C1D" w:rsidP="006453E2">
                                    <w:pPr>
                                      <w:jc w:val="center"/>
                                    </w:pPr>
                                  </w:p>
                                </w:txbxContent>
                              </wps:txbx>
                              <wps:bodyPr rot="0" vert="horz" wrap="square" lIns="91440" tIns="45720" rIns="91440" bIns="45720" anchor="t" anchorCtr="0" upright="1">
                                <a:noAutofit/>
                              </wps:bodyPr>
                            </wps:wsp>
                          </a:graphicData>
                        </a:graphic>
                      </wp:anchor>
                    </w:drawing>
                  </mc:Choice>
                  <mc:Fallback>
                    <w:pict>
                      <v:rect w14:anchorId="36CF33B8" id="_x0000_s1044" style="position:absolute;left:0;text-align:left;margin-left:96pt;margin-top:13.3pt;width:21.6pt;height:21.6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">
                        <v:textbox>
                          <w:txbxContent>
                            <w:p w14:paraId="4F282C8D" w14:textId="77777777" w:rsidR="00751C1D" w:rsidRDefault="00751C1D" w:rsidP="006453E2">
                              <w:pPr>
                                <w:rPr>
                                  <w:lang w:val="nl-NL"/>
                                </w:rPr>
                              </w:pPr>
                              <w:r>
                                <w:rPr>
                                  <w:lang w:val="nl-NL"/>
                                </w:rPr>
                                <w:t>X</w:t>
                              </w:r>
                            </w:p>
                            <w:p w14:paraId="5341ED65" w14:textId="77777777" w:rsidR="00751C1D" w:rsidRDefault="00751C1D" w:rsidP="006453E2">
                              <w:pPr>
                                <w:jc w:val="center"/>
                              </w:pPr>
                            </w:p>
                          </w:txbxContent>
                        </v:textbox>
                      </v:rect>
                    </w:pict>
                  </mc:Fallback>
                </mc:AlternateContent>
              </w:r>
              <w:r>
                <w:rPr>
                  <w:noProof/>
                  <w:lang w:val="de-DE" w:eastAsia="de-DE"/>
                </w:rPr>
                <mc:AlternateContent>
                  <mc:Choice Requires="wps">
                    <w:drawing>
                      <wp:anchor distT="0" distB="0" distL="114300" distR="114300" simplePos="0" relativeHeight="251711488" behindDoc="0" locked="0" layoutInCell="1" allowOverlap="1" wp14:anchorId="03EA1824" wp14:editId="46ACE250">
                        <wp:simplePos x="0" y="0"/>
                        <wp:positionH relativeFrom="column">
                          <wp:posOffset>1793240</wp:posOffset>
                        </wp:positionH>
                        <wp:positionV relativeFrom="paragraph">
                          <wp:posOffset>168910</wp:posOffset>
                        </wp:positionV>
                        <wp:extent cx="274320" cy="274320"/>
                        <wp:effectExtent l="0" t="0" r="11430" b="11430"/>
                        <wp:wrapNone/>
                        <wp:docPr id="28"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B7AFC8A" w14:textId="77777777" w:rsidR="00751C1D" w:rsidRDefault="00751C1D" w:rsidP="006453E2">
                                    <w:pPr>
                                      <w:rPr>
                                        <w:lang w:val="nl-NL"/>
                                      </w:rPr>
                                    </w:pPr>
                                    <w:r>
                                      <w:rPr>
                                        <w:lang w:val="nl-NL"/>
                                      </w:rPr>
                                      <w:t>X</w:t>
                                    </w:r>
                                  </w:p>
                                  <w:p w14:paraId="383724C2" w14:textId="77777777" w:rsidR="00751C1D" w:rsidRDefault="00751C1D" w:rsidP="006453E2">
                                    <w:pPr>
                                      <w:jc w:val="center"/>
                                    </w:pPr>
                                  </w:p>
                                </w:txbxContent>
                              </wps:txbx>
                              <wps:bodyPr rot="0" vert="horz" wrap="square" lIns="91440" tIns="45720" rIns="91440" bIns="45720" anchor="t" anchorCtr="0" upright="1">
                                <a:noAutofit/>
                              </wps:bodyPr>
                            </wps:wsp>
                          </a:graphicData>
                        </a:graphic>
                      </wp:anchor>
                    </w:drawing>
                  </mc:Choice>
                  <mc:Fallback>
                    <w:pict>
                      <v:rect w14:anchorId="03EA1824" id="_x0000_s1045" style="position:absolute;left:0;text-align:left;margin-left:141.2pt;margin-top:13.3pt;width:21.6pt;height:21.6pt;z-index:251711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">
                        <v:textbox>
                          <w:txbxContent>
                            <w:p w14:paraId="7B7AFC8A" w14:textId="77777777" w:rsidR="00751C1D" w:rsidRDefault="00751C1D" w:rsidP="006453E2">
                              <w:pPr>
                                <w:rPr>
                                  <w:lang w:val="nl-NL"/>
                                </w:rPr>
                              </w:pPr>
                              <w:r>
                                <w:rPr>
                                  <w:lang w:val="nl-NL"/>
                                </w:rPr>
                                <w:t>X</w:t>
                              </w:r>
                            </w:p>
                            <w:p w14:paraId="383724C2" w14:textId="77777777" w:rsidR="00751C1D" w:rsidRDefault="00751C1D" w:rsidP="006453E2">
                              <w:pPr>
                                <w:jc w:val="center"/>
                              </w:pPr>
                            </w:p>
                          </w:txbxContent>
                        </v:textbox>
                      </v:rect>
                    </w:pict>
                  </mc:Fallback>
                </mc:AlternateContent>
              </w:r>
              <w:r>
                <w:rPr>
                  <w:noProof/>
                  <w:lang w:val="de-DE" w:eastAsia="de-DE"/>
                </w:rPr>
                <mc:AlternateContent>
                  <mc:Choice Requires="wps">
                    <w:drawing>
                      <wp:anchor distT="0" distB="0" distL="114300" distR="114300" simplePos="0" relativeHeight="251710464" behindDoc="0" locked="0" layoutInCell="1" allowOverlap="1" wp14:anchorId="7172EA9B" wp14:editId="609F2A74">
                        <wp:simplePos x="0" y="0"/>
                        <wp:positionH relativeFrom="column">
                          <wp:posOffset>2399665</wp:posOffset>
                        </wp:positionH>
                        <wp:positionV relativeFrom="paragraph">
                          <wp:posOffset>168910</wp:posOffset>
                        </wp:positionV>
                        <wp:extent cx="274320" cy="274320"/>
                        <wp:effectExtent l="0" t="0" r="11430" b="11430"/>
                        <wp:wrapNone/>
                        <wp:docPr id="29"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43897C1" w14:textId="77777777" w:rsidR="00751C1D" w:rsidRDefault="00751C1D" w:rsidP="006453E2">
                                    <w:pPr>
                                      <w:rPr>
                                        <w:lang w:val="nl-NL"/>
                                      </w:rPr>
                                    </w:pPr>
                                    <w:proofErr w:type="gramStart"/>
                                    <w:r>
                                      <w:rPr>
                                        <w:lang w:val="nl-NL"/>
                                      </w:rPr>
                                      <w:t>x</w:t>
                                    </w:r>
                                    <w:proofErr w:type="gramEnd"/>
                                  </w:p>
                                  <w:p w14:paraId="6A22BEC6" w14:textId="77777777" w:rsidR="00751C1D" w:rsidRDefault="00751C1D" w:rsidP="006453E2">
                                    <w:pPr>
                                      <w:jc w:val="center"/>
                                    </w:pPr>
                                  </w:p>
                                </w:txbxContent>
                              </wps:txbx>
                              <wps:bodyPr rot="0" vert="horz" wrap="square" lIns="91440" tIns="45720" rIns="91440" bIns="45720" anchor="t" anchorCtr="0" upright="1">
                                <a:noAutofit/>
                              </wps:bodyPr>
                            </wps:wsp>
                          </a:graphicData>
                        </a:graphic>
                      </wp:anchor>
                    </w:drawing>
                  </mc:Choice>
                  <mc:Fallback>
                    <w:pict>
                      <v:rect w14:anchorId="7172EA9B" id="_x0000_s1046" style="position:absolute;left:0;text-align:left;margin-left:188.95pt;margin-top:13.3pt;width:21.6pt;height:21.6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">
                        <v:textbox>
                          <w:txbxContent>
                            <w:p w14:paraId="643897C1" w14:textId="77777777" w:rsidR="00751C1D" w:rsidRDefault="00751C1D" w:rsidP="006453E2">
                              <w:pPr>
                                <w:rPr>
                                  <w:lang w:val="nl-NL"/>
                                </w:rPr>
                              </w:pPr>
                              <w:r>
                                <w:rPr>
                                  <w:lang w:val="nl-NL"/>
                                </w:rPr>
                                <w:t>x</w:t>
                              </w:r>
                            </w:p>
                            <w:p w14:paraId="6A22BEC6" w14:textId="77777777" w:rsidR="00751C1D" w:rsidRDefault="00751C1D" w:rsidP="006453E2">
                              <w:pPr>
                                <w:jc w:val="center"/>
                              </w:pPr>
                            </w:p>
                          </w:txbxContent>
                        </v:textbox>
                      </v:rect>
                    </w:pict>
                  </mc:Fallback>
                </mc:AlternateContent>
              </w:r>
              <w:r>
                <w:rPr>
                  <w:noProof/>
                  <w:lang w:val="de-DE" w:eastAsia="de-DE"/>
                </w:rPr>
                <mc:AlternateContent>
                  <mc:Choice Requires="wps">
                    <w:drawing>
                      <wp:anchor distT="0" distB="0" distL="114300" distR="114300" simplePos="0" relativeHeight="251709440" behindDoc="0" locked="0" layoutInCell="1" allowOverlap="1" wp14:anchorId="552C7E94" wp14:editId="2700D6D3">
                        <wp:simplePos x="0" y="0"/>
                        <wp:positionH relativeFrom="column">
                          <wp:posOffset>3072130</wp:posOffset>
                        </wp:positionH>
                        <wp:positionV relativeFrom="paragraph">
                          <wp:posOffset>168910</wp:posOffset>
                        </wp:positionV>
                        <wp:extent cx="274320" cy="274320"/>
                        <wp:effectExtent l="0" t="0" r="11430" b="11430"/>
                        <wp:wrapNone/>
                        <wp:docPr id="30"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75DB0F1" w14:textId="77777777" w:rsidR="00751C1D" w:rsidRDefault="00751C1D" w:rsidP="006453E2">
                                    <w:pPr>
                                      <w:jc w:val="center"/>
                                    </w:pPr>
                                    <w:r>
                                      <w:t>X</w:t>
                                    </w:r>
                                  </w:p>
                                </w:txbxContent>
                              </wps:txbx>
                              <wps:bodyPr rot="0" vert="horz" wrap="square" lIns="91440" tIns="45720" rIns="91440" bIns="45720" anchor="t" anchorCtr="0" upright="1">
                                <a:noAutofit/>
                              </wps:bodyPr>
                            </wps:wsp>
                          </a:graphicData>
                        </a:graphic>
                      </wp:anchor>
                    </w:drawing>
                  </mc:Choice>
                  <mc:Fallback>
                    <w:pict>
                      <v:rect w14:anchorId="552C7E94" id="_x0000_s1047" style="position:absolute;left:0;text-align:left;margin-left:241.9pt;margin-top:13.3pt;width:21.6pt;height:21.6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">
                        <v:textbox>
                          <w:txbxContent>
                            <w:p w14:paraId="075DB0F1" w14:textId="77777777" w:rsidR="00751C1D" w:rsidRDefault="00751C1D" w:rsidP="006453E2">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708416" behindDoc="0" locked="0" layoutInCell="1" allowOverlap="1" wp14:anchorId="663E1512" wp14:editId="76BB4B1F">
                        <wp:simplePos x="0" y="0"/>
                        <wp:positionH relativeFrom="column">
                          <wp:posOffset>3834765</wp:posOffset>
                        </wp:positionH>
                        <wp:positionV relativeFrom="paragraph">
                          <wp:posOffset>168910</wp:posOffset>
                        </wp:positionV>
                        <wp:extent cx="274320" cy="274320"/>
                        <wp:effectExtent l="0" t="0" r="11430" b="11430"/>
                        <wp:wrapNone/>
                        <wp:docPr id="31"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BEAB6C2" w14:textId="77777777" w:rsidR="00751C1D" w:rsidRDefault="00751C1D" w:rsidP="006453E2">
                                    <w:pPr>
                                      <w:jc w:val="center"/>
                                    </w:pPr>
                                    <w:r>
                                      <w:t>-</w:t>
                                    </w:r>
                                  </w:p>
                                </w:txbxContent>
                              </wps:txbx>
                              <wps:bodyPr rot="0" vert="horz" wrap="square" lIns="91440" tIns="45720" rIns="91440" bIns="45720" anchor="t" anchorCtr="0" upright="1">
                                <a:noAutofit/>
                              </wps:bodyPr>
                            </wps:wsp>
                          </a:graphicData>
                        </a:graphic>
                      </wp:anchor>
                    </w:drawing>
                  </mc:Choice>
                  <mc:Fallback>
                    <w:pict>
                      <v:rect w14:anchorId="663E1512" id="矩形 393" o:spid="_x0000_s1048" style="position:absolute;left:0;text-align:left;margin-left:301.95pt;margin-top:13.3pt;width:21.6pt;height:21.6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">
                        <v:textbox>
                          <w:txbxContent>
                            <w:p w14:paraId="7BEAB6C2" w14:textId="77777777" w:rsidR="00751C1D" w:rsidRDefault="00751C1D" w:rsidP="006453E2">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714560" behindDoc="0" locked="0" layoutInCell="1" allowOverlap="1" wp14:anchorId="0A3DE092" wp14:editId="02DD01B5">
                        <wp:simplePos x="0" y="0"/>
                        <wp:positionH relativeFrom="column">
                          <wp:posOffset>31750</wp:posOffset>
                        </wp:positionH>
                        <wp:positionV relativeFrom="paragraph">
                          <wp:posOffset>168910</wp:posOffset>
                        </wp:positionV>
                        <wp:extent cx="274320" cy="274320"/>
                        <wp:effectExtent l="0" t="0" r="11430" b="11430"/>
                        <wp:wrapNone/>
                        <wp:docPr id="32"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501BD8D" w14:textId="77777777" w:rsidR="00751C1D" w:rsidRDefault="00751C1D" w:rsidP="006453E2">
                                    <w:pPr>
                                      <w:rPr>
                                        <w:lang w:val="nl-NL"/>
                                      </w:rPr>
                                    </w:pPr>
                                  </w:p>
                                </w:txbxContent>
                              </wps:txbx>
                              <wps:bodyPr rot="0" vert="horz" wrap="square" lIns="91440" tIns="45720" rIns="91440" bIns="45720" anchor="t" anchorCtr="0" upright="1">
                                <a:noAutofit/>
                              </wps:bodyPr>
                            </wps:wsp>
                          </a:graphicData>
                        </a:graphic>
                      </wp:anchor>
                    </w:drawing>
                  </mc:Choice>
                  <mc:Fallback>
                    <w:pict>
                      <v:rect w14:anchorId="0A3DE092" id="_x0000_s1049" style="position:absolute;left:0;text-align:left;margin-left:2.5pt;margin-top:13.3pt;width:21.6pt;height:21.6pt;z-index:251714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">
                        <v:textbox>
                          <w:txbxContent>
                            <w:p w14:paraId="1501BD8D" w14:textId="77777777" w:rsidR="00751C1D" w:rsidRDefault="00751C1D" w:rsidP="006453E2">
                              <w:pPr>
                                <w:rPr>
                                  <w:lang w:val="nl-NL"/>
                                </w:rPr>
                              </w:pPr>
                            </w:p>
                          </w:txbxContent>
                        </v:textbox>
                      </v:rect>
                    </w:pict>
                  </mc:Fallback>
                </mc:AlternateContent>
              </w:r>
              <w:r>
                <w:rPr>
                  <w:sz w:val="20"/>
                  <w:lang w:val="en-CA"/>
                </w:rPr>
                <w:t>29</w:t>
              </w:r>
              <w:r>
                <w:rPr>
                  <w:sz w:val="20"/>
                  <w:lang w:val="en-CA"/>
                </w:rPr>
                <w:tab/>
                <w:t>30</w:t>
              </w:r>
              <w:r>
                <w:rPr>
                  <w:sz w:val="20"/>
                  <w:lang w:val="en-CA"/>
                </w:rPr>
                <w:tab/>
                <w:t>31</w:t>
              </w:r>
              <w:r>
                <w:rPr>
                  <w:sz w:val="20"/>
                  <w:lang w:val="en-CA"/>
                </w:rPr>
                <w:tab/>
                <w:t>32</w:t>
              </w:r>
              <w:r>
                <w:rPr>
                  <w:sz w:val="20"/>
                  <w:lang w:val="en-CA"/>
                </w:rPr>
                <w:tab/>
                <w:t>33</w:t>
              </w:r>
              <w:r>
                <w:rPr>
                  <w:sz w:val="20"/>
                  <w:lang w:val="en-CA"/>
                </w:rPr>
                <w:tab/>
                <w:t>34</w:t>
              </w:r>
              <w:r>
                <w:rPr>
                  <w:sz w:val="20"/>
                  <w:lang w:val="en-CA"/>
                </w:rPr>
                <w:tab/>
                <w:t xml:space="preserve"> 35</w:t>
              </w:r>
            </w:ins>
          </w:p>
          <w:p w14:paraId="4C918360"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58" w:author="IALA Meetings" w:date="2022-09-28T14:48:00Z"/>
                <w:bCs/>
                <w:iCs/>
                <w:snapToGrid w:val="0"/>
                <w:sz w:val="20"/>
                <w:szCs w:val="20"/>
                <w:lang w:val="en-CA"/>
              </w:rPr>
            </w:pPr>
          </w:p>
          <w:p w14:paraId="0569E6AD"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59" w:author="IALA Meetings" w:date="2022-09-28T14:48:00Z"/>
                <w:bCs/>
                <w:iCs/>
                <w:snapToGrid w:val="0"/>
                <w:sz w:val="20"/>
                <w:szCs w:val="20"/>
                <w:lang w:val="en-CA"/>
              </w:rPr>
            </w:pPr>
          </w:p>
        </w:tc>
      </w:tr>
      <w:tr w:rsidR="006453E2" w14:paraId="024178C2" w14:textId="77777777" w:rsidTr="00751C1D">
        <w:trPr>
          <w:cantSplit/>
          <w:trHeight w:val="342"/>
          <w:ins w:id="160" w:author="IALA Meetings" w:date="2022-09-28T14:48:00Z"/>
        </w:trPr>
        <w:tc>
          <w:tcPr>
            <w:tcW w:w="2518" w:type="dxa"/>
            <w:shd w:val="clear" w:color="auto" w:fill="DDD9C3" w:themeFill="background2" w:themeFillShade="E6"/>
          </w:tcPr>
          <w:p w14:paraId="3B5988E5" w14:textId="77777777" w:rsidR="006453E2" w:rsidRDefault="006453E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61" w:author="IALA Meetings" w:date="2022-09-28T14:48:00Z"/>
                <w:b/>
                <w:bCs/>
                <w:iCs/>
                <w:snapToGrid w:val="0"/>
                <w:sz w:val="20"/>
                <w:szCs w:val="20"/>
              </w:rPr>
            </w:pPr>
            <w:ins w:id="162" w:author="IALA Meetings" w:date="2022-09-28T14:48:00Z">
              <w:r>
                <w:rPr>
                  <w:b/>
                  <w:bCs/>
                  <w:iCs/>
                  <w:snapToGrid w:val="0"/>
                  <w:sz w:val="20"/>
                  <w:szCs w:val="20"/>
                </w:rPr>
                <w:t>Committee notes</w:t>
              </w:r>
            </w:ins>
          </w:p>
        </w:tc>
        <w:tc>
          <w:tcPr>
            <w:tcW w:w="2268" w:type="dxa"/>
            <w:shd w:val="clear" w:color="auto" w:fill="DDD9C3" w:themeFill="background2" w:themeFillShade="E6"/>
          </w:tcPr>
          <w:p w14:paraId="74E59979"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63" w:author="IALA Meetings" w:date="2022-09-28T14:48:00Z"/>
                <w:b/>
                <w:bCs/>
                <w:iCs/>
                <w:snapToGrid w:val="0"/>
                <w:sz w:val="20"/>
                <w:szCs w:val="20"/>
              </w:rPr>
            </w:pPr>
            <w:ins w:id="164" w:author="IALA Meetings" w:date="2022-09-28T14:48:00Z">
              <w:r>
                <w:rPr>
                  <w:b/>
                  <w:bCs/>
                  <w:iCs/>
                  <w:snapToGrid w:val="0"/>
                  <w:sz w:val="20"/>
                  <w:szCs w:val="20"/>
                </w:rPr>
                <w:t>Origins</w:t>
              </w:r>
            </w:ins>
          </w:p>
        </w:tc>
        <w:tc>
          <w:tcPr>
            <w:tcW w:w="4820" w:type="dxa"/>
            <w:gridSpan w:val="2"/>
            <w:shd w:val="clear" w:color="auto" w:fill="DDD9C3" w:themeFill="background2" w:themeFillShade="E6"/>
          </w:tcPr>
          <w:p w14:paraId="273DA075"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65" w:author="IALA Meetings" w:date="2022-09-28T14:48:00Z"/>
                <w:bCs/>
                <w:iCs/>
                <w:snapToGrid w:val="0"/>
                <w:sz w:val="20"/>
                <w:szCs w:val="20"/>
              </w:rPr>
            </w:pPr>
            <w:ins w:id="166" w:author="IALA Meetings" w:date="2022-09-28T14:48:00Z">
              <w:r>
                <w:rPr>
                  <w:bCs/>
                  <w:iCs/>
                  <w:snapToGrid w:val="0"/>
                  <w:sz w:val="20"/>
                  <w:szCs w:val="20"/>
                </w:rPr>
                <w:t>Requested by ENAV Committee at [ENAV29]</w:t>
              </w:r>
            </w:ins>
          </w:p>
        </w:tc>
      </w:tr>
      <w:tr w:rsidR="006453E2" w14:paraId="0AD9C909" w14:textId="77777777" w:rsidTr="00751C1D">
        <w:trPr>
          <w:cantSplit/>
          <w:trHeight w:val="342"/>
          <w:ins w:id="167" w:author="IALA Meetings" w:date="2022-09-28T14:48:00Z"/>
        </w:trPr>
        <w:tc>
          <w:tcPr>
            <w:tcW w:w="2518" w:type="dxa"/>
            <w:vMerge w:val="restart"/>
            <w:shd w:val="clear" w:color="auto" w:fill="auto"/>
          </w:tcPr>
          <w:p w14:paraId="24C24C32" w14:textId="77777777" w:rsidR="006453E2" w:rsidRDefault="006453E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ins w:id="168" w:author="IALA Meetings" w:date="2022-09-28T14:48:00Z"/>
                <w:b/>
                <w:bCs/>
                <w:iCs/>
                <w:snapToGrid w:val="0"/>
                <w:sz w:val="20"/>
                <w:szCs w:val="20"/>
              </w:rPr>
            </w:pPr>
          </w:p>
        </w:tc>
        <w:tc>
          <w:tcPr>
            <w:tcW w:w="2268" w:type="dxa"/>
            <w:shd w:val="clear" w:color="auto" w:fill="DDD9C3" w:themeFill="background2" w:themeFillShade="E6"/>
          </w:tcPr>
          <w:p w14:paraId="4CF1E9F7"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69" w:author="IALA Meetings" w:date="2022-09-28T14:48:00Z"/>
                <w:b/>
                <w:bCs/>
                <w:iCs/>
                <w:snapToGrid w:val="0"/>
                <w:sz w:val="20"/>
                <w:szCs w:val="20"/>
              </w:rPr>
            </w:pPr>
            <w:ins w:id="170" w:author="IALA Meetings" w:date="2022-09-28T14:48:00Z">
              <w:r>
                <w:rPr>
                  <w:b/>
                  <w:bCs/>
                  <w:iCs/>
                  <w:snapToGrid w:val="0"/>
                  <w:sz w:val="20"/>
                  <w:szCs w:val="20"/>
                </w:rPr>
                <w:t>Agreed by session</w:t>
              </w:r>
            </w:ins>
          </w:p>
        </w:tc>
        <w:tc>
          <w:tcPr>
            <w:tcW w:w="2268" w:type="dxa"/>
            <w:shd w:val="clear" w:color="auto" w:fill="DDD9C3" w:themeFill="background2" w:themeFillShade="E6"/>
          </w:tcPr>
          <w:p w14:paraId="77A9845D"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71" w:author="IALA Meetings" w:date="2022-09-28T14:48:00Z"/>
                <w:b/>
                <w:bCs/>
                <w:iCs/>
                <w:snapToGrid w:val="0"/>
                <w:sz w:val="20"/>
                <w:szCs w:val="20"/>
              </w:rPr>
            </w:pPr>
            <w:ins w:id="172" w:author="IALA Meetings" w:date="2022-09-28T14:48:00Z">
              <w:r>
                <w:rPr>
                  <w:b/>
                  <w:bCs/>
                  <w:iCs/>
                  <w:snapToGrid w:val="0"/>
                  <w:sz w:val="20"/>
                  <w:szCs w:val="20"/>
                </w:rPr>
                <w:t>TD#</w:t>
              </w:r>
            </w:ins>
          </w:p>
        </w:tc>
        <w:tc>
          <w:tcPr>
            <w:tcW w:w="2552" w:type="dxa"/>
            <w:shd w:val="clear" w:color="auto" w:fill="DDD9C3" w:themeFill="background2" w:themeFillShade="E6"/>
          </w:tcPr>
          <w:p w14:paraId="3D47E99C"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73" w:author="IALA Meetings" w:date="2022-09-28T14:48:00Z"/>
                <w:b/>
                <w:bCs/>
                <w:iCs/>
                <w:snapToGrid w:val="0"/>
                <w:sz w:val="20"/>
                <w:szCs w:val="20"/>
              </w:rPr>
            </w:pPr>
            <w:ins w:id="174" w:author="IALA Meetings" w:date="2022-09-28T14:48:00Z">
              <w:r>
                <w:rPr>
                  <w:b/>
                  <w:bCs/>
                  <w:iCs/>
                  <w:snapToGrid w:val="0"/>
                  <w:sz w:val="20"/>
                  <w:szCs w:val="20"/>
                </w:rPr>
                <w:t>Comments</w:t>
              </w:r>
            </w:ins>
          </w:p>
        </w:tc>
      </w:tr>
      <w:tr w:rsidR="006453E2" w14:paraId="3F67AD5A" w14:textId="77777777" w:rsidTr="00751C1D">
        <w:trPr>
          <w:cantSplit/>
          <w:trHeight w:val="489"/>
          <w:ins w:id="175" w:author="IALA Meetings" w:date="2022-09-28T14:48:00Z"/>
        </w:trPr>
        <w:tc>
          <w:tcPr>
            <w:tcW w:w="2518" w:type="dxa"/>
            <w:vMerge/>
            <w:shd w:val="clear" w:color="auto" w:fill="auto"/>
          </w:tcPr>
          <w:p w14:paraId="60021D0F" w14:textId="77777777" w:rsidR="006453E2" w:rsidRDefault="006453E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ins w:id="176" w:author="IALA Meetings" w:date="2022-09-28T14:48:00Z"/>
                <w:bCs/>
                <w:iCs/>
                <w:snapToGrid w:val="0"/>
                <w:sz w:val="20"/>
                <w:szCs w:val="20"/>
              </w:rPr>
            </w:pPr>
          </w:p>
        </w:tc>
        <w:tc>
          <w:tcPr>
            <w:tcW w:w="2268" w:type="dxa"/>
            <w:shd w:val="clear" w:color="auto" w:fill="DDD9C3" w:themeFill="background2" w:themeFillShade="E6"/>
          </w:tcPr>
          <w:p w14:paraId="4C21AA88"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77" w:author="IALA Meetings" w:date="2022-09-28T14:48:00Z"/>
                <w:bCs/>
                <w:iCs/>
                <w:snapToGrid w:val="0"/>
                <w:sz w:val="20"/>
                <w:szCs w:val="20"/>
              </w:rPr>
            </w:pPr>
            <w:ins w:id="178" w:author="IALA Meetings" w:date="2022-09-28T14:48: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268" w:type="dxa"/>
            <w:shd w:val="clear" w:color="auto" w:fill="DDD9C3" w:themeFill="background2" w:themeFillShade="E6"/>
          </w:tcPr>
          <w:p w14:paraId="4297F454"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79" w:author="IALA Meetings" w:date="2022-09-28T14:48:00Z"/>
                <w:bCs/>
                <w:iCs/>
                <w:snapToGrid w:val="0"/>
                <w:sz w:val="20"/>
                <w:szCs w:val="20"/>
              </w:rPr>
            </w:pPr>
            <w:ins w:id="180" w:author="IALA Meetings" w:date="2022-09-28T14:48: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552" w:type="dxa"/>
            <w:shd w:val="clear" w:color="auto" w:fill="DDD9C3" w:themeFill="background2" w:themeFillShade="E6"/>
          </w:tcPr>
          <w:p w14:paraId="5A851AF2"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81" w:author="IALA Meetings" w:date="2022-09-28T14:48:00Z"/>
                <w:bCs/>
                <w:iCs/>
                <w:snapToGrid w:val="0"/>
                <w:sz w:val="20"/>
                <w:szCs w:val="20"/>
              </w:rPr>
            </w:pPr>
            <w:ins w:id="182" w:author="IALA Meetings" w:date="2022-09-28T14:48: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r>
      <w:tr w:rsidR="006453E2" w14:paraId="09C502BA" w14:textId="77777777" w:rsidTr="00751C1D">
        <w:trPr>
          <w:cantSplit/>
          <w:trHeight w:val="489"/>
          <w:ins w:id="183" w:author="IALA Meetings" w:date="2022-09-28T14:48:00Z"/>
        </w:trPr>
        <w:tc>
          <w:tcPr>
            <w:tcW w:w="2518" w:type="dxa"/>
            <w:shd w:val="clear" w:color="auto" w:fill="auto"/>
          </w:tcPr>
          <w:p w14:paraId="07721DB5" w14:textId="77777777" w:rsidR="006453E2" w:rsidRDefault="006453E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184" w:author="IALA Meetings" w:date="2022-09-28T14:48:00Z"/>
                <w:bCs/>
                <w:iCs/>
                <w:snapToGrid w:val="0"/>
                <w:sz w:val="20"/>
                <w:szCs w:val="20"/>
              </w:rPr>
            </w:pPr>
          </w:p>
        </w:tc>
        <w:tc>
          <w:tcPr>
            <w:tcW w:w="2268" w:type="dxa"/>
            <w:shd w:val="clear" w:color="auto" w:fill="DDD9C3" w:themeFill="background2" w:themeFillShade="E6"/>
          </w:tcPr>
          <w:p w14:paraId="3FEA4B39"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5" w:author="IALA Meetings" w:date="2022-09-28T14:48:00Z"/>
                <w:b/>
                <w:bCs/>
                <w:iCs/>
                <w:snapToGrid w:val="0"/>
                <w:sz w:val="20"/>
                <w:szCs w:val="20"/>
              </w:rPr>
            </w:pPr>
            <w:ins w:id="186" w:author="IALA Meetings" w:date="2022-09-28T14:48:00Z">
              <w:r>
                <w:rPr>
                  <w:b/>
                  <w:bCs/>
                  <w:iCs/>
                  <w:snapToGrid w:val="0"/>
                  <w:sz w:val="20"/>
                  <w:szCs w:val="20"/>
                </w:rPr>
                <w:t>Approved by Council</w:t>
              </w:r>
            </w:ins>
          </w:p>
        </w:tc>
        <w:tc>
          <w:tcPr>
            <w:tcW w:w="2268" w:type="dxa"/>
            <w:shd w:val="clear" w:color="auto" w:fill="DDD9C3" w:themeFill="background2" w:themeFillShade="E6"/>
          </w:tcPr>
          <w:p w14:paraId="1A549277"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7" w:author="IALA Meetings" w:date="2022-09-28T14:48:00Z"/>
                <w:bCs/>
                <w:iCs/>
                <w:snapToGrid w:val="0"/>
                <w:sz w:val="20"/>
                <w:szCs w:val="20"/>
              </w:rPr>
            </w:pPr>
            <w:ins w:id="188" w:author="IALA Meetings" w:date="2022-09-28T14:48: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ins>
          </w:p>
        </w:tc>
        <w:tc>
          <w:tcPr>
            <w:tcW w:w="2552" w:type="dxa"/>
            <w:shd w:val="clear" w:color="auto" w:fill="DDD9C3" w:themeFill="background2" w:themeFillShade="E6"/>
          </w:tcPr>
          <w:p w14:paraId="3983A105"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89" w:author="IALA Meetings" w:date="2022-09-28T14:48:00Z"/>
                <w:bCs/>
                <w:iCs/>
                <w:snapToGrid w:val="0"/>
                <w:sz w:val="20"/>
                <w:szCs w:val="20"/>
              </w:rPr>
            </w:pPr>
            <w:ins w:id="190" w:author="IALA Meetings" w:date="2022-09-28T14:48: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ins>
          </w:p>
        </w:tc>
      </w:tr>
      <w:tr w:rsidR="006453E2" w14:paraId="6C399DB3" w14:textId="77777777" w:rsidTr="00751C1D">
        <w:trPr>
          <w:cantSplit/>
          <w:trHeight w:val="489"/>
          <w:ins w:id="191" w:author="IALA Meetings" w:date="2022-09-28T14:48:00Z"/>
        </w:trPr>
        <w:tc>
          <w:tcPr>
            <w:tcW w:w="2518" w:type="dxa"/>
            <w:shd w:val="clear" w:color="auto" w:fill="auto"/>
          </w:tcPr>
          <w:p w14:paraId="66065F1A" w14:textId="77777777" w:rsidR="006453E2" w:rsidRDefault="006453E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192" w:author="IALA Meetings" w:date="2022-09-28T14:48:00Z"/>
                <w:bCs/>
                <w:iCs/>
                <w:snapToGrid w:val="0"/>
                <w:sz w:val="20"/>
                <w:szCs w:val="20"/>
              </w:rPr>
            </w:pPr>
          </w:p>
        </w:tc>
        <w:tc>
          <w:tcPr>
            <w:tcW w:w="2268" w:type="dxa"/>
            <w:shd w:val="clear" w:color="auto" w:fill="DDD9C3" w:themeFill="background2" w:themeFillShade="E6"/>
          </w:tcPr>
          <w:p w14:paraId="1D7B57DE"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93" w:author="IALA Meetings" w:date="2022-09-28T14:48:00Z"/>
                <w:b/>
                <w:bCs/>
                <w:iCs/>
                <w:snapToGrid w:val="0"/>
                <w:sz w:val="20"/>
                <w:szCs w:val="20"/>
              </w:rPr>
            </w:pPr>
            <w:ins w:id="194" w:author="IALA Meetings" w:date="2022-09-28T14:48:00Z">
              <w:r>
                <w:rPr>
                  <w:b/>
                  <w:bCs/>
                  <w:iCs/>
                  <w:snapToGrid w:val="0"/>
                  <w:sz w:val="20"/>
                  <w:szCs w:val="20"/>
                </w:rPr>
                <w:t>Revision Notes:</w:t>
              </w:r>
            </w:ins>
          </w:p>
        </w:tc>
        <w:tc>
          <w:tcPr>
            <w:tcW w:w="4820" w:type="dxa"/>
            <w:gridSpan w:val="2"/>
            <w:shd w:val="clear" w:color="auto" w:fill="DDD9C3" w:themeFill="background2" w:themeFillShade="E6"/>
          </w:tcPr>
          <w:p w14:paraId="1FE696F3" w14:textId="77777777" w:rsidR="006453E2" w:rsidRDefault="006453E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95" w:author="IALA Meetings" w:date="2022-09-28T14:48:00Z"/>
                <w:bCs/>
                <w:iCs/>
                <w:snapToGrid w:val="0"/>
                <w:sz w:val="20"/>
                <w:szCs w:val="20"/>
              </w:rPr>
            </w:pPr>
          </w:p>
        </w:tc>
      </w:tr>
    </w:tbl>
    <w:p w14:paraId="7A712D40" w14:textId="0CF7F839" w:rsidR="006453E2" w:rsidRDefault="006453E2" w:rsidP="007F74C1">
      <w:pPr>
        <w:rPr>
          <w:ins w:id="196" w:author="IALA Meetings" w:date="2022-09-28T14:50:00Z"/>
        </w:rPr>
      </w:pPr>
    </w:p>
    <w:p w14:paraId="1FFA5343" w14:textId="6158FFCA" w:rsidR="00B77ACE" w:rsidRDefault="00B77ACE" w:rsidP="007F74C1">
      <w:pPr>
        <w:rPr>
          <w:ins w:id="197" w:author="IALA Meetings" w:date="2022-09-28T14:50:00Z"/>
        </w:rPr>
      </w:pPr>
    </w:p>
    <w:p w14:paraId="2E59C90B" w14:textId="78E15891" w:rsidR="00B77ACE" w:rsidRDefault="00B77ACE" w:rsidP="007F74C1">
      <w:pPr>
        <w:rPr>
          <w:ins w:id="198" w:author="IALA Meetings" w:date="2022-09-28T14:50:00Z"/>
        </w:rPr>
      </w:pPr>
    </w:p>
    <w:p w14:paraId="780FB114" w14:textId="6034A813" w:rsidR="00B77ACE" w:rsidRDefault="00B77ACE" w:rsidP="007F74C1">
      <w:pPr>
        <w:rPr>
          <w:ins w:id="199" w:author="IALA Meetings" w:date="2022-09-28T14:50:00Z"/>
        </w:rPr>
      </w:pP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B77ACE" w14:paraId="6F7CDA1B" w14:textId="77777777" w:rsidTr="00751C1D">
        <w:trPr>
          <w:cantSplit/>
          <w:trHeight w:val="416"/>
          <w:tblHeader/>
          <w:ins w:id="200" w:author="IALA Meetings" w:date="2022-09-28T14:50:00Z"/>
        </w:trPr>
        <w:tc>
          <w:tcPr>
            <w:tcW w:w="9606" w:type="dxa"/>
            <w:gridSpan w:val="4"/>
            <w:shd w:val="clear" w:color="auto" w:fill="DDD9C3"/>
            <w:vAlign w:val="center"/>
          </w:tcPr>
          <w:p w14:paraId="6460C545" w14:textId="77777777" w:rsidR="00B77ACE" w:rsidRDefault="00B77AC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ins w:id="201" w:author="IALA Meetings" w:date="2022-09-28T14:50:00Z"/>
                <w:b/>
                <w:bCs/>
                <w:iCs/>
                <w:snapToGrid w:val="0"/>
              </w:rPr>
            </w:pPr>
            <w:bookmarkStart w:id="202" w:name="_Hlk115269192"/>
            <w:ins w:id="203" w:author="IALA Meetings" w:date="2022-09-28T14:50:00Z">
              <w:r>
                <w:rPr>
                  <w:b/>
                  <w:bCs/>
                  <w:iCs/>
                  <w:snapToGrid w:val="0"/>
                </w:rPr>
                <w:t xml:space="preserve">ENAV Committee </w:t>
              </w:r>
              <w:r w:rsidRPr="00696A73">
                <w:rPr>
                  <w:b/>
                  <w:bCs/>
                  <w:iCs/>
                  <w:snapToGrid w:val="0"/>
                </w:rPr>
                <w:t>Work Programme</w:t>
              </w:r>
              <w:r>
                <w:rPr>
                  <w:b/>
                  <w:bCs/>
                  <w:iCs/>
                  <w:snapToGrid w:val="0"/>
                </w:rPr>
                <w:t xml:space="preserve"> 2023-2027</w:t>
              </w:r>
            </w:ins>
          </w:p>
        </w:tc>
      </w:tr>
      <w:tr w:rsidR="00B77ACE" w14:paraId="569E567F" w14:textId="77777777" w:rsidTr="00751C1D">
        <w:trPr>
          <w:cantSplit/>
          <w:trHeight w:val="428"/>
          <w:ins w:id="204" w:author="IALA Meetings" w:date="2022-09-28T14:50:00Z"/>
        </w:trPr>
        <w:tc>
          <w:tcPr>
            <w:tcW w:w="2518" w:type="dxa"/>
            <w:shd w:val="clear" w:color="auto" w:fill="auto"/>
          </w:tcPr>
          <w:p w14:paraId="23C8292F" w14:textId="77777777" w:rsidR="00B77ACE" w:rsidRDefault="00B77AC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05" w:author="IALA Meetings" w:date="2022-09-28T14:50:00Z"/>
                <w:b/>
                <w:bCs/>
                <w:iCs/>
                <w:snapToGrid w:val="0"/>
                <w:sz w:val="20"/>
                <w:szCs w:val="20"/>
              </w:rPr>
            </w:pPr>
            <w:ins w:id="206" w:author="IALA Meetings" w:date="2022-09-28T14:50:00Z">
              <w:r w:rsidRPr="00BF71F7">
                <w:rPr>
                  <w:b/>
                  <w:sz w:val="20"/>
                  <w:szCs w:val="20"/>
                </w:rPr>
                <w:t>Standard</w:t>
              </w:r>
            </w:ins>
          </w:p>
        </w:tc>
        <w:tc>
          <w:tcPr>
            <w:tcW w:w="7088" w:type="dxa"/>
            <w:gridSpan w:val="3"/>
            <w:shd w:val="clear" w:color="auto" w:fill="auto"/>
          </w:tcPr>
          <w:p w14:paraId="50E0AECA" w14:textId="77777777" w:rsidR="00B77ACE" w:rsidRDefault="00B77AC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07" w:author="IALA Meetings" w:date="2022-09-28T14:50:00Z"/>
                <w:rFonts w:cs="Arial"/>
                <w:snapToGrid w:val="0"/>
                <w:kern w:val="28"/>
                <w:sz w:val="20"/>
                <w:szCs w:val="20"/>
                <w:highlight w:val="yellow"/>
                <w:lang w:eastAsia="de-DE"/>
              </w:rPr>
            </w:pPr>
            <w:ins w:id="208" w:author="IALA Meetings" w:date="2022-09-28T14:50:00Z">
              <w:r>
                <w:rPr>
                  <w:rFonts w:cs="Arial"/>
                  <w:snapToGrid w:val="0"/>
                  <w:kern w:val="28"/>
                  <w:sz w:val="20"/>
                  <w:szCs w:val="20"/>
                  <w:lang w:eastAsia="de-DE"/>
                </w:rPr>
                <w:t>S1060 – digital Communication technologies</w:t>
              </w:r>
            </w:ins>
          </w:p>
        </w:tc>
      </w:tr>
      <w:tr w:rsidR="00B77ACE" w:rsidRPr="00520177" w14:paraId="5BE5C129" w14:textId="77777777" w:rsidTr="00751C1D">
        <w:trPr>
          <w:cantSplit/>
          <w:trHeight w:val="491"/>
          <w:ins w:id="209" w:author="IALA Meetings" w:date="2022-09-28T14:50:00Z"/>
        </w:trPr>
        <w:tc>
          <w:tcPr>
            <w:tcW w:w="2518" w:type="dxa"/>
            <w:shd w:val="clear" w:color="auto" w:fill="auto"/>
          </w:tcPr>
          <w:p w14:paraId="13691B2F" w14:textId="77777777" w:rsidR="00B77ACE" w:rsidRDefault="00B77AC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10" w:author="IALA Meetings" w:date="2022-09-28T14:50:00Z"/>
                <w:b/>
                <w:bCs/>
                <w:iCs/>
                <w:snapToGrid w:val="0"/>
                <w:sz w:val="20"/>
                <w:szCs w:val="20"/>
              </w:rPr>
            </w:pPr>
            <w:ins w:id="211" w:author="IALA Meetings" w:date="2022-09-28T14:50:00Z">
              <w:r w:rsidRPr="00BF71F7">
                <w:rPr>
                  <w:b/>
                  <w:sz w:val="20"/>
                  <w:szCs w:val="20"/>
                </w:rPr>
                <w:t>Topic Area</w:t>
              </w:r>
            </w:ins>
          </w:p>
        </w:tc>
        <w:tc>
          <w:tcPr>
            <w:tcW w:w="7088" w:type="dxa"/>
            <w:gridSpan w:val="3"/>
            <w:shd w:val="clear" w:color="auto" w:fill="auto"/>
          </w:tcPr>
          <w:p w14:paraId="424493C5" w14:textId="08E976EF" w:rsidR="00B77ACE" w:rsidRPr="00EE5FDF"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12" w:author="IALA Meetings" w:date="2022-09-28T14:50:00Z"/>
                <w:rFonts w:cs="Arial"/>
                <w:snapToGrid w:val="0"/>
                <w:kern w:val="28"/>
                <w:sz w:val="20"/>
                <w:szCs w:val="20"/>
              </w:rPr>
            </w:pPr>
            <w:ins w:id="213" w:author="IALA Meetings" w:date="2022-09-28T14:52:00Z">
              <w:r w:rsidRPr="00EE5FDF">
                <w:rPr>
                  <w:rFonts w:cs="Arial"/>
                  <w:snapToGrid w:val="0"/>
                  <w:kern w:val="28"/>
                  <w:sz w:val="20"/>
                  <w:szCs w:val="20"/>
                  <w:lang w:eastAsia="de-DE"/>
                  <w:rPrChange w:id="214" w:author="IALA Meetings" w:date="2022-09-28T14:57:00Z">
                    <w:rPr>
                      <w:rFonts w:ascii="Calibri" w:hAnsi="Calibri"/>
                      <w:color w:val="000000"/>
                      <w:sz w:val="18"/>
                      <w:szCs w:val="18"/>
                      <w:highlight w:val="yellow"/>
                      <w:lang w:val="en-US" w:eastAsia="nl-NL"/>
                    </w:rPr>
                  </w:rPrChange>
                </w:rPr>
                <w:t>G1082</w:t>
              </w:r>
            </w:ins>
            <w:ins w:id="215" w:author="IALA Meetings" w:date="2022-09-28T14:53:00Z">
              <w:r w:rsidRPr="00EE5FDF">
                <w:rPr>
                  <w:rFonts w:cs="Arial"/>
                  <w:snapToGrid w:val="0"/>
                  <w:kern w:val="28"/>
                  <w:sz w:val="20"/>
                  <w:szCs w:val="20"/>
                  <w:lang w:eastAsia="de-DE"/>
                  <w:rPrChange w:id="216" w:author="IALA Meetings" w:date="2022-09-28T14:57:00Z">
                    <w:rPr>
                      <w:rFonts w:ascii="Calibri" w:hAnsi="Calibri"/>
                      <w:color w:val="000000"/>
                      <w:sz w:val="18"/>
                      <w:szCs w:val="18"/>
                      <w:highlight w:val="yellow"/>
                      <w:lang w:val="en-US" w:eastAsia="nl-NL"/>
                    </w:rPr>
                  </w:rPrChange>
                </w:rPr>
                <w:t xml:space="preserve"> An Overview of AIS</w:t>
              </w:r>
            </w:ins>
            <w:r w:rsidR="00751C1D">
              <w:rPr>
                <w:rFonts w:cs="Arial"/>
                <w:snapToGrid w:val="0"/>
                <w:kern w:val="28"/>
                <w:sz w:val="20"/>
                <w:szCs w:val="20"/>
                <w:lang w:eastAsia="de-DE"/>
              </w:rPr>
              <w:t xml:space="preserve">, </w:t>
            </w:r>
            <w:r w:rsidR="00054763">
              <w:rPr>
                <w:rFonts w:cs="Arial"/>
                <w:snapToGrid w:val="0"/>
                <w:kern w:val="28"/>
                <w:sz w:val="20"/>
                <w:szCs w:val="20"/>
                <w:lang w:eastAsia="de-DE"/>
              </w:rPr>
              <w:t>(June 2016)</w:t>
            </w:r>
          </w:p>
        </w:tc>
      </w:tr>
      <w:tr w:rsidR="00B77ACE" w14:paraId="25856D71" w14:textId="77777777" w:rsidTr="00751C1D">
        <w:trPr>
          <w:cantSplit/>
          <w:trHeight w:val="463"/>
          <w:ins w:id="217" w:author="IALA Meetings" w:date="2022-09-28T14:50:00Z"/>
        </w:trPr>
        <w:tc>
          <w:tcPr>
            <w:tcW w:w="2518" w:type="dxa"/>
            <w:shd w:val="clear" w:color="auto" w:fill="auto"/>
          </w:tcPr>
          <w:p w14:paraId="18301E82" w14:textId="77777777" w:rsidR="00B77ACE" w:rsidRDefault="00B77AC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18" w:author="IALA Meetings" w:date="2022-09-28T14:50:00Z"/>
                <w:b/>
                <w:bCs/>
                <w:iCs/>
                <w:snapToGrid w:val="0"/>
                <w:sz w:val="20"/>
                <w:szCs w:val="20"/>
              </w:rPr>
            </w:pPr>
            <w:ins w:id="219" w:author="IALA Meetings" w:date="2022-09-28T14:50:00Z">
              <w:r w:rsidRPr="00BF71F7">
                <w:rPr>
                  <w:b/>
                  <w:bCs/>
                  <w:iCs/>
                  <w:snapToGrid w:val="0"/>
                  <w:sz w:val="20"/>
                  <w:szCs w:val="20"/>
                </w:rPr>
                <w:t>Task</w:t>
              </w:r>
            </w:ins>
          </w:p>
        </w:tc>
        <w:tc>
          <w:tcPr>
            <w:tcW w:w="7088" w:type="dxa"/>
            <w:gridSpan w:val="3"/>
            <w:shd w:val="clear" w:color="auto" w:fill="auto"/>
          </w:tcPr>
          <w:p w14:paraId="090F2830" w14:textId="121E08B4" w:rsidR="00B77ACE"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20" w:author="IALA Meetings" w:date="2022-09-28T14:50:00Z"/>
                <w:rFonts w:cs="Arial"/>
                <w:snapToGrid w:val="0"/>
                <w:kern w:val="28"/>
                <w:sz w:val="20"/>
                <w:szCs w:val="20"/>
                <w:lang w:eastAsia="de-DE"/>
              </w:rPr>
            </w:pPr>
            <w:ins w:id="221" w:author="IALA Meetings" w:date="2022-09-28T14:53:00Z">
              <w:r>
                <w:rPr>
                  <w:rFonts w:cs="Arial"/>
                  <w:snapToGrid w:val="0"/>
                  <w:kern w:val="28"/>
                  <w:sz w:val="20"/>
                  <w:szCs w:val="20"/>
                  <w:lang w:eastAsia="de-DE"/>
                </w:rPr>
                <w:t xml:space="preserve">Review und </w:t>
              </w:r>
            </w:ins>
            <w:ins w:id="222" w:author="IALA Meetings" w:date="2022-09-28T14:54:00Z">
              <w:r>
                <w:rPr>
                  <w:rFonts w:cs="Arial"/>
                  <w:snapToGrid w:val="0"/>
                  <w:kern w:val="28"/>
                  <w:sz w:val="20"/>
                  <w:szCs w:val="20"/>
                  <w:lang w:eastAsia="de-DE"/>
                </w:rPr>
                <w:t>update G1082</w:t>
              </w:r>
            </w:ins>
          </w:p>
        </w:tc>
      </w:tr>
      <w:tr w:rsidR="00B77ACE" w14:paraId="715176A3" w14:textId="77777777" w:rsidTr="00751C1D">
        <w:trPr>
          <w:cantSplit/>
          <w:trHeight w:val="466"/>
          <w:ins w:id="223" w:author="IALA Meetings" w:date="2022-09-28T14:50:00Z"/>
        </w:trPr>
        <w:tc>
          <w:tcPr>
            <w:tcW w:w="2518" w:type="dxa"/>
          </w:tcPr>
          <w:p w14:paraId="0AC43DC7" w14:textId="77777777" w:rsidR="00B77ACE" w:rsidRDefault="00B77AC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24" w:author="IALA Meetings" w:date="2022-09-28T14:50:00Z"/>
                <w:b/>
                <w:bCs/>
                <w:iCs/>
                <w:snapToGrid w:val="0"/>
                <w:sz w:val="20"/>
                <w:szCs w:val="20"/>
              </w:rPr>
            </w:pPr>
            <w:ins w:id="225" w:author="IALA Meetings" w:date="2022-09-28T14:50:00Z">
              <w:r w:rsidRPr="00BF71F7">
                <w:rPr>
                  <w:b/>
                  <w:bCs/>
                  <w:iCs/>
                  <w:snapToGrid w:val="0"/>
                  <w:sz w:val="20"/>
                  <w:szCs w:val="20"/>
                </w:rPr>
                <w:t>Objectives of the task</w:t>
              </w:r>
            </w:ins>
          </w:p>
        </w:tc>
        <w:tc>
          <w:tcPr>
            <w:tcW w:w="7088" w:type="dxa"/>
            <w:gridSpan w:val="3"/>
          </w:tcPr>
          <w:p w14:paraId="2887804B" w14:textId="390D92D9" w:rsidR="00B77ACE" w:rsidRPr="00B77ACE" w:rsidRDefault="00777B9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ins w:id="226" w:author="IALA Meetings" w:date="2022-09-28T14:50:00Z"/>
                <w:rFonts w:cs="Arial"/>
                <w:snapToGrid w:val="0"/>
                <w:kern w:val="28"/>
                <w:sz w:val="20"/>
                <w:szCs w:val="20"/>
                <w:rPrChange w:id="227" w:author="IALA Meetings" w:date="2022-09-28T14:50:00Z">
                  <w:rPr>
                    <w:ins w:id="228" w:author="IALA Meetings" w:date="2022-09-28T14:50:00Z"/>
                    <w:snapToGrid w:val="0"/>
                  </w:rPr>
                </w:rPrChange>
              </w:rPr>
              <w:pPrChange w:id="229" w:author="IALA Meetings" w:date="2022-09-28T14:50:00Z">
                <w:pPr>
                  <w:pStyle w:val="ListParagraph"/>
                  <w:framePr w:hSpace="180" w:wrap="around" w:vAnchor="page" w:hAnchor="margin" w:y="1581"/>
                  <w:widowControl w:val="0"/>
                  <w:numPr>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420" w:hanging="420"/>
                  <w:contextualSpacing w:val="0"/>
                  <w:jc w:val="both"/>
                </w:pPr>
              </w:pPrChange>
            </w:pPr>
            <w:ins w:id="230" w:author="IALA Meetings" w:date="2022-09-28T14:54:00Z">
              <w:r>
                <w:rPr>
                  <w:rFonts w:cs="Arial"/>
                  <w:snapToGrid w:val="0"/>
                  <w:kern w:val="28"/>
                  <w:sz w:val="20"/>
                  <w:szCs w:val="20"/>
                </w:rPr>
                <w:t>Update to the latest development of AIS</w:t>
              </w:r>
            </w:ins>
          </w:p>
        </w:tc>
      </w:tr>
      <w:tr w:rsidR="00B77ACE" w14:paraId="66827DE2" w14:textId="77777777" w:rsidTr="00751C1D">
        <w:trPr>
          <w:cantSplit/>
          <w:trHeight w:val="402"/>
          <w:ins w:id="231" w:author="IALA Meetings" w:date="2022-09-28T14:50:00Z"/>
        </w:trPr>
        <w:tc>
          <w:tcPr>
            <w:tcW w:w="2518" w:type="dxa"/>
          </w:tcPr>
          <w:p w14:paraId="5D4150A9" w14:textId="77777777" w:rsidR="00B77ACE" w:rsidRDefault="00B77AC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32" w:author="IALA Meetings" w:date="2022-09-28T14:50:00Z"/>
                <w:b/>
                <w:bCs/>
                <w:iCs/>
                <w:snapToGrid w:val="0"/>
                <w:sz w:val="20"/>
                <w:szCs w:val="20"/>
              </w:rPr>
            </w:pPr>
            <w:ins w:id="233" w:author="IALA Meetings" w:date="2022-09-28T14:50:00Z">
              <w:r w:rsidRPr="00BF71F7">
                <w:rPr>
                  <w:b/>
                  <w:bCs/>
                  <w:iCs/>
                  <w:snapToGrid w:val="0"/>
                  <w:sz w:val="20"/>
                  <w:szCs w:val="20"/>
                </w:rPr>
                <w:t>Expected outcome</w:t>
              </w:r>
            </w:ins>
          </w:p>
        </w:tc>
        <w:tc>
          <w:tcPr>
            <w:tcW w:w="7088" w:type="dxa"/>
            <w:gridSpan w:val="3"/>
          </w:tcPr>
          <w:p w14:paraId="06222217" w14:textId="3527FD3E" w:rsidR="00B77ACE" w:rsidRPr="00AA0FB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34" w:author="IALA Meetings" w:date="2022-09-28T14:50:00Z"/>
                <w:rFonts w:cs="Arial"/>
                <w:snapToGrid w:val="0"/>
                <w:kern w:val="28"/>
                <w:sz w:val="20"/>
                <w:szCs w:val="20"/>
              </w:rPr>
            </w:pPr>
            <w:ins w:id="235" w:author="IALA Meetings" w:date="2022-09-28T14:54:00Z">
              <w:r>
                <w:rPr>
                  <w:rFonts w:cs="Arial"/>
                  <w:snapToGrid w:val="0"/>
                  <w:kern w:val="28"/>
                  <w:sz w:val="20"/>
                  <w:szCs w:val="20"/>
                </w:rPr>
                <w:t xml:space="preserve">New edition of </w:t>
              </w:r>
            </w:ins>
            <w:ins w:id="236" w:author="IALA Meetings" w:date="2022-09-28T14:55:00Z">
              <w:r>
                <w:rPr>
                  <w:rFonts w:cs="Arial"/>
                  <w:snapToGrid w:val="0"/>
                  <w:kern w:val="28"/>
                  <w:sz w:val="20"/>
                  <w:szCs w:val="20"/>
                </w:rPr>
                <w:t>G1082</w:t>
              </w:r>
            </w:ins>
          </w:p>
        </w:tc>
      </w:tr>
      <w:tr w:rsidR="00B77ACE" w:rsidRPr="009C0657" w14:paraId="2F6408FA" w14:textId="77777777" w:rsidTr="00751C1D">
        <w:trPr>
          <w:cantSplit/>
          <w:trHeight w:val="402"/>
          <w:ins w:id="237" w:author="IALA Meetings" w:date="2022-09-28T14:50:00Z"/>
        </w:trPr>
        <w:tc>
          <w:tcPr>
            <w:tcW w:w="2518" w:type="dxa"/>
          </w:tcPr>
          <w:p w14:paraId="3724236A" w14:textId="77777777" w:rsidR="00B77ACE" w:rsidRDefault="00B77AC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38" w:author="IALA Meetings" w:date="2022-09-28T14:50:00Z"/>
                <w:b/>
                <w:bCs/>
                <w:iCs/>
                <w:snapToGrid w:val="0"/>
                <w:sz w:val="20"/>
                <w:szCs w:val="20"/>
              </w:rPr>
            </w:pPr>
            <w:ins w:id="239" w:author="IALA Meetings" w:date="2022-09-28T14:50:00Z">
              <w:r>
                <w:rPr>
                  <w:b/>
                  <w:bCs/>
                  <w:iCs/>
                  <w:snapToGrid w:val="0"/>
                  <w:sz w:val="20"/>
                  <w:szCs w:val="20"/>
                </w:rPr>
                <w:t>Compelling need</w:t>
              </w:r>
            </w:ins>
          </w:p>
        </w:tc>
        <w:tc>
          <w:tcPr>
            <w:tcW w:w="7088" w:type="dxa"/>
            <w:gridSpan w:val="3"/>
          </w:tcPr>
          <w:p w14:paraId="454A4B43" w14:textId="77777777" w:rsidR="00B77ACE" w:rsidRDefault="00B77ACE" w:rsidP="00B77ACE">
            <w:pPr>
              <w:pStyle w:val="AnnexFigure"/>
              <w:numPr>
                <w:ilvl w:val="0"/>
                <w:numId w:val="0"/>
              </w:numPr>
              <w:spacing w:before="0"/>
              <w:jc w:val="both"/>
              <w:rPr>
                <w:ins w:id="240" w:author="IALA Meetings" w:date="2022-09-28T14:55:00Z"/>
                <w:bCs/>
                <w:iCs/>
                <w:snapToGrid w:val="0"/>
                <w:sz w:val="20"/>
                <w:szCs w:val="20"/>
              </w:rPr>
            </w:pPr>
            <w:ins w:id="241" w:author="IALA Meetings" w:date="2022-09-28T14:50:00Z">
              <w:r>
                <w:rPr>
                  <w:bCs/>
                  <w:iCs/>
                  <w:snapToGrid w:val="0"/>
                  <w:sz w:val="20"/>
                  <w:szCs w:val="20"/>
                </w:rPr>
                <w:t xml:space="preserve"> </w:t>
              </w:r>
            </w:ins>
            <w:ins w:id="242" w:author="IALA Meetings" w:date="2022-09-28T14:55:00Z">
              <w:r w:rsidR="00777B97">
                <w:rPr>
                  <w:bCs/>
                  <w:iCs/>
                  <w:snapToGrid w:val="0"/>
                  <w:sz w:val="20"/>
                  <w:szCs w:val="20"/>
                </w:rPr>
                <w:t>ITU-R is revising Recommendation ITU-R M.1371-5</w:t>
              </w:r>
            </w:ins>
          </w:p>
          <w:p w14:paraId="12E32736" w14:textId="699ED4BB" w:rsidR="00777B97" w:rsidRPr="00777B97" w:rsidRDefault="00777B97">
            <w:pPr>
              <w:rPr>
                <w:ins w:id="243" w:author="IALA Meetings" w:date="2022-09-28T14:50:00Z"/>
                <w:rPrChange w:id="244" w:author="IALA Meetings" w:date="2022-09-28T14:55:00Z">
                  <w:rPr>
                    <w:ins w:id="245" w:author="IALA Meetings" w:date="2022-09-28T14:50:00Z"/>
                    <w:bCs/>
                    <w:iCs/>
                    <w:snapToGrid w:val="0"/>
                    <w:sz w:val="20"/>
                    <w:szCs w:val="20"/>
                  </w:rPr>
                </w:rPrChange>
              </w:rPr>
              <w:pPrChange w:id="246" w:author="IALA Meetings" w:date="2022-09-28T14:55:00Z">
                <w:pPr>
                  <w:pStyle w:val="BodyText"/>
                  <w:framePr w:hSpace="180" w:wrap="around" w:vAnchor="page" w:hAnchor="margin" w:y="1581"/>
                </w:pPr>
              </w:pPrChange>
            </w:pPr>
            <w:ins w:id="247" w:author="IALA Meetings" w:date="2022-09-28T14:56:00Z">
              <w:r>
                <w:t>This revision must be reflected in G1082</w:t>
              </w:r>
            </w:ins>
          </w:p>
        </w:tc>
      </w:tr>
      <w:tr w:rsidR="00B77ACE" w14:paraId="1B9AB8D9" w14:textId="77777777" w:rsidTr="00751C1D">
        <w:trPr>
          <w:cantSplit/>
          <w:trHeight w:val="854"/>
          <w:ins w:id="248" w:author="IALA Meetings" w:date="2022-09-28T14:50:00Z"/>
        </w:trPr>
        <w:tc>
          <w:tcPr>
            <w:tcW w:w="2518" w:type="dxa"/>
          </w:tcPr>
          <w:p w14:paraId="2BB927CD" w14:textId="77777777" w:rsidR="00B77ACE" w:rsidRPr="00BF71F7" w:rsidRDefault="00B77AC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49" w:author="IALA Meetings" w:date="2022-09-28T14:50:00Z"/>
                <w:b/>
                <w:bCs/>
                <w:iCs/>
                <w:noProof/>
                <w:snapToGrid w:val="0"/>
                <w:sz w:val="20"/>
                <w:szCs w:val="20"/>
              </w:rPr>
            </w:pPr>
            <w:ins w:id="250" w:author="IALA Meetings" w:date="2022-09-28T14:50:00Z">
              <w:r w:rsidRPr="00BF71F7">
                <w:rPr>
                  <w:b/>
                  <w:bCs/>
                  <w:iCs/>
                  <w:noProof/>
                  <w:snapToGrid w:val="0"/>
                  <w:sz w:val="20"/>
                  <w:szCs w:val="20"/>
                </w:rPr>
                <w:t>Strategic Alignment</w:t>
              </w:r>
            </w:ins>
          </w:p>
          <w:p w14:paraId="7938BA29" w14:textId="77777777" w:rsidR="00B77ACE" w:rsidRDefault="00B77AC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51" w:author="IALA Meetings" w:date="2022-09-28T14:50:00Z"/>
                <w:bCs/>
                <w:i/>
                <w:iCs/>
                <w:snapToGrid w:val="0"/>
                <w:sz w:val="16"/>
                <w:szCs w:val="16"/>
              </w:rPr>
            </w:pPr>
          </w:p>
        </w:tc>
        <w:tc>
          <w:tcPr>
            <w:tcW w:w="7088" w:type="dxa"/>
            <w:gridSpan w:val="3"/>
          </w:tcPr>
          <w:p w14:paraId="0C07A03B" w14:textId="00A98D12" w:rsidR="00B77ACE" w:rsidRDefault="00B77ACE" w:rsidP="00B77AC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52" w:author="IALA Meetings" w:date="2022-09-28T14:50:00Z"/>
                <w:bCs/>
                <w:iCs/>
                <w:snapToGrid w:val="0"/>
                <w:sz w:val="20"/>
                <w:szCs w:val="20"/>
              </w:rPr>
            </w:pPr>
          </w:p>
        </w:tc>
      </w:tr>
      <w:tr w:rsidR="00B77ACE" w14:paraId="61DCFAA2" w14:textId="77777777" w:rsidTr="00751C1D">
        <w:trPr>
          <w:cantSplit/>
          <w:trHeight w:val="615"/>
          <w:ins w:id="253" w:author="IALA Meetings" w:date="2022-09-28T14:50:00Z"/>
        </w:trPr>
        <w:tc>
          <w:tcPr>
            <w:tcW w:w="2518" w:type="dxa"/>
          </w:tcPr>
          <w:p w14:paraId="19B22644" w14:textId="77777777" w:rsidR="00B77ACE" w:rsidRDefault="00B77AC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54" w:author="IALA Meetings" w:date="2022-09-28T14:50:00Z"/>
                <w:b/>
                <w:bCs/>
                <w:iCs/>
                <w:snapToGrid w:val="0"/>
                <w:sz w:val="20"/>
                <w:szCs w:val="20"/>
              </w:rPr>
            </w:pPr>
            <w:ins w:id="255" w:author="IALA Meetings" w:date="2022-09-28T14:50:00Z">
              <w:r w:rsidRPr="000A4DA7">
                <w:rPr>
                  <w:b/>
                  <w:bCs/>
                  <w:iCs/>
                  <w:noProof/>
                  <w:snapToGrid w:val="0"/>
                  <w:sz w:val="20"/>
                  <w:szCs w:val="20"/>
                </w:rPr>
                <w:t xml:space="preserve">Scope </w:t>
              </w:r>
              <w:r>
                <w:rPr>
                  <w:b/>
                  <w:bCs/>
                  <w:iCs/>
                  <w:snapToGrid w:val="0"/>
                  <w:sz w:val="20"/>
                  <w:szCs w:val="20"/>
                </w:rPr>
                <w:br/>
              </w:r>
            </w:ins>
          </w:p>
        </w:tc>
        <w:tc>
          <w:tcPr>
            <w:tcW w:w="7088" w:type="dxa"/>
            <w:gridSpan w:val="3"/>
          </w:tcPr>
          <w:p w14:paraId="6272B27A" w14:textId="77777777" w:rsidR="00B77ACE" w:rsidRPr="00B52F76" w:rsidRDefault="00B77AC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56" w:author="IALA Meetings" w:date="2022-09-28T14:50:00Z"/>
                <w:b/>
                <w:bCs/>
                <w:iCs/>
                <w:snapToGrid w:val="0"/>
                <w:sz w:val="20"/>
                <w:szCs w:val="20"/>
              </w:rPr>
            </w:pPr>
            <w:ins w:id="257" w:author="IALA Meetings" w:date="2022-09-28T14:50:00Z">
              <w:r w:rsidRPr="0083661F">
                <w:rPr>
                  <w:b/>
                  <w:bCs/>
                  <w:iCs/>
                  <w:snapToGrid w:val="0"/>
                  <w:sz w:val="20"/>
                  <w:szCs w:val="20"/>
                </w:rPr>
                <w:t>In Scope:</w:t>
              </w:r>
            </w:ins>
          </w:p>
          <w:p w14:paraId="2007AF4E" w14:textId="6DCEB43F" w:rsidR="00B77ACE" w:rsidRPr="00DD52E2" w:rsidRDefault="00B77ACE" w:rsidP="00751C1D">
            <w:pPr>
              <w:pStyle w:val="BodyText"/>
              <w:numPr>
                <w:ilvl w:val="0"/>
                <w:numId w:val="49"/>
              </w:numPr>
              <w:adjustRightInd w:val="0"/>
              <w:snapToGrid w:val="0"/>
              <w:jc w:val="left"/>
              <w:rPr>
                <w:ins w:id="258" w:author="IALA Meetings" w:date="2022-09-28T14:50:00Z"/>
                <w:bCs/>
                <w:iCs/>
                <w:snapToGrid w:val="0"/>
                <w:sz w:val="20"/>
                <w:szCs w:val="20"/>
              </w:rPr>
            </w:pPr>
            <w:ins w:id="259" w:author="IALA Meetings" w:date="2022-09-28T14:50:00Z">
              <w:r>
                <w:rPr>
                  <w:bCs/>
                  <w:iCs/>
                  <w:snapToGrid w:val="0"/>
                  <w:sz w:val="20"/>
                  <w:szCs w:val="20"/>
                </w:rPr>
                <w:t xml:space="preserve"> </w:t>
              </w:r>
            </w:ins>
            <w:ins w:id="260" w:author="IALA Meetings" w:date="2022-09-28T14:56:00Z">
              <w:r w:rsidR="00777B97">
                <w:rPr>
                  <w:rFonts w:cs="Arial"/>
                  <w:snapToGrid w:val="0"/>
                  <w:kern w:val="28"/>
                  <w:sz w:val="20"/>
                  <w:szCs w:val="20"/>
                  <w:lang w:eastAsia="de-DE"/>
                </w:rPr>
                <w:t xml:space="preserve"> G1082</w:t>
              </w:r>
            </w:ins>
          </w:p>
        </w:tc>
      </w:tr>
      <w:tr w:rsidR="00B77ACE" w14:paraId="05C3A0AB" w14:textId="77777777" w:rsidTr="00751C1D">
        <w:trPr>
          <w:cantSplit/>
          <w:trHeight w:val="1399"/>
          <w:ins w:id="261" w:author="IALA Meetings" w:date="2022-09-28T14:50:00Z"/>
        </w:trPr>
        <w:tc>
          <w:tcPr>
            <w:tcW w:w="2518" w:type="dxa"/>
          </w:tcPr>
          <w:p w14:paraId="7587F4A3" w14:textId="77777777" w:rsidR="00B77ACE" w:rsidRDefault="00B77AC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62" w:author="IALA Meetings" w:date="2022-09-28T14:50:00Z"/>
                <w:bCs/>
                <w:iCs/>
                <w:snapToGrid w:val="0"/>
                <w:sz w:val="20"/>
                <w:szCs w:val="20"/>
              </w:rPr>
            </w:pPr>
            <w:ins w:id="263" w:author="IALA Meetings" w:date="2022-09-28T14:50:00Z">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ins>
          </w:p>
        </w:tc>
        <w:tc>
          <w:tcPr>
            <w:tcW w:w="7088" w:type="dxa"/>
            <w:gridSpan w:val="3"/>
          </w:tcPr>
          <w:p w14:paraId="7BC0FE9B" w14:textId="2863137C" w:rsidR="00B77ACE" w:rsidRDefault="00B77AC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64" w:author="IALA Meetings" w:date="2022-09-28T14:50:00Z"/>
                <w:bCs/>
                <w:iCs/>
                <w:snapToGrid w:val="0"/>
                <w:sz w:val="20"/>
                <w:szCs w:val="20"/>
              </w:rPr>
            </w:pPr>
            <w:ins w:id="265" w:author="IALA Meetings" w:date="2022-09-28T14:50:00Z">
              <w:r>
                <w:rPr>
                  <w:bCs/>
                  <w:iCs/>
                  <w:snapToGrid w:val="0"/>
                  <w:sz w:val="20"/>
                  <w:szCs w:val="20"/>
                </w:rPr>
                <w:t>Preparation of a</w:t>
              </w:r>
            </w:ins>
            <w:ins w:id="266" w:author="IALA Meetings" w:date="2022-09-28T14:56:00Z">
              <w:r w:rsidR="00777B97">
                <w:rPr>
                  <w:bCs/>
                  <w:iCs/>
                  <w:snapToGrid w:val="0"/>
                  <w:sz w:val="20"/>
                  <w:szCs w:val="20"/>
                </w:rPr>
                <w:t xml:space="preserve"> new</w:t>
              </w:r>
            </w:ins>
            <w:ins w:id="267" w:author="IALA Meetings" w:date="2022-09-28T14:57:00Z">
              <w:r w:rsidR="00777B97">
                <w:rPr>
                  <w:bCs/>
                  <w:iCs/>
                  <w:snapToGrid w:val="0"/>
                  <w:sz w:val="20"/>
                  <w:szCs w:val="20"/>
                </w:rPr>
                <w:t xml:space="preserve"> edition</w:t>
              </w:r>
              <w:r w:rsidR="00EE5FDF">
                <w:rPr>
                  <w:bCs/>
                  <w:iCs/>
                  <w:snapToGrid w:val="0"/>
                  <w:sz w:val="20"/>
                  <w:szCs w:val="20"/>
                </w:rPr>
                <w:t xml:space="preserve"> of G1082</w:t>
              </w:r>
            </w:ins>
          </w:p>
          <w:p w14:paraId="35F48801" w14:textId="77777777" w:rsidR="00B77ACE" w:rsidRDefault="00B77AC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68" w:author="IALA Meetings" w:date="2022-09-28T14:50:00Z"/>
                <w:bCs/>
                <w:iCs/>
                <w:snapToGrid w:val="0"/>
                <w:sz w:val="20"/>
                <w:szCs w:val="20"/>
              </w:rPr>
            </w:pPr>
            <w:ins w:id="269" w:author="IALA Meetings" w:date="2022-09-28T14:50:00Z">
              <w:r>
                <w:rPr>
                  <w:bCs/>
                  <w:iCs/>
                  <w:snapToGrid w:val="0"/>
                  <w:sz w:val="20"/>
                  <w:szCs w:val="20"/>
                </w:rPr>
                <w:t>Key milestones include:</w:t>
              </w:r>
            </w:ins>
          </w:p>
          <w:p w14:paraId="01126668" w14:textId="263884C0" w:rsidR="00B77ACE" w:rsidRDefault="00B77ACE"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270" w:author="IALA Meetings" w:date="2022-09-28T14:50:00Z"/>
                <w:rFonts w:eastAsia="Times New Roman" w:cs="Times New Roman"/>
                <w:bCs/>
                <w:iCs/>
                <w:snapToGrid w:val="0"/>
                <w:sz w:val="20"/>
                <w:szCs w:val="20"/>
              </w:rPr>
            </w:pPr>
            <w:ins w:id="271" w:author="IALA Meetings" w:date="2022-09-28T14:50:00Z">
              <w:r>
                <w:rPr>
                  <w:rFonts w:eastAsia="Times New Roman" w:cs="Times New Roman"/>
                  <w:bCs/>
                  <w:iCs/>
                  <w:snapToGrid w:val="0"/>
                  <w:sz w:val="20"/>
                  <w:szCs w:val="20"/>
                </w:rPr>
                <w:t>Scope Task and prepare skeleton.</w:t>
              </w:r>
            </w:ins>
          </w:p>
          <w:p w14:paraId="39EF67AB" w14:textId="4D732986" w:rsidR="00B77ACE" w:rsidRDefault="00B77ACE"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272" w:author="IALA Meetings" w:date="2022-09-28T14:50:00Z"/>
                <w:rFonts w:eastAsia="Times New Roman" w:cs="Times New Roman"/>
                <w:bCs/>
                <w:iCs/>
                <w:snapToGrid w:val="0"/>
                <w:sz w:val="20"/>
                <w:szCs w:val="20"/>
              </w:rPr>
            </w:pPr>
            <w:ins w:id="273" w:author="IALA Meetings" w:date="2022-09-28T14:50:00Z">
              <w:r>
                <w:rPr>
                  <w:rFonts w:eastAsia="Times New Roman" w:cs="Times New Roman"/>
                  <w:bCs/>
                  <w:iCs/>
                  <w:snapToGrid w:val="0"/>
                  <w:sz w:val="20"/>
                  <w:szCs w:val="20"/>
                </w:rPr>
                <w:t xml:space="preserve">Prepare Draft guidelines </w:t>
              </w:r>
            </w:ins>
          </w:p>
          <w:p w14:paraId="3068D454" w14:textId="3B951878" w:rsidR="00B77ACE" w:rsidRDefault="00B77ACE"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274" w:author="IALA Meetings" w:date="2022-09-28T14:50:00Z"/>
                <w:rFonts w:eastAsia="Times New Roman" w:cs="Times New Roman"/>
                <w:bCs/>
                <w:iCs/>
                <w:snapToGrid w:val="0"/>
                <w:sz w:val="20"/>
                <w:szCs w:val="20"/>
              </w:rPr>
            </w:pPr>
            <w:ins w:id="275" w:author="IALA Meetings" w:date="2022-09-28T14:50:00Z">
              <w:r>
                <w:rPr>
                  <w:rFonts w:eastAsia="Times New Roman" w:cs="Times New Roman"/>
                  <w:bCs/>
                  <w:iCs/>
                  <w:snapToGrid w:val="0"/>
                  <w:sz w:val="20"/>
                  <w:szCs w:val="20"/>
                </w:rPr>
                <w:t>Improve Draft guidelines</w:t>
              </w:r>
            </w:ins>
          </w:p>
          <w:p w14:paraId="40A66B37" w14:textId="5C05A08D" w:rsidR="00B77ACE" w:rsidRDefault="00B77ACE"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276" w:author="IALA Meetings" w:date="2022-09-28T14:50:00Z"/>
                <w:rFonts w:eastAsia="Times New Roman" w:cs="Times New Roman"/>
                <w:bCs/>
                <w:iCs/>
                <w:snapToGrid w:val="0"/>
                <w:sz w:val="20"/>
                <w:szCs w:val="20"/>
              </w:rPr>
            </w:pPr>
            <w:ins w:id="277" w:author="IALA Meetings" w:date="2022-09-28T14:50:00Z">
              <w:r>
                <w:rPr>
                  <w:rFonts w:eastAsia="Times New Roman" w:cs="Times New Roman"/>
                  <w:bCs/>
                  <w:iCs/>
                  <w:snapToGrid w:val="0"/>
                  <w:sz w:val="20"/>
                  <w:szCs w:val="20"/>
                </w:rPr>
                <w:t>Improve Draft guidelines</w:t>
              </w:r>
            </w:ins>
          </w:p>
          <w:p w14:paraId="4B6BE882" w14:textId="69AF029E" w:rsidR="00B77ACE" w:rsidRPr="004A539D" w:rsidRDefault="00B77ACE"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278" w:author="IALA Meetings" w:date="2022-09-28T14:50:00Z"/>
                <w:rFonts w:eastAsia="Times New Roman" w:cs="Times New Roman"/>
                <w:bCs/>
                <w:iCs/>
                <w:snapToGrid w:val="0"/>
                <w:sz w:val="20"/>
                <w:szCs w:val="20"/>
              </w:rPr>
            </w:pPr>
            <w:ins w:id="279" w:author="IALA Meetings" w:date="2022-09-28T14:50:00Z">
              <w:r w:rsidRPr="00A47A05">
                <w:rPr>
                  <w:rFonts w:eastAsia="Times New Roman" w:cs="Times New Roman"/>
                  <w:bCs/>
                  <w:iCs/>
                  <w:snapToGrid w:val="0"/>
                  <w:sz w:val="20"/>
                  <w:szCs w:val="20"/>
                </w:rPr>
                <w:t>Complete</w:t>
              </w:r>
              <w:r>
                <w:rPr>
                  <w:rFonts w:eastAsia="Times New Roman" w:cs="Times New Roman"/>
                  <w:bCs/>
                  <w:iCs/>
                  <w:snapToGrid w:val="0"/>
                  <w:sz w:val="20"/>
                  <w:szCs w:val="20"/>
                </w:rPr>
                <w:t xml:space="preserve"> </w:t>
              </w:r>
              <w:r w:rsidRPr="00A47A05">
                <w:rPr>
                  <w:rFonts w:eastAsia="Times New Roman" w:cs="Times New Roman"/>
                  <w:bCs/>
                  <w:iCs/>
                  <w:snapToGrid w:val="0"/>
                  <w:sz w:val="20"/>
                  <w:szCs w:val="20"/>
                </w:rPr>
                <w:t>Draft guideline</w:t>
              </w:r>
              <w:r>
                <w:rPr>
                  <w:rFonts w:eastAsia="Times New Roman" w:cs="Times New Roman"/>
                  <w:bCs/>
                  <w:iCs/>
                  <w:snapToGrid w:val="0"/>
                  <w:sz w:val="20"/>
                  <w:szCs w:val="20"/>
                </w:rPr>
                <w:t>s</w:t>
              </w:r>
              <w:r w:rsidRPr="00A47A05">
                <w:rPr>
                  <w:rFonts w:eastAsia="Times New Roman" w:cs="Times New Roman"/>
                  <w:bCs/>
                  <w:iCs/>
                  <w:snapToGrid w:val="0"/>
                  <w:sz w:val="20"/>
                  <w:szCs w:val="20"/>
                </w:rPr>
                <w:t xml:space="preserve">, submit for review </w:t>
              </w:r>
              <w:r>
                <w:rPr>
                  <w:rFonts w:eastAsia="Times New Roman" w:cs="Times New Roman"/>
                  <w:bCs/>
                  <w:iCs/>
                  <w:snapToGrid w:val="0"/>
                  <w:sz w:val="20"/>
                  <w:szCs w:val="20"/>
                </w:rPr>
                <w:t xml:space="preserve">by ENAV/ARM/VTS Committee </w:t>
              </w:r>
              <w:r w:rsidRPr="00A47A05">
                <w:rPr>
                  <w:rFonts w:eastAsia="Times New Roman" w:cs="Times New Roman"/>
                  <w:bCs/>
                  <w:iCs/>
                  <w:snapToGrid w:val="0"/>
                  <w:sz w:val="20"/>
                  <w:szCs w:val="20"/>
                </w:rPr>
                <w:t>and forwarding to Council for approval.</w:t>
              </w:r>
            </w:ins>
          </w:p>
        </w:tc>
      </w:tr>
      <w:tr w:rsidR="00B77ACE" w14:paraId="65443651" w14:textId="77777777" w:rsidTr="00751C1D">
        <w:trPr>
          <w:cantSplit/>
          <w:trHeight w:val="659"/>
          <w:ins w:id="280" w:author="IALA Meetings" w:date="2022-09-28T14:50:00Z"/>
        </w:trPr>
        <w:tc>
          <w:tcPr>
            <w:tcW w:w="2518" w:type="dxa"/>
          </w:tcPr>
          <w:p w14:paraId="3CF760A4" w14:textId="77777777" w:rsidR="00B77ACE" w:rsidRDefault="00B77AC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81" w:author="IALA Meetings" w:date="2022-09-28T14:50:00Z"/>
                <w:b/>
                <w:bCs/>
                <w:iCs/>
                <w:snapToGrid w:val="0"/>
                <w:sz w:val="20"/>
                <w:szCs w:val="20"/>
              </w:rPr>
            </w:pPr>
            <w:ins w:id="282" w:author="IALA Meetings" w:date="2022-09-28T14:50:00Z">
              <w:r w:rsidRPr="00BF71F7">
                <w:rPr>
                  <w:b/>
                  <w:bCs/>
                  <w:iCs/>
                  <w:snapToGrid w:val="0"/>
                  <w:sz w:val="20"/>
                  <w:szCs w:val="20"/>
                </w:rPr>
                <w:t>Expected numbers of sessions for completion</w:t>
              </w:r>
            </w:ins>
          </w:p>
        </w:tc>
        <w:tc>
          <w:tcPr>
            <w:tcW w:w="7088" w:type="dxa"/>
            <w:gridSpan w:val="3"/>
          </w:tcPr>
          <w:p w14:paraId="794346F8" w14:textId="77777777" w:rsidR="00B77ACE" w:rsidRDefault="00B77ACE" w:rsidP="00751C1D">
            <w:pPr>
              <w:pStyle w:val="BodyText3"/>
              <w:spacing w:before="120"/>
              <w:jc w:val="both"/>
              <w:rPr>
                <w:ins w:id="283" w:author="IALA Meetings" w:date="2022-09-28T14:50:00Z"/>
                <w:sz w:val="20"/>
                <w:lang w:val="en-CA"/>
              </w:rPr>
            </w:pPr>
            <w:ins w:id="284" w:author="IALA Meetings" w:date="2022-09-28T14:50:00Z">
              <w:r>
                <w:rPr>
                  <w:sz w:val="20"/>
                  <w:lang w:val="en-CA"/>
                </w:rPr>
                <w:t>Session number:</w:t>
              </w:r>
            </w:ins>
          </w:p>
          <w:p w14:paraId="25069EAB" w14:textId="77777777" w:rsidR="00B77ACE" w:rsidRDefault="00B77ACE" w:rsidP="00751C1D">
            <w:pPr>
              <w:pStyle w:val="BodyText3"/>
              <w:tabs>
                <w:tab w:val="left" w:pos="1092"/>
                <w:tab w:val="left" w:pos="2085"/>
                <w:tab w:val="left" w:pos="2935"/>
                <w:tab w:val="left" w:pos="3927"/>
                <w:tab w:val="left" w:pos="4920"/>
                <w:tab w:val="left" w:pos="6054"/>
              </w:tabs>
              <w:spacing w:before="120"/>
              <w:ind w:left="244"/>
              <w:jc w:val="both"/>
              <w:rPr>
                <w:ins w:id="285" w:author="IALA Meetings" w:date="2022-09-28T14:50:00Z"/>
                <w:sz w:val="20"/>
                <w:lang w:val="en-CA"/>
              </w:rPr>
            </w:pPr>
            <w:ins w:id="286" w:author="IALA Meetings" w:date="2022-09-28T14:50:00Z">
              <w:r>
                <w:rPr>
                  <w:noProof/>
                  <w:lang w:val="de-DE" w:eastAsia="de-DE"/>
                </w:rPr>
                <mc:AlternateContent>
                  <mc:Choice Requires="wps">
                    <w:drawing>
                      <wp:anchor distT="0" distB="0" distL="114300" distR="114300" simplePos="0" relativeHeight="251721728" behindDoc="0" locked="0" layoutInCell="1" allowOverlap="1" wp14:anchorId="67B4BAA1" wp14:editId="1B6891F3">
                        <wp:simplePos x="0" y="0"/>
                        <wp:positionH relativeFrom="column">
                          <wp:posOffset>645160</wp:posOffset>
                        </wp:positionH>
                        <wp:positionV relativeFrom="paragraph">
                          <wp:posOffset>168910</wp:posOffset>
                        </wp:positionV>
                        <wp:extent cx="274320" cy="274320"/>
                        <wp:effectExtent l="0" t="0" r="11430" b="11430"/>
                        <wp:wrapNone/>
                        <wp:docPr id="33"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D7C5766" w14:textId="5AC04FC5" w:rsidR="00751C1D" w:rsidRDefault="00751C1D" w:rsidP="00B77ACE">
                                    <w:pPr>
                                      <w:rPr>
                                        <w:lang w:val="nl-NL"/>
                                      </w:rPr>
                                    </w:pPr>
                                  </w:p>
                                  <w:p w14:paraId="2631DFFD" w14:textId="77777777" w:rsidR="00751C1D" w:rsidRDefault="00751C1D" w:rsidP="00B77ACE">
                                    <w:pPr>
                                      <w:rPr>
                                        <w:lang w:val="nl-NL"/>
                                      </w:rPr>
                                    </w:pPr>
                                  </w:p>
                                </w:txbxContent>
                              </wps:txbx>
                              <wps:bodyPr rot="0" vert="horz" wrap="square" lIns="91440" tIns="45720" rIns="91440" bIns="45720" anchor="t" anchorCtr="0" upright="1">
                                <a:noAutofit/>
                              </wps:bodyPr>
                            </wps:wsp>
                          </a:graphicData>
                        </a:graphic>
                      </wp:anchor>
                    </w:drawing>
                  </mc:Choice>
                  <mc:Fallback>
                    <w:pict>
                      <v:rect w14:anchorId="67B4BAA1" id="_x0000_s1050" style="position:absolute;left:0;text-align:left;margin-left:50.8pt;margin-top:13.3pt;width:21.6pt;height:21.6pt;z-index:251721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">
                        <v:textbox>
                          <w:txbxContent>
                            <w:p w14:paraId="7D7C5766" w14:textId="5AC04FC5" w:rsidR="00751C1D" w:rsidRDefault="00751C1D" w:rsidP="00B77ACE">
                              <w:pPr>
                                <w:rPr>
                                  <w:lang w:val="nl-NL"/>
                                </w:rPr>
                              </w:pPr>
                            </w:p>
                            <w:p w14:paraId="2631DFFD" w14:textId="77777777" w:rsidR="00751C1D" w:rsidRDefault="00751C1D" w:rsidP="00B77ACE">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720704" behindDoc="0" locked="0" layoutInCell="1" allowOverlap="1" wp14:anchorId="15B3DA7E" wp14:editId="2FD1C4A1">
                        <wp:simplePos x="0" y="0"/>
                        <wp:positionH relativeFrom="column">
                          <wp:posOffset>1219200</wp:posOffset>
                        </wp:positionH>
                        <wp:positionV relativeFrom="paragraph">
                          <wp:posOffset>168910</wp:posOffset>
                        </wp:positionV>
                        <wp:extent cx="274320" cy="274320"/>
                        <wp:effectExtent l="0" t="0" r="11430" b="11430"/>
                        <wp:wrapNone/>
                        <wp:docPr id="34"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21BAAAB" w14:textId="77777777" w:rsidR="00751C1D" w:rsidRDefault="00751C1D" w:rsidP="00B77ACE">
                                    <w:pPr>
                                      <w:rPr>
                                        <w:lang w:val="nl-NL"/>
                                      </w:rPr>
                                    </w:pPr>
                                    <w:r>
                                      <w:rPr>
                                        <w:lang w:val="nl-NL"/>
                                      </w:rPr>
                                      <w:t>X</w:t>
                                    </w:r>
                                  </w:p>
                                  <w:p w14:paraId="6A6F391C" w14:textId="77777777" w:rsidR="00751C1D" w:rsidRDefault="00751C1D" w:rsidP="00B77ACE">
                                    <w:pPr>
                                      <w:jc w:val="center"/>
                                    </w:pPr>
                                  </w:p>
                                </w:txbxContent>
                              </wps:txbx>
                              <wps:bodyPr rot="0" vert="horz" wrap="square" lIns="91440" tIns="45720" rIns="91440" bIns="45720" anchor="t" anchorCtr="0" upright="1">
                                <a:noAutofit/>
                              </wps:bodyPr>
                            </wps:wsp>
                          </a:graphicData>
                        </a:graphic>
                      </wp:anchor>
                    </w:drawing>
                  </mc:Choice>
                  <mc:Fallback>
                    <w:pict>
                      <v:rect w14:anchorId="15B3DA7E" id="_x0000_s1051" style="position:absolute;left:0;text-align:left;margin-left:96pt;margin-top:13.3pt;width:21.6pt;height:21.6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">
                        <v:textbox>
                          <w:txbxContent>
                            <w:p w14:paraId="321BAAAB" w14:textId="77777777" w:rsidR="00751C1D" w:rsidRDefault="00751C1D" w:rsidP="00B77ACE">
                              <w:pPr>
                                <w:rPr>
                                  <w:lang w:val="nl-NL"/>
                                </w:rPr>
                              </w:pPr>
                              <w:r>
                                <w:rPr>
                                  <w:lang w:val="nl-NL"/>
                                </w:rPr>
                                <w:t>X</w:t>
                              </w:r>
                            </w:p>
                            <w:p w14:paraId="6A6F391C" w14:textId="77777777" w:rsidR="00751C1D" w:rsidRDefault="00751C1D" w:rsidP="00B77ACE">
                              <w:pPr>
                                <w:jc w:val="center"/>
                              </w:pPr>
                            </w:p>
                          </w:txbxContent>
                        </v:textbox>
                      </v:rect>
                    </w:pict>
                  </mc:Fallback>
                </mc:AlternateContent>
              </w:r>
              <w:r>
                <w:rPr>
                  <w:noProof/>
                  <w:lang w:val="de-DE" w:eastAsia="de-DE"/>
                </w:rPr>
                <mc:AlternateContent>
                  <mc:Choice Requires="wps">
                    <w:drawing>
                      <wp:anchor distT="0" distB="0" distL="114300" distR="114300" simplePos="0" relativeHeight="251719680" behindDoc="0" locked="0" layoutInCell="1" allowOverlap="1" wp14:anchorId="1D711873" wp14:editId="16C3C3F4">
                        <wp:simplePos x="0" y="0"/>
                        <wp:positionH relativeFrom="column">
                          <wp:posOffset>1793240</wp:posOffset>
                        </wp:positionH>
                        <wp:positionV relativeFrom="paragraph">
                          <wp:posOffset>168910</wp:posOffset>
                        </wp:positionV>
                        <wp:extent cx="274320" cy="274320"/>
                        <wp:effectExtent l="0" t="0" r="11430" b="11430"/>
                        <wp:wrapNone/>
                        <wp:docPr id="35"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285872E" w14:textId="77777777" w:rsidR="00751C1D" w:rsidRDefault="00751C1D" w:rsidP="00B77ACE">
                                    <w:pPr>
                                      <w:rPr>
                                        <w:lang w:val="nl-NL"/>
                                      </w:rPr>
                                    </w:pPr>
                                    <w:r>
                                      <w:rPr>
                                        <w:lang w:val="nl-NL"/>
                                      </w:rPr>
                                      <w:t>X</w:t>
                                    </w:r>
                                  </w:p>
                                  <w:p w14:paraId="479FAFB3" w14:textId="77777777" w:rsidR="00751C1D" w:rsidRDefault="00751C1D" w:rsidP="00B77ACE">
                                    <w:pPr>
                                      <w:jc w:val="center"/>
                                    </w:pPr>
                                  </w:p>
                                </w:txbxContent>
                              </wps:txbx>
                              <wps:bodyPr rot="0" vert="horz" wrap="square" lIns="91440" tIns="45720" rIns="91440" bIns="45720" anchor="t" anchorCtr="0" upright="1">
                                <a:noAutofit/>
                              </wps:bodyPr>
                            </wps:wsp>
                          </a:graphicData>
                        </a:graphic>
                      </wp:anchor>
                    </w:drawing>
                  </mc:Choice>
                  <mc:Fallback>
                    <w:pict>
                      <v:rect w14:anchorId="1D711873" id="_x0000_s1052" style="position:absolute;left:0;text-align:left;margin-left:141.2pt;margin-top:13.3pt;width:21.6pt;height:21.6pt;z-index:251719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">
                        <v:textbox>
                          <w:txbxContent>
                            <w:p w14:paraId="3285872E" w14:textId="77777777" w:rsidR="00751C1D" w:rsidRDefault="00751C1D" w:rsidP="00B77ACE">
                              <w:pPr>
                                <w:rPr>
                                  <w:lang w:val="nl-NL"/>
                                </w:rPr>
                              </w:pPr>
                              <w:r>
                                <w:rPr>
                                  <w:lang w:val="nl-NL"/>
                                </w:rPr>
                                <w:t>X</w:t>
                              </w:r>
                            </w:p>
                            <w:p w14:paraId="479FAFB3" w14:textId="77777777" w:rsidR="00751C1D" w:rsidRDefault="00751C1D" w:rsidP="00B77ACE">
                              <w:pPr>
                                <w:jc w:val="center"/>
                              </w:pPr>
                            </w:p>
                          </w:txbxContent>
                        </v:textbox>
                      </v:rect>
                    </w:pict>
                  </mc:Fallback>
                </mc:AlternateContent>
              </w:r>
              <w:r>
                <w:rPr>
                  <w:noProof/>
                  <w:lang w:val="de-DE" w:eastAsia="de-DE"/>
                </w:rPr>
                <mc:AlternateContent>
                  <mc:Choice Requires="wps">
                    <w:drawing>
                      <wp:anchor distT="0" distB="0" distL="114300" distR="114300" simplePos="0" relativeHeight="251718656" behindDoc="0" locked="0" layoutInCell="1" allowOverlap="1" wp14:anchorId="6F4128C0" wp14:editId="31C54809">
                        <wp:simplePos x="0" y="0"/>
                        <wp:positionH relativeFrom="column">
                          <wp:posOffset>2399665</wp:posOffset>
                        </wp:positionH>
                        <wp:positionV relativeFrom="paragraph">
                          <wp:posOffset>168910</wp:posOffset>
                        </wp:positionV>
                        <wp:extent cx="274320" cy="274320"/>
                        <wp:effectExtent l="0" t="0" r="11430" b="11430"/>
                        <wp:wrapNone/>
                        <wp:docPr id="36"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E65314E" w14:textId="77777777" w:rsidR="00751C1D" w:rsidRDefault="00751C1D" w:rsidP="00B77ACE">
                                    <w:pPr>
                                      <w:rPr>
                                        <w:lang w:val="nl-NL"/>
                                      </w:rPr>
                                    </w:pPr>
                                    <w:proofErr w:type="gramStart"/>
                                    <w:r>
                                      <w:rPr>
                                        <w:lang w:val="nl-NL"/>
                                      </w:rPr>
                                      <w:t>x</w:t>
                                    </w:r>
                                    <w:proofErr w:type="gramEnd"/>
                                  </w:p>
                                  <w:p w14:paraId="5B213D66" w14:textId="77777777" w:rsidR="00751C1D" w:rsidRDefault="00751C1D" w:rsidP="00B77ACE">
                                    <w:pPr>
                                      <w:jc w:val="center"/>
                                    </w:pPr>
                                  </w:p>
                                </w:txbxContent>
                              </wps:txbx>
                              <wps:bodyPr rot="0" vert="horz" wrap="square" lIns="91440" tIns="45720" rIns="91440" bIns="45720" anchor="t" anchorCtr="0" upright="1">
                                <a:noAutofit/>
                              </wps:bodyPr>
                            </wps:wsp>
                          </a:graphicData>
                        </a:graphic>
                      </wp:anchor>
                    </w:drawing>
                  </mc:Choice>
                  <mc:Fallback>
                    <w:pict>
                      <v:rect w14:anchorId="6F4128C0" id="_x0000_s1053" style="position:absolute;left:0;text-align:left;margin-left:188.95pt;margin-top:13.3pt;width:21.6pt;height:21.6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">
                        <v:textbox>
                          <w:txbxContent>
                            <w:p w14:paraId="0E65314E" w14:textId="77777777" w:rsidR="00751C1D" w:rsidRDefault="00751C1D" w:rsidP="00B77ACE">
                              <w:pPr>
                                <w:rPr>
                                  <w:lang w:val="nl-NL"/>
                                </w:rPr>
                              </w:pPr>
                              <w:r>
                                <w:rPr>
                                  <w:lang w:val="nl-NL"/>
                                </w:rPr>
                                <w:t>x</w:t>
                              </w:r>
                            </w:p>
                            <w:p w14:paraId="5B213D66" w14:textId="77777777" w:rsidR="00751C1D" w:rsidRDefault="00751C1D" w:rsidP="00B77ACE">
                              <w:pPr>
                                <w:jc w:val="center"/>
                              </w:pPr>
                            </w:p>
                          </w:txbxContent>
                        </v:textbox>
                      </v:rect>
                    </w:pict>
                  </mc:Fallback>
                </mc:AlternateContent>
              </w:r>
              <w:r>
                <w:rPr>
                  <w:noProof/>
                  <w:lang w:val="de-DE" w:eastAsia="de-DE"/>
                </w:rPr>
                <mc:AlternateContent>
                  <mc:Choice Requires="wps">
                    <w:drawing>
                      <wp:anchor distT="0" distB="0" distL="114300" distR="114300" simplePos="0" relativeHeight="251717632" behindDoc="0" locked="0" layoutInCell="1" allowOverlap="1" wp14:anchorId="78694587" wp14:editId="799D3816">
                        <wp:simplePos x="0" y="0"/>
                        <wp:positionH relativeFrom="column">
                          <wp:posOffset>3072130</wp:posOffset>
                        </wp:positionH>
                        <wp:positionV relativeFrom="paragraph">
                          <wp:posOffset>168910</wp:posOffset>
                        </wp:positionV>
                        <wp:extent cx="274320" cy="274320"/>
                        <wp:effectExtent l="0" t="0" r="11430" b="11430"/>
                        <wp:wrapNone/>
                        <wp:docPr id="37"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D52EDD1" w14:textId="77777777" w:rsidR="00751C1D" w:rsidRDefault="00751C1D" w:rsidP="00B77ACE">
                                    <w:pPr>
                                      <w:jc w:val="center"/>
                                    </w:pPr>
                                    <w:r>
                                      <w:t>X</w:t>
                                    </w:r>
                                  </w:p>
                                </w:txbxContent>
                              </wps:txbx>
                              <wps:bodyPr rot="0" vert="horz" wrap="square" lIns="91440" tIns="45720" rIns="91440" bIns="45720" anchor="t" anchorCtr="0" upright="1">
                                <a:noAutofit/>
                              </wps:bodyPr>
                            </wps:wsp>
                          </a:graphicData>
                        </a:graphic>
                      </wp:anchor>
                    </w:drawing>
                  </mc:Choice>
                  <mc:Fallback>
                    <w:pict>
                      <v:rect w14:anchorId="78694587" id="_x0000_s1054" style="position:absolute;left:0;text-align:left;margin-left:241.9pt;margin-top:13.3pt;width:21.6pt;height:21.6pt;z-index:251717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">
                        <v:textbox>
                          <w:txbxContent>
                            <w:p w14:paraId="3D52EDD1" w14:textId="77777777" w:rsidR="00751C1D" w:rsidRDefault="00751C1D" w:rsidP="00B77ACE">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716608" behindDoc="0" locked="0" layoutInCell="1" allowOverlap="1" wp14:anchorId="1F7DA180" wp14:editId="31A96891">
                        <wp:simplePos x="0" y="0"/>
                        <wp:positionH relativeFrom="column">
                          <wp:posOffset>3834765</wp:posOffset>
                        </wp:positionH>
                        <wp:positionV relativeFrom="paragraph">
                          <wp:posOffset>168910</wp:posOffset>
                        </wp:positionV>
                        <wp:extent cx="274320" cy="274320"/>
                        <wp:effectExtent l="0" t="0" r="11430" b="11430"/>
                        <wp:wrapNone/>
                        <wp:docPr id="38"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C9E2E81" w14:textId="218F2F5E" w:rsidR="00751C1D" w:rsidRDefault="00751C1D" w:rsidP="00B77ACE">
                                    <w:pPr>
                                      <w:jc w:val="center"/>
                                    </w:pPr>
                                    <w:r>
                                      <w:t>X-</w:t>
                                    </w:r>
                                  </w:p>
                                </w:txbxContent>
                              </wps:txbx>
                              <wps:bodyPr rot="0" vert="horz" wrap="square" lIns="91440" tIns="45720" rIns="91440" bIns="45720" anchor="t" anchorCtr="0" upright="1">
                                <a:noAutofit/>
                              </wps:bodyPr>
                            </wps:wsp>
                          </a:graphicData>
                        </a:graphic>
                      </wp:anchor>
                    </w:drawing>
                  </mc:Choice>
                  <mc:Fallback>
                    <w:pict>
                      <v:rect w14:anchorId="1F7DA180" id="_x0000_s1055" style="position:absolute;left:0;text-align:left;margin-left:301.95pt;margin-top:13.3pt;width:21.6pt;height:21.6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">
                        <v:textbox>
                          <w:txbxContent>
                            <w:p w14:paraId="3C9E2E81" w14:textId="218F2F5E" w:rsidR="00751C1D" w:rsidRDefault="00751C1D" w:rsidP="00B77ACE">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722752" behindDoc="0" locked="0" layoutInCell="1" allowOverlap="1" wp14:anchorId="4B1D5DF0" wp14:editId="40A9A32B">
                        <wp:simplePos x="0" y="0"/>
                        <wp:positionH relativeFrom="column">
                          <wp:posOffset>31750</wp:posOffset>
                        </wp:positionH>
                        <wp:positionV relativeFrom="paragraph">
                          <wp:posOffset>168910</wp:posOffset>
                        </wp:positionV>
                        <wp:extent cx="274320" cy="274320"/>
                        <wp:effectExtent l="0" t="0" r="11430" b="11430"/>
                        <wp:wrapNone/>
                        <wp:docPr id="39"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B67E681" w14:textId="77777777" w:rsidR="00751C1D" w:rsidRDefault="00751C1D" w:rsidP="00B77ACE">
                                    <w:pPr>
                                      <w:rPr>
                                        <w:lang w:val="nl-NL"/>
                                      </w:rPr>
                                    </w:pPr>
                                  </w:p>
                                </w:txbxContent>
                              </wps:txbx>
                              <wps:bodyPr rot="0" vert="horz" wrap="square" lIns="91440" tIns="45720" rIns="91440" bIns="45720" anchor="t" anchorCtr="0" upright="1">
                                <a:noAutofit/>
                              </wps:bodyPr>
                            </wps:wsp>
                          </a:graphicData>
                        </a:graphic>
                      </wp:anchor>
                    </w:drawing>
                  </mc:Choice>
                  <mc:Fallback>
                    <w:pict>
                      <v:rect w14:anchorId="4B1D5DF0" id="_x0000_s1056" style="position:absolute;left:0;text-align:left;margin-left:2.5pt;margin-top:13.3pt;width:21.6pt;height:21.6pt;z-index:251722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">
                        <v:textbox>
                          <w:txbxContent>
                            <w:p w14:paraId="6B67E681" w14:textId="77777777" w:rsidR="00751C1D" w:rsidRDefault="00751C1D" w:rsidP="00B77ACE">
                              <w:pPr>
                                <w:rPr>
                                  <w:lang w:val="nl-NL"/>
                                </w:rPr>
                              </w:pPr>
                            </w:p>
                          </w:txbxContent>
                        </v:textbox>
                      </v:rect>
                    </w:pict>
                  </mc:Fallback>
                </mc:AlternateContent>
              </w:r>
              <w:r>
                <w:rPr>
                  <w:sz w:val="20"/>
                  <w:lang w:val="en-CA"/>
                </w:rPr>
                <w:t>29</w:t>
              </w:r>
              <w:r>
                <w:rPr>
                  <w:sz w:val="20"/>
                  <w:lang w:val="en-CA"/>
                </w:rPr>
                <w:tab/>
                <w:t>30</w:t>
              </w:r>
              <w:r>
                <w:rPr>
                  <w:sz w:val="20"/>
                  <w:lang w:val="en-CA"/>
                </w:rPr>
                <w:tab/>
                <w:t>31</w:t>
              </w:r>
              <w:r>
                <w:rPr>
                  <w:sz w:val="20"/>
                  <w:lang w:val="en-CA"/>
                </w:rPr>
                <w:tab/>
                <w:t>32</w:t>
              </w:r>
              <w:r>
                <w:rPr>
                  <w:sz w:val="20"/>
                  <w:lang w:val="en-CA"/>
                </w:rPr>
                <w:tab/>
                <w:t>33</w:t>
              </w:r>
              <w:r>
                <w:rPr>
                  <w:sz w:val="20"/>
                  <w:lang w:val="en-CA"/>
                </w:rPr>
                <w:tab/>
                <w:t>34</w:t>
              </w:r>
              <w:r>
                <w:rPr>
                  <w:sz w:val="20"/>
                  <w:lang w:val="en-CA"/>
                </w:rPr>
                <w:tab/>
                <w:t xml:space="preserve"> 35</w:t>
              </w:r>
            </w:ins>
          </w:p>
          <w:p w14:paraId="0A01C24B" w14:textId="77777777" w:rsidR="00B77ACE" w:rsidRDefault="00B77AC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87" w:author="IALA Meetings" w:date="2022-09-28T14:50:00Z"/>
                <w:bCs/>
                <w:iCs/>
                <w:snapToGrid w:val="0"/>
                <w:sz w:val="20"/>
                <w:szCs w:val="20"/>
                <w:lang w:val="en-CA"/>
              </w:rPr>
            </w:pPr>
          </w:p>
          <w:p w14:paraId="00876542" w14:textId="77777777" w:rsidR="00B77ACE" w:rsidRDefault="00B77AC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88" w:author="IALA Meetings" w:date="2022-09-28T14:50:00Z"/>
                <w:bCs/>
                <w:iCs/>
                <w:snapToGrid w:val="0"/>
                <w:sz w:val="20"/>
                <w:szCs w:val="20"/>
                <w:lang w:val="en-CA"/>
              </w:rPr>
            </w:pPr>
          </w:p>
        </w:tc>
      </w:tr>
      <w:tr w:rsidR="00B77ACE" w14:paraId="12C3D361" w14:textId="77777777" w:rsidTr="00751C1D">
        <w:trPr>
          <w:cantSplit/>
          <w:trHeight w:val="342"/>
          <w:ins w:id="289" w:author="IALA Meetings" w:date="2022-09-28T14:50:00Z"/>
        </w:trPr>
        <w:tc>
          <w:tcPr>
            <w:tcW w:w="2518" w:type="dxa"/>
            <w:shd w:val="clear" w:color="auto" w:fill="DDD9C3" w:themeFill="background2" w:themeFillShade="E6"/>
          </w:tcPr>
          <w:p w14:paraId="04E4BB1D" w14:textId="77777777" w:rsidR="00B77ACE" w:rsidRDefault="00B77AC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90" w:author="IALA Meetings" w:date="2022-09-28T14:50:00Z"/>
                <w:b/>
                <w:bCs/>
                <w:iCs/>
                <w:snapToGrid w:val="0"/>
                <w:sz w:val="20"/>
                <w:szCs w:val="20"/>
              </w:rPr>
            </w:pPr>
            <w:ins w:id="291" w:author="IALA Meetings" w:date="2022-09-28T14:50:00Z">
              <w:r>
                <w:rPr>
                  <w:b/>
                  <w:bCs/>
                  <w:iCs/>
                  <w:snapToGrid w:val="0"/>
                  <w:sz w:val="20"/>
                  <w:szCs w:val="20"/>
                </w:rPr>
                <w:t>Committee notes</w:t>
              </w:r>
            </w:ins>
          </w:p>
        </w:tc>
        <w:tc>
          <w:tcPr>
            <w:tcW w:w="2268" w:type="dxa"/>
            <w:shd w:val="clear" w:color="auto" w:fill="DDD9C3" w:themeFill="background2" w:themeFillShade="E6"/>
          </w:tcPr>
          <w:p w14:paraId="55EB05E0" w14:textId="77777777" w:rsidR="00B77ACE" w:rsidRDefault="00B77AC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92" w:author="IALA Meetings" w:date="2022-09-28T14:50:00Z"/>
                <w:b/>
                <w:bCs/>
                <w:iCs/>
                <w:snapToGrid w:val="0"/>
                <w:sz w:val="20"/>
                <w:szCs w:val="20"/>
              </w:rPr>
            </w:pPr>
            <w:ins w:id="293" w:author="IALA Meetings" w:date="2022-09-28T14:50:00Z">
              <w:r>
                <w:rPr>
                  <w:b/>
                  <w:bCs/>
                  <w:iCs/>
                  <w:snapToGrid w:val="0"/>
                  <w:sz w:val="20"/>
                  <w:szCs w:val="20"/>
                </w:rPr>
                <w:t>Origins</w:t>
              </w:r>
            </w:ins>
          </w:p>
        </w:tc>
        <w:tc>
          <w:tcPr>
            <w:tcW w:w="4820" w:type="dxa"/>
            <w:gridSpan w:val="2"/>
            <w:shd w:val="clear" w:color="auto" w:fill="DDD9C3" w:themeFill="background2" w:themeFillShade="E6"/>
          </w:tcPr>
          <w:p w14:paraId="344D4103" w14:textId="77777777" w:rsidR="00B77ACE" w:rsidRDefault="00B77AC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94" w:author="IALA Meetings" w:date="2022-09-28T14:50:00Z"/>
                <w:bCs/>
                <w:iCs/>
                <w:snapToGrid w:val="0"/>
                <w:sz w:val="20"/>
                <w:szCs w:val="20"/>
              </w:rPr>
            </w:pPr>
            <w:ins w:id="295" w:author="IALA Meetings" w:date="2022-09-28T14:50:00Z">
              <w:r>
                <w:rPr>
                  <w:bCs/>
                  <w:iCs/>
                  <w:snapToGrid w:val="0"/>
                  <w:sz w:val="20"/>
                  <w:szCs w:val="20"/>
                </w:rPr>
                <w:t>Requested by ENAV Committee at [ENAV29]</w:t>
              </w:r>
            </w:ins>
          </w:p>
        </w:tc>
      </w:tr>
      <w:tr w:rsidR="00B77ACE" w14:paraId="6A0DA380" w14:textId="77777777" w:rsidTr="00751C1D">
        <w:trPr>
          <w:cantSplit/>
          <w:trHeight w:val="342"/>
          <w:ins w:id="296" w:author="IALA Meetings" w:date="2022-09-28T14:50:00Z"/>
        </w:trPr>
        <w:tc>
          <w:tcPr>
            <w:tcW w:w="2518" w:type="dxa"/>
            <w:vMerge w:val="restart"/>
            <w:shd w:val="clear" w:color="auto" w:fill="auto"/>
          </w:tcPr>
          <w:p w14:paraId="7D90E80E" w14:textId="77777777" w:rsidR="00B77ACE" w:rsidRDefault="00B77AC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ins w:id="297" w:author="IALA Meetings" w:date="2022-09-28T14:50:00Z"/>
                <w:b/>
                <w:bCs/>
                <w:iCs/>
                <w:snapToGrid w:val="0"/>
                <w:sz w:val="20"/>
                <w:szCs w:val="20"/>
              </w:rPr>
            </w:pPr>
          </w:p>
        </w:tc>
        <w:tc>
          <w:tcPr>
            <w:tcW w:w="2268" w:type="dxa"/>
            <w:shd w:val="clear" w:color="auto" w:fill="DDD9C3" w:themeFill="background2" w:themeFillShade="E6"/>
          </w:tcPr>
          <w:p w14:paraId="3B236DA7" w14:textId="77777777" w:rsidR="00B77ACE" w:rsidRDefault="00B77AC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98" w:author="IALA Meetings" w:date="2022-09-28T14:50:00Z"/>
                <w:b/>
                <w:bCs/>
                <w:iCs/>
                <w:snapToGrid w:val="0"/>
                <w:sz w:val="20"/>
                <w:szCs w:val="20"/>
              </w:rPr>
            </w:pPr>
            <w:ins w:id="299" w:author="IALA Meetings" w:date="2022-09-28T14:50:00Z">
              <w:r>
                <w:rPr>
                  <w:b/>
                  <w:bCs/>
                  <w:iCs/>
                  <w:snapToGrid w:val="0"/>
                  <w:sz w:val="20"/>
                  <w:szCs w:val="20"/>
                </w:rPr>
                <w:t>Agreed by session</w:t>
              </w:r>
            </w:ins>
          </w:p>
        </w:tc>
        <w:tc>
          <w:tcPr>
            <w:tcW w:w="2268" w:type="dxa"/>
            <w:shd w:val="clear" w:color="auto" w:fill="DDD9C3" w:themeFill="background2" w:themeFillShade="E6"/>
          </w:tcPr>
          <w:p w14:paraId="59327037" w14:textId="77777777" w:rsidR="00B77ACE" w:rsidRDefault="00B77AC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300" w:author="IALA Meetings" w:date="2022-09-28T14:50:00Z"/>
                <w:b/>
                <w:bCs/>
                <w:iCs/>
                <w:snapToGrid w:val="0"/>
                <w:sz w:val="20"/>
                <w:szCs w:val="20"/>
              </w:rPr>
            </w:pPr>
            <w:ins w:id="301" w:author="IALA Meetings" w:date="2022-09-28T14:50:00Z">
              <w:r>
                <w:rPr>
                  <w:b/>
                  <w:bCs/>
                  <w:iCs/>
                  <w:snapToGrid w:val="0"/>
                  <w:sz w:val="20"/>
                  <w:szCs w:val="20"/>
                </w:rPr>
                <w:t>TD#</w:t>
              </w:r>
            </w:ins>
          </w:p>
        </w:tc>
        <w:tc>
          <w:tcPr>
            <w:tcW w:w="2552" w:type="dxa"/>
            <w:shd w:val="clear" w:color="auto" w:fill="DDD9C3" w:themeFill="background2" w:themeFillShade="E6"/>
          </w:tcPr>
          <w:p w14:paraId="7F07D1EE" w14:textId="77777777" w:rsidR="00B77ACE" w:rsidRDefault="00B77AC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302" w:author="IALA Meetings" w:date="2022-09-28T14:50:00Z"/>
                <w:b/>
                <w:bCs/>
                <w:iCs/>
                <w:snapToGrid w:val="0"/>
                <w:sz w:val="20"/>
                <w:szCs w:val="20"/>
              </w:rPr>
            </w:pPr>
            <w:ins w:id="303" w:author="IALA Meetings" w:date="2022-09-28T14:50:00Z">
              <w:r>
                <w:rPr>
                  <w:b/>
                  <w:bCs/>
                  <w:iCs/>
                  <w:snapToGrid w:val="0"/>
                  <w:sz w:val="20"/>
                  <w:szCs w:val="20"/>
                </w:rPr>
                <w:t>Comments</w:t>
              </w:r>
            </w:ins>
          </w:p>
        </w:tc>
      </w:tr>
      <w:tr w:rsidR="00B77ACE" w14:paraId="7C9C581F" w14:textId="77777777" w:rsidTr="00751C1D">
        <w:trPr>
          <w:cantSplit/>
          <w:trHeight w:val="489"/>
          <w:ins w:id="304" w:author="IALA Meetings" w:date="2022-09-28T14:50:00Z"/>
        </w:trPr>
        <w:tc>
          <w:tcPr>
            <w:tcW w:w="2518" w:type="dxa"/>
            <w:vMerge/>
            <w:shd w:val="clear" w:color="auto" w:fill="auto"/>
          </w:tcPr>
          <w:p w14:paraId="28465213" w14:textId="77777777" w:rsidR="00B77ACE" w:rsidRDefault="00B77AC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ins w:id="305" w:author="IALA Meetings" w:date="2022-09-28T14:50:00Z"/>
                <w:bCs/>
                <w:iCs/>
                <w:snapToGrid w:val="0"/>
                <w:sz w:val="20"/>
                <w:szCs w:val="20"/>
              </w:rPr>
            </w:pPr>
          </w:p>
        </w:tc>
        <w:tc>
          <w:tcPr>
            <w:tcW w:w="2268" w:type="dxa"/>
            <w:shd w:val="clear" w:color="auto" w:fill="DDD9C3" w:themeFill="background2" w:themeFillShade="E6"/>
          </w:tcPr>
          <w:p w14:paraId="2CC75DF3" w14:textId="77777777" w:rsidR="00B77ACE" w:rsidRDefault="00B77AC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306" w:author="IALA Meetings" w:date="2022-09-28T14:50:00Z"/>
                <w:bCs/>
                <w:iCs/>
                <w:snapToGrid w:val="0"/>
                <w:sz w:val="20"/>
                <w:szCs w:val="20"/>
              </w:rPr>
            </w:pPr>
            <w:ins w:id="307" w:author="IALA Meetings" w:date="2022-09-28T14:50: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268" w:type="dxa"/>
            <w:shd w:val="clear" w:color="auto" w:fill="DDD9C3" w:themeFill="background2" w:themeFillShade="E6"/>
          </w:tcPr>
          <w:p w14:paraId="776BEBD8" w14:textId="77777777" w:rsidR="00B77ACE" w:rsidRDefault="00B77AC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308" w:author="IALA Meetings" w:date="2022-09-28T14:50:00Z"/>
                <w:bCs/>
                <w:iCs/>
                <w:snapToGrid w:val="0"/>
                <w:sz w:val="20"/>
                <w:szCs w:val="20"/>
              </w:rPr>
            </w:pPr>
            <w:ins w:id="309" w:author="IALA Meetings" w:date="2022-09-28T14:50: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552" w:type="dxa"/>
            <w:shd w:val="clear" w:color="auto" w:fill="DDD9C3" w:themeFill="background2" w:themeFillShade="E6"/>
          </w:tcPr>
          <w:p w14:paraId="0243C2FF" w14:textId="77777777" w:rsidR="00B77ACE" w:rsidRDefault="00B77AC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310" w:author="IALA Meetings" w:date="2022-09-28T14:50:00Z"/>
                <w:bCs/>
                <w:iCs/>
                <w:snapToGrid w:val="0"/>
                <w:sz w:val="20"/>
                <w:szCs w:val="20"/>
              </w:rPr>
            </w:pPr>
            <w:ins w:id="311" w:author="IALA Meetings" w:date="2022-09-28T14:50: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r>
      <w:tr w:rsidR="00B77ACE" w14:paraId="34469D46" w14:textId="77777777" w:rsidTr="00751C1D">
        <w:trPr>
          <w:cantSplit/>
          <w:trHeight w:val="489"/>
          <w:ins w:id="312" w:author="IALA Meetings" w:date="2022-09-28T14:50:00Z"/>
        </w:trPr>
        <w:tc>
          <w:tcPr>
            <w:tcW w:w="2518" w:type="dxa"/>
            <w:shd w:val="clear" w:color="auto" w:fill="auto"/>
          </w:tcPr>
          <w:p w14:paraId="14ED92E8" w14:textId="77777777" w:rsidR="00B77ACE" w:rsidRDefault="00B77AC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313" w:author="IALA Meetings" w:date="2022-09-28T14:50:00Z"/>
                <w:bCs/>
                <w:iCs/>
                <w:snapToGrid w:val="0"/>
                <w:sz w:val="20"/>
                <w:szCs w:val="20"/>
              </w:rPr>
            </w:pPr>
          </w:p>
        </w:tc>
        <w:tc>
          <w:tcPr>
            <w:tcW w:w="2268" w:type="dxa"/>
            <w:shd w:val="clear" w:color="auto" w:fill="DDD9C3" w:themeFill="background2" w:themeFillShade="E6"/>
          </w:tcPr>
          <w:p w14:paraId="79297936" w14:textId="77777777" w:rsidR="00B77ACE" w:rsidRDefault="00B77AC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314" w:author="IALA Meetings" w:date="2022-09-28T14:50:00Z"/>
                <w:b/>
                <w:bCs/>
                <w:iCs/>
                <w:snapToGrid w:val="0"/>
                <w:sz w:val="20"/>
                <w:szCs w:val="20"/>
              </w:rPr>
            </w:pPr>
            <w:ins w:id="315" w:author="IALA Meetings" w:date="2022-09-28T14:50:00Z">
              <w:r>
                <w:rPr>
                  <w:b/>
                  <w:bCs/>
                  <w:iCs/>
                  <w:snapToGrid w:val="0"/>
                  <w:sz w:val="20"/>
                  <w:szCs w:val="20"/>
                </w:rPr>
                <w:t>Approved by Council</w:t>
              </w:r>
            </w:ins>
          </w:p>
        </w:tc>
        <w:tc>
          <w:tcPr>
            <w:tcW w:w="2268" w:type="dxa"/>
            <w:shd w:val="clear" w:color="auto" w:fill="DDD9C3" w:themeFill="background2" w:themeFillShade="E6"/>
          </w:tcPr>
          <w:p w14:paraId="471C0FE4" w14:textId="77777777" w:rsidR="00B77ACE" w:rsidRDefault="00B77AC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316" w:author="IALA Meetings" w:date="2022-09-28T14:50:00Z"/>
                <w:bCs/>
                <w:iCs/>
                <w:snapToGrid w:val="0"/>
                <w:sz w:val="20"/>
                <w:szCs w:val="20"/>
              </w:rPr>
            </w:pPr>
            <w:ins w:id="317" w:author="IALA Meetings" w:date="2022-09-28T14:50: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ins>
          </w:p>
        </w:tc>
        <w:tc>
          <w:tcPr>
            <w:tcW w:w="2552" w:type="dxa"/>
            <w:shd w:val="clear" w:color="auto" w:fill="DDD9C3" w:themeFill="background2" w:themeFillShade="E6"/>
          </w:tcPr>
          <w:p w14:paraId="1A9A80A9" w14:textId="77777777" w:rsidR="00B77ACE" w:rsidRDefault="00B77AC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318" w:author="IALA Meetings" w:date="2022-09-28T14:50:00Z"/>
                <w:bCs/>
                <w:iCs/>
                <w:snapToGrid w:val="0"/>
                <w:sz w:val="20"/>
                <w:szCs w:val="20"/>
              </w:rPr>
            </w:pPr>
            <w:ins w:id="319" w:author="IALA Meetings" w:date="2022-09-28T14:50: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ins>
          </w:p>
        </w:tc>
      </w:tr>
      <w:tr w:rsidR="00B77ACE" w14:paraId="1F67AF17" w14:textId="77777777" w:rsidTr="00751C1D">
        <w:trPr>
          <w:cantSplit/>
          <w:trHeight w:val="489"/>
          <w:ins w:id="320" w:author="IALA Meetings" w:date="2022-09-28T14:50:00Z"/>
        </w:trPr>
        <w:tc>
          <w:tcPr>
            <w:tcW w:w="2518" w:type="dxa"/>
            <w:shd w:val="clear" w:color="auto" w:fill="auto"/>
          </w:tcPr>
          <w:p w14:paraId="140C6405" w14:textId="77777777" w:rsidR="00B77ACE" w:rsidRDefault="00B77AC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321" w:author="IALA Meetings" w:date="2022-09-28T14:50:00Z"/>
                <w:bCs/>
                <w:iCs/>
                <w:snapToGrid w:val="0"/>
                <w:sz w:val="20"/>
                <w:szCs w:val="20"/>
              </w:rPr>
            </w:pPr>
          </w:p>
        </w:tc>
        <w:tc>
          <w:tcPr>
            <w:tcW w:w="2268" w:type="dxa"/>
            <w:shd w:val="clear" w:color="auto" w:fill="DDD9C3" w:themeFill="background2" w:themeFillShade="E6"/>
          </w:tcPr>
          <w:p w14:paraId="3A65C246" w14:textId="77777777" w:rsidR="00B77ACE" w:rsidRDefault="00B77AC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322" w:author="IALA Meetings" w:date="2022-09-28T14:50:00Z"/>
                <w:b/>
                <w:bCs/>
                <w:iCs/>
                <w:snapToGrid w:val="0"/>
                <w:sz w:val="20"/>
                <w:szCs w:val="20"/>
              </w:rPr>
            </w:pPr>
            <w:ins w:id="323" w:author="IALA Meetings" w:date="2022-09-28T14:50:00Z">
              <w:r>
                <w:rPr>
                  <w:b/>
                  <w:bCs/>
                  <w:iCs/>
                  <w:snapToGrid w:val="0"/>
                  <w:sz w:val="20"/>
                  <w:szCs w:val="20"/>
                </w:rPr>
                <w:t>Revision Notes:</w:t>
              </w:r>
            </w:ins>
          </w:p>
        </w:tc>
        <w:tc>
          <w:tcPr>
            <w:tcW w:w="4820" w:type="dxa"/>
            <w:gridSpan w:val="2"/>
            <w:shd w:val="clear" w:color="auto" w:fill="DDD9C3" w:themeFill="background2" w:themeFillShade="E6"/>
          </w:tcPr>
          <w:p w14:paraId="6CDAC295" w14:textId="77777777" w:rsidR="00B77ACE" w:rsidRDefault="00B77AC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324" w:author="IALA Meetings" w:date="2022-09-28T14:50:00Z"/>
                <w:bCs/>
                <w:iCs/>
                <w:snapToGrid w:val="0"/>
                <w:sz w:val="20"/>
                <w:szCs w:val="20"/>
              </w:rPr>
            </w:pPr>
          </w:p>
        </w:tc>
      </w:tr>
      <w:bookmarkEnd w:id="202"/>
    </w:tbl>
    <w:p w14:paraId="5F20C275" w14:textId="76E65888" w:rsidR="00B77ACE" w:rsidRDefault="00B77ACE" w:rsidP="007F74C1">
      <w:pPr>
        <w:rPr>
          <w:ins w:id="325" w:author="IALA Meetings" w:date="2022-09-28T14:52:00Z"/>
        </w:rPr>
      </w:pPr>
    </w:p>
    <w:p w14:paraId="7DDF4753" w14:textId="4A51FD78" w:rsidR="00777B97" w:rsidRDefault="00777B97" w:rsidP="007F74C1">
      <w:pPr>
        <w:rPr>
          <w:ins w:id="326" w:author="IALA Meetings" w:date="2022-09-28T14:52:00Z"/>
        </w:rPr>
      </w:pPr>
    </w:p>
    <w:p w14:paraId="4675B7CD" w14:textId="65A959A6" w:rsidR="00777B97" w:rsidRDefault="00777B97" w:rsidP="007F74C1">
      <w:pPr>
        <w:rPr>
          <w:ins w:id="327" w:author="IALA Meetings" w:date="2022-09-28T14:52:00Z"/>
        </w:rPr>
      </w:pPr>
    </w:p>
    <w:p w14:paraId="2CE11D02" w14:textId="72E6337F" w:rsidR="00777B97" w:rsidRDefault="00777B97" w:rsidP="007F74C1">
      <w:pPr>
        <w:rPr>
          <w:ins w:id="328" w:author="IALA Meetings" w:date="2022-09-28T14:52:00Z"/>
        </w:rPr>
      </w:pPr>
    </w:p>
    <w:p w14:paraId="04528527" w14:textId="0EE3DD2C" w:rsidR="00777B97" w:rsidRDefault="00777B97" w:rsidP="007F74C1">
      <w:pPr>
        <w:rPr>
          <w:ins w:id="329" w:author="IALA Meetings" w:date="2022-09-28T14:52:00Z"/>
        </w:rPr>
      </w:pP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EE5FDF" w14:paraId="16212104" w14:textId="77777777" w:rsidTr="00751C1D">
        <w:trPr>
          <w:cantSplit/>
          <w:trHeight w:val="416"/>
          <w:tblHeader/>
          <w:ins w:id="330" w:author="IALA Meetings" w:date="2022-09-28T14:59:00Z"/>
        </w:trPr>
        <w:tc>
          <w:tcPr>
            <w:tcW w:w="9606" w:type="dxa"/>
            <w:gridSpan w:val="4"/>
            <w:shd w:val="clear" w:color="auto" w:fill="DDD9C3"/>
            <w:vAlign w:val="center"/>
          </w:tcPr>
          <w:p w14:paraId="25ED27EB" w14:textId="77777777" w:rsidR="00EE5FDF"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ins w:id="331" w:author="IALA Meetings" w:date="2022-09-28T14:59:00Z"/>
                <w:b/>
                <w:bCs/>
                <w:iCs/>
                <w:snapToGrid w:val="0"/>
              </w:rPr>
            </w:pPr>
            <w:bookmarkStart w:id="332" w:name="_Hlk115269829"/>
            <w:ins w:id="333" w:author="IALA Meetings" w:date="2022-09-28T14:59:00Z">
              <w:r>
                <w:rPr>
                  <w:b/>
                  <w:bCs/>
                  <w:iCs/>
                  <w:snapToGrid w:val="0"/>
                </w:rPr>
                <w:t xml:space="preserve">ENAV Committee </w:t>
              </w:r>
              <w:r w:rsidRPr="00696A73">
                <w:rPr>
                  <w:b/>
                  <w:bCs/>
                  <w:iCs/>
                  <w:snapToGrid w:val="0"/>
                </w:rPr>
                <w:t>Work Programme</w:t>
              </w:r>
              <w:r>
                <w:rPr>
                  <w:b/>
                  <w:bCs/>
                  <w:iCs/>
                  <w:snapToGrid w:val="0"/>
                </w:rPr>
                <w:t xml:space="preserve"> 2023-2027</w:t>
              </w:r>
            </w:ins>
          </w:p>
        </w:tc>
      </w:tr>
      <w:tr w:rsidR="00EE5FDF" w14:paraId="3729DF0D" w14:textId="77777777" w:rsidTr="00751C1D">
        <w:trPr>
          <w:cantSplit/>
          <w:trHeight w:val="428"/>
          <w:ins w:id="334" w:author="IALA Meetings" w:date="2022-09-28T14:59:00Z"/>
        </w:trPr>
        <w:tc>
          <w:tcPr>
            <w:tcW w:w="2518" w:type="dxa"/>
            <w:shd w:val="clear" w:color="auto" w:fill="auto"/>
          </w:tcPr>
          <w:p w14:paraId="0FFC443D" w14:textId="77777777" w:rsidR="00EE5FDF" w:rsidRDefault="00EE5FDF"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335" w:author="IALA Meetings" w:date="2022-09-28T14:59:00Z"/>
                <w:b/>
                <w:bCs/>
                <w:iCs/>
                <w:snapToGrid w:val="0"/>
                <w:sz w:val="20"/>
                <w:szCs w:val="20"/>
              </w:rPr>
            </w:pPr>
            <w:ins w:id="336" w:author="IALA Meetings" w:date="2022-09-28T14:59:00Z">
              <w:r w:rsidRPr="00BF71F7">
                <w:rPr>
                  <w:b/>
                  <w:sz w:val="20"/>
                  <w:szCs w:val="20"/>
                </w:rPr>
                <w:t>Standard</w:t>
              </w:r>
            </w:ins>
          </w:p>
        </w:tc>
        <w:tc>
          <w:tcPr>
            <w:tcW w:w="7088" w:type="dxa"/>
            <w:gridSpan w:val="3"/>
            <w:shd w:val="clear" w:color="auto" w:fill="auto"/>
          </w:tcPr>
          <w:p w14:paraId="5BD28AF6" w14:textId="77777777" w:rsidR="00EE5FDF"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337" w:author="IALA Meetings" w:date="2022-09-28T14:59:00Z"/>
                <w:rFonts w:cs="Arial"/>
                <w:snapToGrid w:val="0"/>
                <w:kern w:val="28"/>
                <w:sz w:val="20"/>
                <w:szCs w:val="20"/>
                <w:highlight w:val="yellow"/>
                <w:lang w:eastAsia="de-DE"/>
              </w:rPr>
            </w:pPr>
            <w:ins w:id="338" w:author="IALA Meetings" w:date="2022-09-28T14:59:00Z">
              <w:r>
                <w:rPr>
                  <w:rFonts w:cs="Arial"/>
                  <w:snapToGrid w:val="0"/>
                  <w:kern w:val="28"/>
                  <w:sz w:val="20"/>
                  <w:szCs w:val="20"/>
                  <w:lang w:eastAsia="de-DE"/>
                </w:rPr>
                <w:t>S1060 – digital Communication technologies</w:t>
              </w:r>
            </w:ins>
          </w:p>
        </w:tc>
      </w:tr>
      <w:tr w:rsidR="00EE5FDF" w:rsidRPr="00520177" w14:paraId="1F9F5174" w14:textId="77777777" w:rsidTr="00751C1D">
        <w:trPr>
          <w:cantSplit/>
          <w:trHeight w:val="491"/>
          <w:ins w:id="339" w:author="IALA Meetings" w:date="2022-09-28T14:59:00Z"/>
        </w:trPr>
        <w:tc>
          <w:tcPr>
            <w:tcW w:w="2518" w:type="dxa"/>
            <w:shd w:val="clear" w:color="auto" w:fill="auto"/>
          </w:tcPr>
          <w:p w14:paraId="5C5ECDD6" w14:textId="77777777" w:rsidR="00EE5FDF" w:rsidRDefault="00EE5FDF"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340" w:author="IALA Meetings" w:date="2022-09-28T14:59:00Z"/>
                <w:b/>
                <w:bCs/>
                <w:iCs/>
                <w:snapToGrid w:val="0"/>
                <w:sz w:val="20"/>
                <w:szCs w:val="20"/>
              </w:rPr>
            </w:pPr>
            <w:ins w:id="341" w:author="IALA Meetings" w:date="2022-09-28T14:59:00Z">
              <w:r w:rsidRPr="00BF71F7">
                <w:rPr>
                  <w:b/>
                  <w:sz w:val="20"/>
                  <w:szCs w:val="20"/>
                </w:rPr>
                <w:t>Topic Area</w:t>
              </w:r>
            </w:ins>
          </w:p>
        </w:tc>
        <w:tc>
          <w:tcPr>
            <w:tcW w:w="7088" w:type="dxa"/>
            <w:gridSpan w:val="3"/>
            <w:shd w:val="clear" w:color="auto" w:fill="auto"/>
          </w:tcPr>
          <w:p w14:paraId="3C0B7BF6" w14:textId="11192360" w:rsidR="00EE5FDF" w:rsidRPr="00EE5FDF"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342" w:author="IALA Meetings" w:date="2022-09-28T14:59:00Z"/>
                <w:rFonts w:cs="Arial"/>
                <w:snapToGrid w:val="0"/>
                <w:kern w:val="28"/>
                <w:sz w:val="20"/>
                <w:szCs w:val="20"/>
                <w:lang w:eastAsia="de-DE"/>
              </w:rPr>
            </w:pPr>
            <w:ins w:id="343" w:author="IALA Meetings" w:date="2022-09-28T14:59:00Z">
              <w:r w:rsidRPr="00AA0FB7">
                <w:rPr>
                  <w:rFonts w:cs="Arial"/>
                  <w:snapToGrid w:val="0"/>
                  <w:kern w:val="28"/>
                  <w:sz w:val="20"/>
                  <w:szCs w:val="20"/>
                  <w:lang w:eastAsia="de-DE"/>
                </w:rPr>
                <w:t>G</w:t>
              </w:r>
              <w:r w:rsidRPr="00EE5FDF">
                <w:rPr>
                  <w:rFonts w:cs="Arial"/>
                  <w:snapToGrid w:val="0"/>
                  <w:kern w:val="28"/>
                  <w:sz w:val="20"/>
                  <w:szCs w:val="20"/>
                  <w:lang w:eastAsia="de-DE"/>
                </w:rPr>
                <w:t>10</w:t>
              </w:r>
            </w:ins>
            <w:ins w:id="344" w:author="IALA Meetings" w:date="2022-09-28T15:00:00Z">
              <w:r w:rsidRPr="00EE5FDF">
                <w:rPr>
                  <w:rFonts w:cs="Arial"/>
                  <w:snapToGrid w:val="0"/>
                  <w:kern w:val="28"/>
                  <w:sz w:val="20"/>
                  <w:szCs w:val="20"/>
                  <w:lang w:eastAsia="de-DE"/>
                </w:rPr>
                <w:t>62</w:t>
              </w:r>
              <w:r w:rsidRPr="00EE5FDF">
                <w:rPr>
                  <w:rFonts w:cs="Arial"/>
                  <w:snapToGrid w:val="0"/>
                  <w:kern w:val="28"/>
                  <w:sz w:val="20"/>
                  <w:szCs w:val="20"/>
                  <w:lang w:eastAsia="de-DE"/>
                  <w:rPrChange w:id="345" w:author="IALA Meetings" w:date="2022-09-28T15:01:00Z">
                    <w:rPr>
                      <w:rFonts w:ascii="Calibri" w:hAnsi="Calibri"/>
                      <w:color w:val="000000"/>
                      <w:sz w:val="18"/>
                      <w:szCs w:val="18"/>
                      <w:highlight w:val="yellow"/>
                      <w:lang w:val="en-US" w:eastAsia="nl-NL"/>
                    </w:rPr>
                  </w:rPrChange>
                </w:rPr>
                <w:t xml:space="preserve"> Establishment of AIS as a [Marine] Aid to Navigation (Dec 2008)</w:t>
              </w:r>
            </w:ins>
          </w:p>
        </w:tc>
      </w:tr>
      <w:tr w:rsidR="00EE5FDF" w14:paraId="243FDA79" w14:textId="77777777" w:rsidTr="00751C1D">
        <w:trPr>
          <w:cantSplit/>
          <w:trHeight w:val="463"/>
          <w:ins w:id="346" w:author="IALA Meetings" w:date="2022-09-28T14:59:00Z"/>
        </w:trPr>
        <w:tc>
          <w:tcPr>
            <w:tcW w:w="2518" w:type="dxa"/>
            <w:shd w:val="clear" w:color="auto" w:fill="auto"/>
          </w:tcPr>
          <w:p w14:paraId="3E0494C0" w14:textId="77777777" w:rsidR="00EE5FDF" w:rsidRDefault="00EE5FDF"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347" w:author="IALA Meetings" w:date="2022-09-28T14:59:00Z"/>
                <w:b/>
                <w:bCs/>
                <w:iCs/>
                <w:snapToGrid w:val="0"/>
                <w:sz w:val="20"/>
                <w:szCs w:val="20"/>
              </w:rPr>
            </w:pPr>
            <w:ins w:id="348" w:author="IALA Meetings" w:date="2022-09-28T14:59:00Z">
              <w:r w:rsidRPr="00BF71F7">
                <w:rPr>
                  <w:b/>
                  <w:bCs/>
                  <w:iCs/>
                  <w:snapToGrid w:val="0"/>
                  <w:sz w:val="20"/>
                  <w:szCs w:val="20"/>
                </w:rPr>
                <w:t>Task</w:t>
              </w:r>
            </w:ins>
          </w:p>
        </w:tc>
        <w:tc>
          <w:tcPr>
            <w:tcW w:w="7088" w:type="dxa"/>
            <w:gridSpan w:val="3"/>
            <w:shd w:val="clear" w:color="auto" w:fill="auto"/>
          </w:tcPr>
          <w:p w14:paraId="50CB59C6" w14:textId="625AE020" w:rsidR="00EE5FDF"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349" w:author="IALA Meetings" w:date="2022-09-28T14:59:00Z"/>
                <w:rFonts w:cs="Arial"/>
                <w:snapToGrid w:val="0"/>
                <w:kern w:val="28"/>
                <w:sz w:val="20"/>
                <w:szCs w:val="20"/>
                <w:lang w:eastAsia="de-DE"/>
              </w:rPr>
            </w:pPr>
            <w:ins w:id="350" w:author="IALA Meetings" w:date="2022-09-28T14:59:00Z">
              <w:r>
                <w:rPr>
                  <w:rFonts w:cs="Arial"/>
                  <w:snapToGrid w:val="0"/>
                  <w:kern w:val="28"/>
                  <w:sz w:val="20"/>
                  <w:szCs w:val="20"/>
                  <w:lang w:eastAsia="de-DE"/>
                </w:rPr>
                <w:t>Review und update G10</w:t>
              </w:r>
            </w:ins>
            <w:ins w:id="351" w:author="IALA Meetings" w:date="2022-09-28T15:01:00Z">
              <w:r>
                <w:rPr>
                  <w:rFonts w:cs="Arial"/>
                  <w:snapToGrid w:val="0"/>
                  <w:kern w:val="28"/>
                  <w:sz w:val="20"/>
                  <w:szCs w:val="20"/>
                  <w:lang w:eastAsia="de-DE"/>
                </w:rPr>
                <w:t>62</w:t>
              </w:r>
            </w:ins>
          </w:p>
        </w:tc>
      </w:tr>
      <w:tr w:rsidR="00EE5FDF" w14:paraId="6D8428A2" w14:textId="77777777" w:rsidTr="00751C1D">
        <w:trPr>
          <w:cantSplit/>
          <w:trHeight w:val="466"/>
          <w:ins w:id="352" w:author="IALA Meetings" w:date="2022-09-28T14:59:00Z"/>
        </w:trPr>
        <w:tc>
          <w:tcPr>
            <w:tcW w:w="2518" w:type="dxa"/>
          </w:tcPr>
          <w:p w14:paraId="40AD09C1" w14:textId="77777777" w:rsidR="00EE5FDF" w:rsidRDefault="00EE5FDF"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353" w:author="IALA Meetings" w:date="2022-09-28T14:59:00Z"/>
                <w:b/>
                <w:bCs/>
                <w:iCs/>
                <w:snapToGrid w:val="0"/>
                <w:sz w:val="20"/>
                <w:szCs w:val="20"/>
              </w:rPr>
            </w:pPr>
            <w:ins w:id="354" w:author="IALA Meetings" w:date="2022-09-28T14:59:00Z">
              <w:r w:rsidRPr="00BF71F7">
                <w:rPr>
                  <w:b/>
                  <w:bCs/>
                  <w:iCs/>
                  <w:snapToGrid w:val="0"/>
                  <w:sz w:val="20"/>
                  <w:szCs w:val="20"/>
                </w:rPr>
                <w:t>Objectives of the task</w:t>
              </w:r>
            </w:ins>
          </w:p>
        </w:tc>
        <w:tc>
          <w:tcPr>
            <w:tcW w:w="7088" w:type="dxa"/>
            <w:gridSpan w:val="3"/>
          </w:tcPr>
          <w:p w14:paraId="495C1AFD" w14:textId="77777777" w:rsidR="00EE5FDF" w:rsidRPr="00AA0FB7"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ins w:id="355" w:author="IALA Meetings" w:date="2022-09-28T14:59:00Z"/>
                <w:rFonts w:cs="Arial"/>
                <w:snapToGrid w:val="0"/>
                <w:kern w:val="28"/>
                <w:sz w:val="20"/>
                <w:szCs w:val="20"/>
              </w:rPr>
            </w:pPr>
            <w:ins w:id="356" w:author="IALA Meetings" w:date="2022-09-28T14:59:00Z">
              <w:r>
                <w:rPr>
                  <w:rFonts w:cs="Arial"/>
                  <w:snapToGrid w:val="0"/>
                  <w:kern w:val="28"/>
                  <w:sz w:val="20"/>
                  <w:szCs w:val="20"/>
                </w:rPr>
                <w:t>Update to the latest development of AIS</w:t>
              </w:r>
            </w:ins>
          </w:p>
        </w:tc>
      </w:tr>
      <w:tr w:rsidR="00EE5FDF" w14:paraId="4FD854BD" w14:textId="77777777" w:rsidTr="00751C1D">
        <w:trPr>
          <w:cantSplit/>
          <w:trHeight w:val="402"/>
          <w:ins w:id="357" w:author="IALA Meetings" w:date="2022-09-28T14:59:00Z"/>
        </w:trPr>
        <w:tc>
          <w:tcPr>
            <w:tcW w:w="2518" w:type="dxa"/>
          </w:tcPr>
          <w:p w14:paraId="0217CF0F" w14:textId="77777777" w:rsidR="00EE5FDF" w:rsidRDefault="00EE5FDF"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358" w:author="IALA Meetings" w:date="2022-09-28T14:59:00Z"/>
                <w:b/>
                <w:bCs/>
                <w:iCs/>
                <w:snapToGrid w:val="0"/>
                <w:sz w:val="20"/>
                <w:szCs w:val="20"/>
              </w:rPr>
            </w:pPr>
            <w:ins w:id="359" w:author="IALA Meetings" w:date="2022-09-28T14:59:00Z">
              <w:r w:rsidRPr="00BF71F7">
                <w:rPr>
                  <w:b/>
                  <w:bCs/>
                  <w:iCs/>
                  <w:snapToGrid w:val="0"/>
                  <w:sz w:val="20"/>
                  <w:szCs w:val="20"/>
                </w:rPr>
                <w:t>Expected outcome</w:t>
              </w:r>
            </w:ins>
          </w:p>
        </w:tc>
        <w:tc>
          <w:tcPr>
            <w:tcW w:w="7088" w:type="dxa"/>
            <w:gridSpan w:val="3"/>
          </w:tcPr>
          <w:p w14:paraId="666F1DD5" w14:textId="7C5A06BF" w:rsidR="00EE5FDF" w:rsidRPr="00AA0FB7"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360" w:author="IALA Meetings" w:date="2022-09-28T14:59:00Z"/>
                <w:rFonts w:cs="Arial"/>
                <w:snapToGrid w:val="0"/>
                <w:kern w:val="28"/>
                <w:sz w:val="20"/>
                <w:szCs w:val="20"/>
              </w:rPr>
            </w:pPr>
            <w:ins w:id="361" w:author="IALA Meetings" w:date="2022-09-28T14:59:00Z">
              <w:r>
                <w:rPr>
                  <w:rFonts w:cs="Arial"/>
                  <w:snapToGrid w:val="0"/>
                  <w:kern w:val="28"/>
                  <w:sz w:val="20"/>
                  <w:szCs w:val="20"/>
                </w:rPr>
                <w:t>New edition of G10</w:t>
              </w:r>
            </w:ins>
            <w:ins w:id="362" w:author="IALA Meetings" w:date="2022-09-28T15:01:00Z">
              <w:r>
                <w:rPr>
                  <w:rFonts w:cs="Arial"/>
                  <w:snapToGrid w:val="0"/>
                  <w:kern w:val="28"/>
                  <w:sz w:val="20"/>
                  <w:szCs w:val="20"/>
                </w:rPr>
                <w:t>62</w:t>
              </w:r>
            </w:ins>
          </w:p>
        </w:tc>
      </w:tr>
      <w:tr w:rsidR="00EE5FDF" w:rsidRPr="009C0657" w14:paraId="2F9211C5" w14:textId="77777777" w:rsidTr="00751C1D">
        <w:trPr>
          <w:cantSplit/>
          <w:trHeight w:val="402"/>
          <w:ins w:id="363" w:author="IALA Meetings" w:date="2022-09-28T14:59:00Z"/>
        </w:trPr>
        <w:tc>
          <w:tcPr>
            <w:tcW w:w="2518" w:type="dxa"/>
          </w:tcPr>
          <w:p w14:paraId="3937B7C5" w14:textId="77777777" w:rsidR="00EE5FDF" w:rsidRDefault="00EE5FDF"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364" w:author="IALA Meetings" w:date="2022-09-28T14:59:00Z"/>
                <w:b/>
                <w:bCs/>
                <w:iCs/>
                <w:snapToGrid w:val="0"/>
                <w:sz w:val="20"/>
                <w:szCs w:val="20"/>
              </w:rPr>
            </w:pPr>
            <w:ins w:id="365" w:author="IALA Meetings" w:date="2022-09-28T14:59:00Z">
              <w:r>
                <w:rPr>
                  <w:b/>
                  <w:bCs/>
                  <w:iCs/>
                  <w:snapToGrid w:val="0"/>
                  <w:sz w:val="20"/>
                  <w:szCs w:val="20"/>
                </w:rPr>
                <w:t>Compelling need</w:t>
              </w:r>
            </w:ins>
          </w:p>
        </w:tc>
        <w:tc>
          <w:tcPr>
            <w:tcW w:w="7088" w:type="dxa"/>
            <w:gridSpan w:val="3"/>
          </w:tcPr>
          <w:p w14:paraId="2991C3A1" w14:textId="77777777" w:rsidR="00EE5FDF" w:rsidRDefault="00EE5FDF" w:rsidP="00751C1D">
            <w:pPr>
              <w:pStyle w:val="AnnexFigure"/>
              <w:numPr>
                <w:ilvl w:val="0"/>
                <w:numId w:val="0"/>
              </w:numPr>
              <w:spacing w:before="0"/>
              <w:jc w:val="both"/>
              <w:rPr>
                <w:ins w:id="366" w:author="IALA Meetings" w:date="2022-09-28T14:59:00Z"/>
                <w:bCs/>
                <w:iCs/>
                <w:snapToGrid w:val="0"/>
                <w:sz w:val="20"/>
                <w:szCs w:val="20"/>
              </w:rPr>
            </w:pPr>
            <w:ins w:id="367" w:author="IALA Meetings" w:date="2022-09-28T14:59:00Z">
              <w:r>
                <w:rPr>
                  <w:bCs/>
                  <w:iCs/>
                  <w:snapToGrid w:val="0"/>
                  <w:sz w:val="20"/>
                  <w:szCs w:val="20"/>
                </w:rPr>
                <w:t xml:space="preserve"> ITU-R is revising Recommendation ITU-R M.1371-5</w:t>
              </w:r>
            </w:ins>
          </w:p>
          <w:p w14:paraId="580AC0C4" w14:textId="4BE879BC" w:rsidR="00EE5FDF" w:rsidRPr="00AA0FB7" w:rsidRDefault="00EE5FDF" w:rsidP="00751C1D">
            <w:pPr>
              <w:rPr>
                <w:ins w:id="368" w:author="IALA Meetings" w:date="2022-09-28T14:59:00Z"/>
              </w:rPr>
            </w:pPr>
            <w:ins w:id="369" w:author="IALA Meetings" w:date="2022-09-28T14:59:00Z">
              <w:r>
                <w:t>This revision must be reflected in G10</w:t>
              </w:r>
            </w:ins>
            <w:ins w:id="370" w:author="IALA Meetings" w:date="2022-09-28T15:02:00Z">
              <w:r w:rsidR="0038611C">
                <w:t>2</w:t>
              </w:r>
            </w:ins>
            <w:ins w:id="371" w:author="IALA Meetings" w:date="2022-09-28T14:59:00Z">
              <w:r>
                <w:t>2</w:t>
              </w:r>
            </w:ins>
            <w:ins w:id="372" w:author="IALA Meetings" w:date="2022-09-28T15:02:00Z">
              <w:r w:rsidR="0038611C">
                <w:t xml:space="preserve">, </w:t>
              </w:r>
            </w:ins>
            <w:proofErr w:type="spellStart"/>
            <w:ins w:id="373" w:author="IALA Meetings" w:date="2022-09-28T15:01:00Z">
              <w:r>
                <w:t>i.e</w:t>
              </w:r>
              <w:proofErr w:type="spellEnd"/>
              <w:r>
                <w:t xml:space="preserve"> </w:t>
              </w:r>
            </w:ins>
            <w:proofErr w:type="spellStart"/>
            <w:ins w:id="374" w:author="IALA Meetings" w:date="2022-09-28T15:02:00Z">
              <w:r>
                <w:t>MAtoN</w:t>
              </w:r>
            </w:ins>
            <w:proofErr w:type="spellEnd"/>
          </w:p>
        </w:tc>
      </w:tr>
      <w:tr w:rsidR="00EE5FDF" w14:paraId="6BE9AD72" w14:textId="77777777" w:rsidTr="00751C1D">
        <w:trPr>
          <w:cantSplit/>
          <w:trHeight w:val="854"/>
          <w:ins w:id="375" w:author="IALA Meetings" w:date="2022-09-28T14:59:00Z"/>
        </w:trPr>
        <w:tc>
          <w:tcPr>
            <w:tcW w:w="2518" w:type="dxa"/>
          </w:tcPr>
          <w:p w14:paraId="11C081FE" w14:textId="77777777" w:rsidR="00EE5FDF" w:rsidRPr="00BF71F7" w:rsidRDefault="00EE5FDF"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376" w:author="IALA Meetings" w:date="2022-09-28T14:59:00Z"/>
                <w:b/>
                <w:bCs/>
                <w:iCs/>
                <w:noProof/>
                <w:snapToGrid w:val="0"/>
                <w:sz w:val="20"/>
                <w:szCs w:val="20"/>
              </w:rPr>
            </w:pPr>
            <w:ins w:id="377" w:author="IALA Meetings" w:date="2022-09-28T14:59:00Z">
              <w:r w:rsidRPr="00BF71F7">
                <w:rPr>
                  <w:b/>
                  <w:bCs/>
                  <w:iCs/>
                  <w:noProof/>
                  <w:snapToGrid w:val="0"/>
                  <w:sz w:val="20"/>
                  <w:szCs w:val="20"/>
                </w:rPr>
                <w:t>Strategic Alignment</w:t>
              </w:r>
            </w:ins>
          </w:p>
          <w:p w14:paraId="2147B56E" w14:textId="77777777" w:rsidR="00EE5FDF" w:rsidRDefault="00EE5FDF"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378" w:author="IALA Meetings" w:date="2022-09-28T14:59:00Z"/>
                <w:bCs/>
                <w:i/>
                <w:iCs/>
                <w:snapToGrid w:val="0"/>
                <w:sz w:val="16"/>
                <w:szCs w:val="16"/>
              </w:rPr>
            </w:pPr>
          </w:p>
        </w:tc>
        <w:tc>
          <w:tcPr>
            <w:tcW w:w="7088" w:type="dxa"/>
            <w:gridSpan w:val="3"/>
          </w:tcPr>
          <w:p w14:paraId="570813BA" w14:textId="77777777" w:rsidR="00EE5FDF"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379" w:author="IALA Meetings" w:date="2022-09-28T14:59:00Z"/>
                <w:bCs/>
                <w:iCs/>
                <w:snapToGrid w:val="0"/>
                <w:sz w:val="20"/>
                <w:szCs w:val="20"/>
              </w:rPr>
            </w:pPr>
          </w:p>
        </w:tc>
      </w:tr>
      <w:tr w:rsidR="00EE5FDF" w14:paraId="548FC57F" w14:textId="77777777" w:rsidTr="00751C1D">
        <w:trPr>
          <w:cantSplit/>
          <w:trHeight w:val="615"/>
          <w:ins w:id="380" w:author="IALA Meetings" w:date="2022-09-28T14:59:00Z"/>
        </w:trPr>
        <w:tc>
          <w:tcPr>
            <w:tcW w:w="2518" w:type="dxa"/>
          </w:tcPr>
          <w:p w14:paraId="7EAFD74F" w14:textId="77777777" w:rsidR="00EE5FDF" w:rsidRDefault="00EE5FDF"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381" w:author="IALA Meetings" w:date="2022-09-28T14:59:00Z"/>
                <w:b/>
                <w:bCs/>
                <w:iCs/>
                <w:snapToGrid w:val="0"/>
                <w:sz w:val="20"/>
                <w:szCs w:val="20"/>
              </w:rPr>
            </w:pPr>
            <w:ins w:id="382" w:author="IALA Meetings" w:date="2022-09-28T14:59:00Z">
              <w:r w:rsidRPr="000A4DA7">
                <w:rPr>
                  <w:b/>
                  <w:bCs/>
                  <w:iCs/>
                  <w:noProof/>
                  <w:snapToGrid w:val="0"/>
                  <w:sz w:val="20"/>
                  <w:szCs w:val="20"/>
                </w:rPr>
                <w:t xml:space="preserve">Scope </w:t>
              </w:r>
              <w:r>
                <w:rPr>
                  <w:b/>
                  <w:bCs/>
                  <w:iCs/>
                  <w:snapToGrid w:val="0"/>
                  <w:sz w:val="20"/>
                  <w:szCs w:val="20"/>
                </w:rPr>
                <w:br/>
              </w:r>
            </w:ins>
          </w:p>
        </w:tc>
        <w:tc>
          <w:tcPr>
            <w:tcW w:w="7088" w:type="dxa"/>
            <w:gridSpan w:val="3"/>
          </w:tcPr>
          <w:p w14:paraId="3AE3FD4B" w14:textId="77777777" w:rsidR="00EE5FDF" w:rsidRPr="00B52F76"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383" w:author="IALA Meetings" w:date="2022-09-28T14:59:00Z"/>
                <w:b/>
                <w:bCs/>
                <w:iCs/>
                <w:snapToGrid w:val="0"/>
                <w:sz w:val="20"/>
                <w:szCs w:val="20"/>
              </w:rPr>
            </w:pPr>
            <w:ins w:id="384" w:author="IALA Meetings" w:date="2022-09-28T14:59:00Z">
              <w:r w:rsidRPr="0083661F">
                <w:rPr>
                  <w:b/>
                  <w:bCs/>
                  <w:iCs/>
                  <w:snapToGrid w:val="0"/>
                  <w:sz w:val="20"/>
                  <w:szCs w:val="20"/>
                </w:rPr>
                <w:t>In Scope:</w:t>
              </w:r>
            </w:ins>
          </w:p>
          <w:p w14:paraId="5778E902" w14:textId="55C6FEFB" w:rsidR="00EE5FDF" w:rsidRPr="00DD52E2" w:rsidRDefault="00EE5FDF" w:rsidP="00751C1D">
            <w:pPr>
              <w:pStyle w:val="BodyText"/>
              <w:numPr>
                <w:ilvl w:val="0"/>
                <w:numId w:val="49"/>
              </w:numPr>
              <w:adjustRightInd w:val="0"/>
              <w:snapToGrid w:val="0"/>
              <w:jc w:val="left"/>
              <w:rPr>
                <w:ins w:id="385" w:author="IALA Meetings" w:date="2022-09-28T14:59:00Z"/>
                <w:bCs/>
                <w:iCs/>
                <w:snapToGrid w:val="0"/>
                <w:sz w:val="20"/>
                <w:szCs w:val="20"/>
              </w:rPr>
            </w:pPr>
            <w:ins w:id="386" w:author="IALA Meetings" w:date="2022-09-28T14:59:00Z">
              <w:r>
                <w:rPr>
                  <w:bCs/>
                  <w:iCs/>
                  <w:snapToGrid w:val="0"/>
                  <w:sz w:val="20"/>
                  <w:szCs w:val="20"/>
                </w:rPr>
                <w:t xml:space="preserve"> </w:t>
              </w:r>
              <w:r>
                <w:rPr>
                  <w:rFonts w:cs="Arial"/>
                  <w:snapToGrid w:val="0"/>
                  <w:kern w:val="28"/>
                  <w:sz w:val="20"/>
                  <w:szCs w:val="20"/>
                  <w:lang w:eastAsia="de-DE"/>
                </w:rPr>
                <w:t xml:space="preserve"> G10</w:t>
              </w:r>
            </w:ins>
            <w:ins w:id="387" w:author="IALA Meetings" w:date="2022-09-28T15:02:00Z">
              <w:r w:rsidR="0038611C">
                <w:rPr>
                  <w:rFonts w:cs="Arial"/>
                  <w:snapToGrid w:val="0"/>
                  <w:kern w:val="28"/>
                  <w:sz w:val="20"/>
                  <w:szCs w:val="20"/>
                  <w:lang w:eastAsia="de-DE"/>
                </w:rPr>
                <w:t>6</w:t>
              </w:r>
            </w:ins>
            <w:ins w:id="388" w:author="IALA Meetings" w:date="2022-09-28T14:59:00Z">
              <w:r>
                <w:rPr>
                  <w:rFonts w:cs="Arial"/>
                  <w:snapToGrid w:val="0"/>
                  <w:kern w:val="28"/>
                  <w:sz w:val="20"/>
                  <w:szCs w:val="20"/>
                  <w:lang w:eastAsia="de-DE"/>
                </w:rPr>
                <w:t>2</w:t>
              </w:r>
            </w:ins>
          </w:p>
        </w:tc>
      </w:tr>
      <w:tr w:rsidR="00EE5FDF" w14:paraId="35A2201F" w14:textId="77777777" w:rsidTr="00751C1D">
        <w:trPr>
          <w:cantSplit/>
          <w:trHeight w:val="1399"/>
          <w:ins w:id="389" w:author="IALA Meetings" w:date="2022-09-28T14:59:00Z"/>
        </w:trPr>
        <w:tc>
          <w:tcPr>
            <w:tcW w:w="2518" w:type="dxa"/>
          </w:tcPr>
          <w:p w14:paraId="2A9875D3" w14:textId="77777777" w:rsidR="00EE5FDF" w:rsidRDefault="00EE5FDF"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390" w:author="IALA Meetings" w:date="2022-09-28T14:59:00Z"/>
                <w:bCs/>
                <w:iCs/>
                <w:snapToGrid w:val="0"/>
                <w:sz w:val="20"/>
                <w:szCs w:val="20"/>
              </w:rPr>
            </w:pPr>
            <w:ins w:id="391" w:author="IALA Meetings" w:date="2022-09-28T14:59:00Z">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ins>
          </w:p>
        </w:tc>
        <w:tc>
          <w:tcPr>
            <w:tcW w:w="7088" w:type="dxa"/>
            <w:gridSpan w:val="3"/>
          </w:tcPr>
          <w:p w14:paraId="35ECED94" w14:textId="3F52D1F3" w:rsidR="00EE5FDF"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392" w:author="IALA Meetings" w:date="2022-09-28T14:59:00Z"/>
                <w:bCs/>
                <w:iCs/>
                <w:snapToGrid w:val="0"/>
                <w:sz w:val="20"/>
                <w:szCs w:val="20"/>
              </w:rPr>
            </w:pPr>
            <w:ins w:id="393" w:author="IALA Meetings" w:date="2022-09-28T14:59:00Z">
              <w:r>
                <w:rPr>
                  <w:bCs/>
                  <w:iCs/>
                  <w:snapToGrid w:val="0"/>
                  <w:sz w:val="20"/>
                  <w:szCs w:val="20"/>
                </w:rPr>
                <w:t xml:space="preserve">Preparation of </w:t>
              </w:r>
              <w:proofErr w:type="gramStart"/>
              <w:r>
                <w:rPr>
                  <w:bCs/>
                  <w:iCs/>
                  <w:snapToGrid w:val="0"/>
                  <w:sz w:val="20"/>
                  <w:szCs w:val="20"/>
                </w:rPr>
                <w:t>an</w:t>
              </w:r>
              <w:proofErr w:type="gramEnd"/>
              <w:r>
                <w:rPr>
                  <w:bCs/>
                  <w:iCs/>
                  <w:snapToGrid w:val="0"/>
                  <w:sz w:val="20"/>
                  <w:szCs w:val="20"/>
                </w:rPr>
                <w:t xml:space="preserve"> new edition of G10</w:t>
              </w:r>
            </w:ins>
            <w:ins w:id="394" w:author="IALA Meetings" w:date="2022-09-28T15:02:00Z">
              <w:r w:rsidR="0038611C">
                <w:rPr>
                  <w:bCs/>
                  <w:iCs/>
                  <w:snapToGrid w:val="0"/>
                  <w:sz w:val="20"/>
                  <w:szCs w:val="20"/>
                </w:rPr>
                <w:t>6</w:t>
              </w:r>
            </w:ins>
            <w:ins w:id="395" w:author="IALA Meetings" w:date="2022-09-28T14:59:00Z">
              <w:r>
                <w:rPr>
                  <w:bCs/>
                  <w:iCs/>
                  <w:snapToGrid w:val="0"/>
                  <w:sz w:val="20"/>
                  <w:szCs w:val="20"/>
                </w:rPr>
                <w:t>2</w:t>
              </w:r>
            </w:ins>
          </w:p>
          <w:p w14:paraId="5D631D02" w14:textId="77777777" w:rsidR="00EE5FDF"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396" w:author="IALA Meetings" w:date="2022-09-28T14:59:00Z"/>
                <w:bCs/>
                <w:iCs/>
                <w:snapToGrid w:val="0"/>
                <w:sz w:val="20"/>
                <w:szCs w:val="20"/>
              </w:rPr>
            </w:pPr>
            <w:ins w:id="397" w:author="IALA Meetings" w:date="2022-09-28T14:59:00Z">
              <w:r>
                <w:rPr>
                  <w:bCs/>
                  <w:iCs/>
                  <w:snapToGrid w:val="0"/>
                  <w:sz w:val="20"/>
                  <w:szCs w:val="20"/>
                </w:rPr>
                <w:t>Key milestones include:</w:t>
              </w:r>
            </w:ins>
          </w:p>
          <w:p w14:paraId="3E5CB230" w14:textId="408B1C7E" w:rsidR="00EE5FDF" w:rsidRDefault="00EE5FDF"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398" w:author="IALA Meetings" w:date="2022-09-28T14:59:00Z"/>
                <w:rFonts w:eastAsia="Times New Roman" w:cs="Times New Roman"/>
                <w:bCs/>
                <w:iCs/>
                <w:snapToGrid w:val="0"/>
                <w:sz w:val="20"/>
                <w:szCs w:val="20"/>
              </w:rPr>
            </w:pPr>
            <w:ins w:id="399" w:author="IALA Meetings" w:date="2022-09-28T14:59:00Z">
              <w:r>
                <w:rPr>
                  <w:rFonts w:eastAsia="Times New Roman" w:cs="Times New Roman"/>
                  <w:bCs/>
                  <w:iCs/>
                  <w:snapToGrid w:val="0"/>
                  <w:sz w:val="20"/>
                  <w:szCs w:val="20"/>
                </w:rPr>
                <w:t>Scope Task and prepare skeleton.</w:t>
              </w:r>
            </w:ins>
          </w:p>
          <w:p w14:paraId="052CBAD3" w14:textId="74D3AD09" w:rsidR="00EE5FDF" w:rsidRDefault="00EE5FDF"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400" w:author="IALA Meetings" w:date="2022-09-28T14:59:00Z"/>
                <w:rFonts w:eastAsia="Times New Roman" w:cs="Times New Roman"/>
                <w:bCs/>
                <w:iCs/>
                <w:snapToGrid w:val="0"/>
                <w:sz w:val="20"/>
                <w:szCs w:val="20"/>
              </w:rPr>
            </w:pPr>
            <w:ins w:id="401" w:author="IALA Meetings" w:date="2022-09-28T14:59:00Z">
              <w:r>
                <w:rPr>
                  <w:rFonts w:eastAsia="Times New Roman" w:cs="Times New Roman"/>
                  <w:bCs/>
                  <w:iCs/>
                  <w:snapToGrid w:val="0"/>
                  <w:sz w:val="20"/>
                  <w:szCs w:val="20"/>
                </w:rPr>
                <w:t xml:space="preserve">Prepare Draft guidelines </w:t>
              </w:r>
            </w:ins>
          </w:p>
          <w:p w14:paraId="2007ECE6" w14:textId="1DA392A0" w:rsidR="00EE5FDF" w:rsidRDefault="00EE5FDF"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402" w:author="IALA Meetings" w:date="2022-09-28T14:59:00Z"/>
                <w:rFonts w:eastAsia="Times New Roman" w:cs="Times New Roman"/>
                <w:bCs/>
                <w:iCs/>
                <w:snapToGrid w:val="0"/>
                <w:sz w:val="20"/>
                <w:szCs w:val="20"/>
              </w:rPr>
            </w:pPr>
            <w:ins w:id="403" w:author="IALA Meetings" w:date="2022-09-28T14:59:00Z">
              <w:r>
                <w:rPr>
                  <w:rFonts w:eastAsia="Times New Roman" w:cs="Times New Roman"/>
                  <w:bCs/>
                  <w:iCs/>
                  <w:snapToGrid w:val="0"/>
                  <w:sz w:val="20"/>
                  <w:szCs w:val="20"/>
                </w:rPr>
                <w:t>Improve Draft guidelines</w:t>
              </w:r>
            </w:ins>
          </w:p>
          <w:p w14:paraId="6B17E887" w14:textId="419F2AC1" w:rsidR="00EE5FDF" w:rsidRDefault="00EE5FDF"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404" w:author="IALA Meetings" w:date="2022-09-28T14:59:00Z"/>
                <w:rFonts w:eastAsia="Times New Roman" w:cs="Times New Roman"/>
                <w:bCs/>
                <w:iCs/>
                <w:snapToGrid w:val="0"/>
                <w:sz w:val="20"/>
                <w:szCs w:val="20"/>
              </w:rPr>
            </w:pPr>
            <w:ins w:id="405" w:author="IALA Meetings" w:date="2022-09-28T14:59:00Z">
              <w:r>
                <w:rPr>
                  <w:rFonts w:eastAsia="Times New Roman" w:cs="Times New Roman"/>
                  <w:bCs/>
                  <w:iCs/>
                  <w:snapToGrid w:val="0"/>
                  <w:sz w:val="20"/>
                  <w:szCs w:val="20"/>
                </w:rPr>
                <w:t>Improve Draft guidelines</w:t>
              </w:r>
            </w:ins>
          </w:p>
          <w:p w14:paraId="0F406CFF" w14:textId="29F7E18B" w:rsidR="00EE5FDF" w:rsidRPr="004A539D" w:rsidRDefault="00EE5FDF"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406" w:author="IALA Meetings" w:date="2022-09-28T14:59:00Z"/>
                <w:rFonts w:eastAsia="Times New Roman" w:cs="Times New Roman"/>
                <w:bCs/>
                <w:iCs/>
                <w:snapToGrid w:val="0"/>
                <w:sz w:val="20"/>
                <w:szCs w:val="20"/>
              </w:rPr>
            </w:pPr>
            <w:ins w:id="407" w:author="IALA Meetings" w:date="2022-09-28T14:59:00Z">
              <w:r w:rsidRPr="00A47A05">
                <w:rPr>
                  <w:rFonts w:eastAsia="Times New Roman" w:cs="Times New Roman"/>
                  <w:bCs/>
                  <w:iCs/>
                  <w:snapToGrid w:val="0"/>
                  <w:sz w:val="20"/>
                  <w:szCs w:val="20"/>
                </w:rPr>
                <w:t>Complete</w:t>
              </w:r>
              <w:r>
                <w:rPr>
                  <w:rFonts w:eastAsia="Times New Roman" w:cs="Times New Roman"/>
                  <w:bCs/>
                  <w:iCs/>
                  <w:snapToGrid w:val="0"/>
                  <w:sz w:val="20"/>
                  <w:szCs w:val="20"/>
                </w:rPr>
                <w:t xml:space="preserve"> </w:t>
              </w:r>
              <w:r w:rsidRPr="00A47A05">
                <w:rPr>
                  <w:rFonts w:eastAsia="Times New Roman" w:cs="Times New Roman"/>
                  <w:bCs/>
                  <w:iCs/>
                  <w:snapToGrid w:val="0"/>
                  <w:sz w:val="20"/>
                  <w:szCs w:val="20"/>
                </w:rPr>
                <w:t>Draft guideline</w:t>
              </w:r>
              <w:r>
                <w:rPr>
                  <w:rFonts w:eastAsia="Times New Roman" w:cs="Times New Roman"/>
                  <w:bCs/>
                  <w:iCs/>
                  <w:snapToGrid w:val="0"/>
                  <w:sz w:val="20"/>
                  <w:szCs w:val="20"/>
                </w:rPr>
                <w:t>s</w:t>
              </w:r>
              <w:r w:rsidRPr="00A47A05">
                <w:rPr>
                  <w:rFonts w:eastAsia="Times New Roman" w:cs="Times New Roman"/>
                  <w:bCs/>
                  <w:iCs/>
                  <w:snapToGrid w:val="0"/>
                  <w:sz w:val="20"/>
                  <w:szCs w:val="20"/>
                </w:rPr>
                <w:t xml:space="preserve">, submit for review </w:t>
              </w:r>
              <w:r>
                <w:rPr>
                  <w:rFonts w:eastAsia="Times New Roman" w:cs="Times New Roman"/>
                  <w:bCs/>
                  <w:iCs/>
                  <w:snapToGrid w:val="0"/>
                  <w:sz w:val="20"/>
                  <w:szCs w:val="20"/>
                </w:rPr>
                <w:t xml:space="preserve">by ENAV/ARM/VTS Committee </w:t>
              </w:r>
              <w:r w:rsidRPr="00A47A05">
                <w:rPr>
                  <w:rFonts w:eastAsia="Times New Roman" w:cs="Times New Roman"/>
                  <w:bCs/>
                  <w:iCs/>
                  <w:snapToGrid w:val="0"/>
                  <w:sz w:val="20"/>
                  <w:szCs w:val="20"/>
                </w:rPr>
                <w:t>and forwarding to Council for approval.</w:t>
              </w:r>
            </w:ins>
          </w:p>
        </w:tc>
      </w:tr>
      <w:tr w:rsidR="00EE5FDF" w14:paraId="1A3544B9" w14:textId="77777777" w:rsidTr="00751C1D">
        <w:trPr>
          <w:cantSplit/>
          <w:trHeight w:val="659"/>
          <w:ins w:id="408" w:author="IALA Meetings" w:date="2022-09-28T14:59:00Z"/>
        </w:trPr>
        <w:tc>
          <w:tcPr>
            <w:tcW w:w="2518" w:type="dxa"/>
          </w:tcPr>
          <w:p w14:paraId="27B7028E" w14:textId="77777777" w:rsidR="00EE5FDF" w:rsidRDefault="00EE5FDF"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409" w:author="IALA Meetings" w:date="2022-09-28T14:59:00Z"/>
                <w:b/>
                <w:bCs/>
                <w:iCs/>
                <w:snapToGrid w:val="0"/>
                <w:sz w:val="20"/>
                <w:szCs w:val="20"/>
              </w:rPr>
            </w:pPr>
            <w:ins w:id="410" w:author="IALA Meetings" w:date="2022-09-28T14:59:00Z">
              <w:r w:rsidRPr="00BF71F7">
                <w:rPr>
                  <w:b/>
                  <w:bCs/>
                  <w:iCs/>
                  <w:snapToGrid w:val="0"/>
                  <w:sz w:val="20"/>
                  <w:szCs w:val="20"/>
                </w:rPr>
                <w:t>Expected numbers of sessions for completion</w:t>
              </w:r>
            </w:ins>
          </w:p>
        </w:tc>
        <w:tc>
          <w:tcPr>
            <w:tcW w:w="7088" w:type="dxa"/>
            <w:gridSpan w:val="3"/>
          </w:tcPr>
          <w:p w14:paraId="32E9CB64" w14:textId="77777777" w:rsidR="00EE5FDF" w:rsidRDefault="00EE5FDF" w:rsidP="00751C1D">
            <w:pPr>
              <w:pStyle w:val="BodyText3"/>
              <w:spacing w:before="120"/>
              <w:jc w:val="both"/>
              <w:rPr>
                <w:ins w:id="411" w:author="IALA Meetings" w:date="2022-09-28T14:59:00Z"/>
                <w:sz w:val="20"/>
                <w:lang w:val="en-CA"/>
              </w:rPr>
            </w:pPr>
            <w:ins w:id="412" w:author="IALA Meetings" w:date="2022-09-28T14:59:00Z">
              <w:r>
                <w:rPr>
                  <w:sz w:val="20"/>
                  <w:lang w:val="en-CA"/>
                </w:rPr>
                <w:t>Session number:</w:t>
              </w:r>
            </w:ins>
          </w:p>
          <w:p w14:paraId="4E2C91F2" w14:textId="77777777" w:rsidR="00EE5FDF" w:rsidRDefault="00EE5FDF" w:rsidP="00751C1D">
            <w:pPr>
              <w:pStyle w:val="BodyText3"/>
              <w:tabs>
                <w:tab w:val="left" w:pos="1092"/>
                <w:tab w:val="left" w:pos="2085"/>
                <w:tab w:val="left" w:pos="2935"/>
                <w:tab w:val="left" w:pos="3927"/>
                <w:tab w:val="left" w:pos="4920"/>
                <w:tab w:val="left" w:pos="6054"/>
              </w:tabs>
              <w:spacing w:before="120"/>
              <w:ind w:left="244"/>
              <w:jc w:val="both"/>
              <w:rPr>
                <w:ins w:id="413" w:author="IALA Meetings" w:date="2022-09-28T14:59:00Z"/>
                <w:sz w:val="20"/>
                <w:lang w:val="en-CA"/>
              </w:rPr>
            </w:pPr>
            <w:ins w:id="414" w:author="IALA Meetings" w:date="2022-09-28T14:59:00Z">
              <w:r>
                <w:rPr>
                  <w:noProof/>
                  <w:lang w:val="de-DE" w:eastAsia="de-DE"/>
                </w:rPr>
                <mc:AlternateContent>
                  <mc:Choice Requires="wps">
                    <w:drawing>
                      <wp:anchor distT="0" distB="0" distL="114300" distR="114300" simplePos="0" relativeHeight="251746304" behindDoc="0" locked="0" layoutInCell="1" allowOverlap="1" wp14:anchorId="5EEACF53" wp14:editId="71207CEA">
                        <wp:simplePos x="0" y="0"/>
                        <wp:positionH relativeFrom="column">
                          <wp:posOffset>645160</wp:posOffset>
                        </wp:positionH>
                        <wp:positionV relativeFrom="paragraph">
                          <wp:posOffset>168910</wp:posOffset>
                        </wp:positionV>
                        <wp:extent cx="274320" cy="274320"/>
                        <wp:effectExtent l="0" t="0" r="11430" b="11430"/>
                        <wp:wrapNone/>
                        <wp:docPr id="54"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80E3267" w14:textId="03722C17" w:rsidR="00751C1D" w:rsidRDefault="00751C1D" w:rsidP="00EE5FDF">
                                    <w:pPr>
                                      <w:rPr>
                                        <w:lang w:val="nl-NL"/>
                                      </w:rPr>
                                    </w:pPr>
                                  </w:p>
                                  <w:p w14:paraId="53B0A23C" w14:textId="77777777" w:rsidR="00751C1D" w:rsidRDefault="00751C1D" w:rsidP="00EE5FDF">
                                    <w:pPr>
                                      <w:rPr>
                                        <w:lang w:val="nl-NL"/>
                                      </w:rPr>
                                    </w:pPr>
                                  </w:p>
                                </w:txbxContent>
                              </wps:txbx>
                              <wps:bodyPr rot="0" vert="horz" wrap="square" lIns="91440" tIns="45720" rIns="91440" bIns="45720" anchor="t" anchorCtr="0" upright="1">
                                <a:noAutofit/>
                              </wps:bodyPr>
                            </wps:wsp>
                          </a:graphicData>
                        </a:graphic>
                      </wp:anchor>
                    </w:drawing>
                  </mc:Choice>
                  <mc:Fallback>
                    <w:pict>
                      <v:rect w14:anchorId="5EEACF53" id="_x0000_s1057" style="position:absolute;left:0;text-align:left;margin-left:50.8pt;margin-top:13.3pt;width:21.6pt;height:21.6pt;z-index:251746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">
                        <v:textbox>
                          <w:txbxContent>
                            <w:p w14:paraId="780E3267" w14:textId="03722C17" w:rsidR="00751C1D" w:rsidRDefault="00751C1D" w:rsidP="00EE5FDF">
                              <w:pPr>
                                <w:rPr>
                                  <w:lang w:val="nl-NL"/>
                                </w:rPr>
                              </w:pPr>
                            </w:p>
                            <w:p w14:paraId="53B0A23C" w14:textId="77777777" w:rsidR="00751C1D" w:rsidRDefault="00751C1D" w:rsidP="00EE5FDF">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745280" behindDoc="0" locked="0" layoutInCell="1" allowOverlap="1" wp14:anchorId="06650E14" wp14:editId="6DD9CC7C">
                        <wp:simplePos x="0" y="0"/>
                        <wp:positionH relativeFrom="column">
                          <wp:posOffset>1219200</wp:posOffset>
                        </wp:positionH>
                        <wp:positionV relativeFrom="paragraph">
                          <wp:posOffset>168910</wp:posOffset>
                        </wp:positionV>
                        <wp:extent cx="274320" cy="274320"/>
                        <wp:effectExtent l="0" t="0" r="11430" b="11430"/>
                        <wp:wrapNone/>
                        <wp:docPr id="55"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F2FDEE2" w14:textId="77777777" w:rsidR="00751C1D" w:rsidRDefault="00751C1D" w:rsidP="00EE5FDF">
                                    <w:pPr>
                                      <w:rPr>
                                        <w:lang w:val="nl-NL"/>
                                      </w:rPr>
                                    </w:pPr>
                                    <w:r>
                                      <w:rPr>
                                        <w:lang w:val="nl-NL"/>
                                      </w:rPr>
                                      <w:t>X</w:t>
                                    </w:r>
                                  </w:p>
                                  <w:p w14:paraId="5A864ECE" w14:textId="77777777" w:rsidR="00751C1D" w:rsidRDefault="00751C1D" w:rsidP="00EE5FDF">
                                    <w:pPr>
                                      <w:jc w:val="center"/>
                                    </w:pPr>
                                  </w:p>
                                </w:txbxContent>
                              </wps:txbx>
                              <wps:bodyPr rot="0" vert="horz" wrap="square" lIns="91440" tIns="45720" rIns="91440" bIns="45720" anchor="t" anchorCtr="0" upright="1">
                                <a:noAutofit/>
                              </wps:bodyPr>
                            </wps:wsp>
                          </a:graphicData>
                        </a:graphic>
                      </wp:anchor>
                    </w:drawing>
                  </mc:Choice>
                  <mc:Fallback>
                    <w:pict>
                      <v:rect w14:anchorId="06650E14" id="_x0000_s1058" style="position:absolute;left:0;text-align:left;margin-left:96pt;margin-top:13.3pt;width:21.6pt;height:21.6pt;z-index:251745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">
                        <v:textbox>
                          <w:txbxContent>
                            <w:p w14:paraId="2F2FDEE2" w14:textId="77777777" w:rsidR="00751C1D" w:rsidRDefault="00751C1D" w:rsidP="00EE5FDF">
                              <w:pPr>
                                <w:rPr>
                                  <w:lang w:val="nl-NL"/>
                                </w:rPr>
                              </w:pPr>
                              <w:r>
                                <w:rPr>
                                  <w:lang w:val="nl-NL"/>
                                </w:rPr>
                                <w:t>X</w:t>
                              </w:r>
                            </w:p>
                            <w:p w14:paraId="5A864ECE" w14:textId="77777777" w:rsidR="00751C1D" w:rsidRDefault="00751C1D" w:rsidP="00EE5FDF">
                              <w:pPr>
                                <w:jc w:val="center"/>
                              </w:pPr>
                            </w:p>
                          </w:txbxContent>
                        </v:textbox>
                      </v:rect>
                    </w:pict>
                  </mc:Fallback>
                </mc:AlternateContent>
              </w:r>
              <w:r>
                <w:rPr>
                  <w:noProof/>
                  <w:lang w:val="de-DE" w:eastAsia="de-DE"/>
                </w:rPr>
                <mc:AlternateContent>
                  <mc:Choice Requires="wps">
                    <w:drawing>
                      <wp:anchor distT="0" distB="0" distL="114300" distR="114300" simplePos="0" relativeHeight="251744256" behindDoc="0" locked="0" layoutInCell="1" allowOverlap="1" wp14:anchorId="5786AC3A" wp14:editId="648A1E96">
                        <wp:simplePos x="0" y="0"/>
                        <wp:positionH relativeFrom="column">
                          <wp:posOffset>1793240</wp:posOffset>
                        </wp:positionH>
                        <wp:positionV relativeFrom="paragraph">
                          <wp:posOffset>168910</wp:posOffset>
                        </wp:positionV>
                        <wp:extent cx="274320" cy="274320"/>
                        <wp:effectExtent l="0" t="0" r="11430" b="11430"/>
                        <wp:wrapNone/>
                        <wp:docPr id="56"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4EEAE2E" w14:textId="77777777" w:rsidR="00751C1D" w:rsidRDefault="00751C1D" w:rsidP="00EE5FDF">
                                    <w:pPr>
                                      <w:rPr>
                                        <w:lang w:val="nl-NL"/>
                                      </w:rPr>
                                    </w:pPr>
                                    <w:r>
                                      <w:rPr>
                                        <w:lang w:val="nl-NL"/>
                                      </w:rPr>
                                      <w:t>X</w:t>
                                    </w:r>
                                  </w:p>
                                  <w:p w14:paraId="339D106D" w14:textId="77777777" w:rsidR="00751C1D" w:rsidRDefault="00751C1D" w:rsidP="00EE5FDF">
                                    <w:pPr>
                                      <w:jc w:val="center"/>
                                    </w:pPr>
                                  </w:p>
                                </w:txbxContent>
                              </wps:txbx>
                              <wps:bodyPr rot="0" vert="horz" wrap="square" lIns="91440" tIns="45720" rIns="91440" bIns="45720" anchor="t" anchorCtr="0" upright="1">
                                <a:noAutofit/>
                              </wps:bodyPr>
                            </wps:wsp>
                          </a:graphicData>
                        </a:graphic>
                      </wp:anchor>
                    </w:drawing>
                  </mc:Choice>
                  <mc:Fallback>
                    <w:pict>
                      <v:rect w14:anchorId="5786AC3A" id="_x0000_s1059" style="position:absolute;left:0;text-align:left;margin-left:141.2pt;margin-top:13.3pt;width:21.6pt;height:21.6pt;z-index:251744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">
                        <v:textbox>
                          <w:txbxContent>
                            <w:p w14:paraId="64EEAE2E" w14:textId="77777777" w:rsidR="00751C1D" w:rsidRDefault="00751C1D" w:rsidP="00EE5FDF">
                              <w:pPr>
                                <w:rPr>
                                  <w:lang w:val="nl-NL"/>
                                </w:rPr>
                              </w:pPr>
                              <w:r>
                                <w:rPr>
                                  <w:lang w:val="nl-NL"/>
                                </w:rPr>
                                <w:t>X</w:t>
                              </w:r>
                            </w:p>
                            <w:p w14:paraId="339D106D" w14:textId="77777777" w:rsidR="00751C1D" w:rsidRDefault="00751C1D" w:rsidP="00EE5FDF">
                              <w:pPr>
                                <w:jc w:val="center"/>
                              </w:pPr>
                            </w:p>
                          </w:txbxContent>
                        </v:textbox>
                      </v:rect>
                    </w:pict>
                  </mc:Fallback>
                </mc:AlternateContent>
              </w:r>
              <w:r>
                <w:rPr>
                  <w:noProof/>
                  <w:lang w:val="de-DE" w:eastAsia="de-DE"/>
                </w:rPr>
                <mc:AlternateContent>
                  <mc:Choice Requires="wps">
                    <w:drawing>
                      <wp:anchor distT="0" distB="0" distL="114300" distR="114300" simplePos="0" relativeHeight="251743232" behindDoc="0" locked="0" layoutInCell="1" allowOverlap="1" wp14:anchorId="21C44174" wp14:editId="010FB445">
                        <wp:simplePos x="0" y="0"/>
                        <wp:positionH relativeFrom="column">
                          <wp:posOffset>2399665</wp:posOffset>
                        </wp:positionH>
                        <wp:positionV relativeFrom="paragraph">
                          <wp:posOffset>168910</wp:posOffset>
                        </wp:positionV>
                        <wp:extent cx="274320" cy="274320"/>
                        <wp:effectExtent l="0" t="0" r="11430" b="11430"/>
                        <wp:wrapNone/>
                        <wp:docPr id="57"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12187E9" w14:textId="77777777" w:rsidR="00751C1D" w:rsidRDefault="00751C1D" w:rsidP="00EE5FDF">
                                    <w:pPr>
                                      <w:rPr>
                                        <w:lang w:val="nl-NL"/>
                                      </w:rPr>
                                    </w:pPr>
                                    <w:proofErr w:type="gramStart"/>
                                    <w:r>
                                      <w:rPr>
                                        <w:lang w:val="nl-NL"/>
                                      </w:rPr>
                                      <w:t>x</w:t>
                                    </w:r>
                                    <w:proofErr w:type="gramEnd"/>
                                  </w:p>
                                  <w:p w14:paraId="6E67B5C8" w14:textId="77777777" w:rsidR="00751C1D" w:rsidRDefault="00751C1D" w:rsidP="00EE5FDF">
                                    <w:pPr>
                                      <w:jc w:val="center"/>
                                    </w:pPr>
                                  </w:p>
                                </w:txbxContent>
                              </wps:txbx>
                              <wps:bodyPr rot="0" vert="horz" wrap="square" lIns="91440" tIns="45720" rIns="91440" bIns="45720" anchor="t" anchorCtr="0" upright="1">
                                <a:noAutofit/>
                              </wps:bodyPr>
                            </wps:wsp>
                          </a:graphicData>
                        </a:graphic>
                      </wp:anchor>
                    </w:drawing>
                  </mc:Choice>
                  <mc:Fallback>
                    <w:pict>
                      <v:rect w14:anchorId="21C44174" id="_x0000_s1060" style="position:absolute;left:0;text-align:left;margin-left:188.95pt;margin-top:13.3pt;width:21.6pt;height:21.6pt;z-index:251743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">
                        <v:textbox>
                          <w:txbxContent>
                            <w:p w14:paraId="312187E9" w14:textId="77777777" w:rsidR="00751C1D" w:rsidRDefault="00751C1D" w:rsidP="00EE5FDF">
                              <w:pPr>
                                <w:rPr>
                                  <w:lang w:val="nl-NL"/>
                                </w:rPr>
                              </w:pPr>
                              <w:r>
                                <w:rPr>
                                  <w:lang w:val="nl-NL"/>
                                </w:rPr>
                                <w:t>x</w:t>
                              </w:r>
                            </w:p>
                            <w:p w14:paraId="6E67B5C8" w14:textId="77777777" w:rsidR="00751C1D" w:rsidRDefault="00751C1D" w:rsidP="00EE5FDF">
                              <w:pPr>
                                <w:jc w:val="center"/>
                              </w:pPr>
                            </w:p>
                          </w:txbxContent>
                        </v:textbox>
                      </v:rect>
                    </w:pict>
                  </mc:Fallback>
                </mc:AlternateContent>
              </w:r>
              <w:r>
                <w:rPr>
                  <w:noProof/>
                  <w:lang w:val="de-DE" w:eastAsia="de-DE"/>
                </w:rPr>
                <mc:AlternateContent>
                  <mc:Choice Requires="wps">
                    <w:drawing>
                      <wp:anchor distT="0" distB="0" distL="114300" distR="114300" simplePos="0" relativeHeight="251742208" behindDoc="0" locked="0" layoutInCell="1" allowOverlap="1" wp14:anchorId="52836639" wp14:editId="15F58A87">
                        <wp:simplePos x="0" y="0"/>
                        <wp:positionH relativeFrom="column">
                          <wp:posOffset>3072130</wp:posOffset>
                        </wp:positionH>
                        <wp:positionV relativeFrom="paragraph">
                          <wp:posOffset>168910</wp:posOffset>
                        </wp:positionV>
                        <wp:extent cx="274320" cy="274320"/>
                        <wp:effectExtent l="0" t="0" r="11430" b="11430"/>
                        <wp:wrapNone/>
                        <wp:docPr id="58"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2B120D0" w14:textId="77777777" w:rsidR="00751C1D" w:rsidRDefault="00751C1D" w:rsidP="00EE5FDF">
                                    <w:pPr>
                                      <w:jc w:val="center"/>
                                    </w:pPr>
                                    <w:r>
                                      <w:t>X</w:t>
                                    </w:r>
                                  </w:p>
                                </w:txbxContent>
                              </wps:txbx>
                              <wps:bodyPr rot="0" vert="horz" wrap="square" lIns="91440" tIns="45720" rIns="91440" bIns="45720" anchor="t" anchorCtr="0" upright="1">
                                <a:noAutofit/>
                              </wps:bodyPr>
                            </wps:wsp>
                          </a:graphicData>
                        </a:graphic>
                      </wp:anchor>
                    </w:drawing>
                  </mc:Choice>
                  <mc:Fallback>
                    <w:pict>
                      <v:rect w14:anchorId="52836639" id="_x0000_s1061" style="position:absolute;left:0;text-align:left;margin-left:241.9pt;margin-top:13.3pt;width:21.6pt;height:21.6pt;z-index:251742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">
                        <v:textbox>
                          <w:txbxContent>
                            <w:p w14:paraId="22B120D0" w14:textId="77777777" w:rsidR="00751C1D" w:rsidRDefault="00751C1D" w:rsidP="00EE5FDF">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741184" behindDoc="0" locked="0" layoutInCell="1" allowOverlap="1" wp14:anchorId="07D0189D" wp14:editId="554D0205">
                        <wp:simplePos x="0" y="0"/>
                        <wp:positionH relativeFrom="column">
                          <wp:posOffset>3834765</wp:posOffset>
                        </wp:positionH>
                        <wp:positionV relativeFrom="paragraph">
                          <wp:posOffset>168910</wp:posOffset>
                        </wp:positionV>
                        <wp:extent cx="274320" cy="274320"/>
                        <wp:effectExtent l="0" t="0" r="11430" b="11430"/>
                        <wp:wrapNone/>
                        <wp:docPr id="59"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1D57141" w14:textId="3F414206" w:rsidR="00751C1D" w:rsidRDefault="00054763" w:rsidP="00EE5FDF">
                                    <w:pPr>
                                      <w:jc w:val="center"/>
                                    </w:pPr>
                                    <w:r>
                                      <w:t>X</w:t>
                                    </w:r>
                                    <w:r w:rsidR="00751C1D">
                                      <w:t>-</w:t>
                                    </w:r>
                                  </w:p>
                                </w:txbxContent>
                              </wps:txbx>
                              <wps:bodyPr rot="0" vert="horz" wrap="square" lIns="91440" tIns="45720" rIns="91440" bIns="45720" anchor="t" anchorCtr="0" upright="1">
                                <a:noAutofit/>
                              </wps:bodyPr>
                            </wps:wsp>
                          </a:graphicData>
                        </a:graphic>
                      </wp:anchor>
                    </w:drawing>
                  </mc:Choice>
                  <mc:Fallback>
                    <w:pict>
                      <v:rect w14:anchorId="07D0189D" id="_x0000_s1062" style="position:absolute;left:0;text-align:left;margin-left:301.95pt;margin-top:13.3pt;width:21.6pt;height:21.6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">
                        <v:textbox>
                          <w:txbxContent>
                            <w:p w14:paraId="61D57141" w14:textId="3F414206" w:rsidR="00751C1D" w:rsidRDefault="00054763" w:rsidP="00EE5FDF">
                              <w:pPr>
                                <w:jc w:val="center"/>
                              </w:pPr>
                              <w:r>
                                <w:t>X</w:t>
                              </w:r>
                              <w:r w:rsidR="00751C1D">
                                <w:t>-</w:t>
                              </w:r>
                            </w:p>
                          </w:txbxContent>
                        </v:textbox>
                      </v:rect>
                    </w:pict>
                  </mc:Fallback>
                </mc:AlternateContent>
              </w:r>
              <w:r>
                <w:rPr>
                  <w:noProof/>
                  <w:lang w:val="de-DE" w:eastAsia="de-DE"/>
                </w:rPr>
                <mc:AlternateContent>
                  <mc:Choice Requires="wps">
                    <w:drawing>
                      <wp:anchor distT="0" distB="0" distL="114300" distR="114300" simplePos="0" relativeHeight="251747328" behindDoc="0" locked="0" layoutInCell="1" allowOverlap="1" wp14:anchorId="0653627F" wp14:editId="47F64C19">
                        <wp:simplePos x="0" y="0"/>
                        <wp:positionH relativeFrom="column">
                          <wp:posOffset>31750</wp:posOffset>
                        </wp:positionH>
                        <wp:positionV relativeFrom="paragraph">
                          <wp:posOffset>168910</wp:posOffset>
                        </wp:positionV>
                        <wp:extent cx="274320" cy="274320"/>
                        <wp:effectExtent l="0" t="0" r="11430" b="11430"/>
                        <wp:wrapNone/>
                        <wp:docPr id="60"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5CA7C23" w14:textId="77777777" w:rsidR="00751C1D" w:rsidRDefault="00751C1D" w:rsidP="00EE5FDF">
                                    <w:pPr>
                                      <w:rPr>
                                        <w:lang w:val="nl-NL"/>
                                      </w:rPr>
                                    </w:pPr>
                                  </w:p>
                                </w:txbxContent>
                              </wps:txbx>
                              <wps:bodyPr rot="0" vert="horz" wrap="square" lIns="91440" tIns="45720" rIns="91440" bIns="45720" anchor="t" anchorCtr="0" upright="1">
                                <a:noAutofit/>
                              </wps:bodyPr>
                            </wps:wsp>
                          </a:graphicData>
                        </a:graphic>
                      </wp:anchor>
                    </w:drawing>
                  </mc:Choice>
                  <mc:Fallback>
                    <w:pict>
                      <v:rect w14:anchorId="0653627F" id="_x0000_s1063" style="position:absolute;left:0;text-align:left;margin-left:2.5pt;margin-top:13.3pt;width:21.6pt;height:21.6pt;z-index:251747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">
                        <v:textbox>
                          <w:txbxContent>
                            <w:p w14:paraId="05CA7C23" w14:textId="77777777" w:rsidR="00751C1D" w:rsidRDefault="00751C1D" w:rsidP="00EE5FDF">
                              <w:pPr>
                                <w:rPr>
                                  <w:lang w:val="nl-NL"/>
                                </w:rPr>
                              </w:pPr>
                            </w:p>
                          </w:txbxContent>
                        </v:textbox>
                      </v:rect>
                    </w:pict>
                  </mc:Fallback>
                </mc:AlternateContent>
              </w:r>
              <w:r>
                <w:rPr>
                  <w:sz w:val="20"/>
                  <w:lang w:val="en-CA"/>
                </w:rPr>
                <w:t>29</w:t>
              </w:r>
              <w:r>
                <w:rPr>
                  <w:sz w:val="20"/>
                  <w:lang w:val="en-CA"/>
                </w:rPr>
                <w:tab/>
                <w:t>30</w:t>
              </w:r>
              <w:r>
                <w:rPr>
                  <w:sz w:val="20"/>
                  <w:lang w:val="en-CA"/>
                </w:rPr>
                <w:tab/>
                <w:t>31</w:t>
              </w:r>
              <w:r>
                <w:rPr>
                  <w:sz w:val="20"/>
                  <w:lang w:val="en-CA"/>
                </w:rPr>
                <w:tab/>
                <w:t>32</w:t>
              </w:r>
              <w:r>
                <w:rPr>
                  <w:sz w:val="20"/>
                  <w:lang w:val="en-CA"/>
                </w:rPr>
                <w:tab/>
                <w:t>33</w:t>
              </w:r>
              <w:r>
                <w:rPr>
                  <w:sz w:val="20"/>
                  <w:lang w:val="en-CA"/>
                </w:rPr>
                <w:tab/>
                <w:t>34</w:t>
              </w:r>
              <w:r>
                <w:rPr>
                  <w:sz w:val="20"/>
                  <w:lang w:val="en-CA"/>
                </w:rPr>
                <w:tab/>
                <w:t xml:space="preserve"> 35</w:t>
              </w:r>
            </w:ins>
          </w:p>
          <w:p w14:paraId="1EE7C9DB" w14:textId="77777777" w:rsidR="00EE5FDF"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415" w:author="IALA Meetings" w:date="2022-09-28T14:59:00Z"/>
                <w:bCs/>
                <w:iCs/>
                <w:snapToGrid w:val="0"/>
                <w:sz w:val="20"/>
                <w:szCs w:val="20"/>
                <w:lang w:val="en-CA"/>
              </w:rPr>
            </w:pPr>
          </w:p>
          <w:p w14:paraId="3D37A156" w14:textId="77777777" w:rsidR="00EE5FDF"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416" w:author="IALA Meetings" w:date="2022-09-28T14:59:00Z"/>
                <w:bCs/>
                <w:iCs/>
                <w:snapToGrid w:val="0"/>
                <w:sz w:val="20"/>
                <w:szCs w:val="20"/>
                <w:lang w:val="en-CA"/>
              </w:rPr>
            </w:pPr>
          </w:p>
        </w:tc>
      </w:tr>
      <w:tr w:rsidR="00EE5FDF" w14:paraId="627EA33D" w14:textId="77777777" w:rsidTr="00751C1D">
        <w:trPr>
          <w:cantSplit/>
          <w:trHeight w:val="342"/>
          <w:ins w:id="417" w:author="IALA Meetings" w:date="2022-09-28T14:59:00Z"/>
        </w:trPr>
        <w:tc>
          <w:tcPr>
            <w:tcW w:w="2518" w:type="dxa"/>
            <w:shd w:val="clear" w:color="auto" w:fill="DDD9C3" w:themeFill="background2" w:themeFillShade="E6"/>
          </w:tcPr>
          <w:p w14:paraId="089A36F1" w14:textId="77777777" w:rsidR="00EE5FDF" w:rsidRDefault="00EE5FDF"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418" w:author="IALA Meetings" w:date="2022-09-28T14:59:00Z"/>
                <w:b/>
                <w:bCs/>
                <w:iCs/>
                <w:snapToGrid w:val="0"/>
                <w:sz w:val="20"/>
                <w:szCs w:val="20"/>
              </w:rPr>
            </w:pPr>
            <w:ins w:id="419" w:author="IALA Meetings" w:date="2022-09-28T14:59:00Z">
              <w:r>
                <w:rPr>
                  <w:b/>
                  <w:bCs/>
                  <w:iCs/>
                  <w:snapToGrid w:val="0"/>
                  <w:sz w:val="20"/>
                  <w:szCs w:val="20"/>
                </w:rPr>
                <w:t>Committee notes</w:t>
              </w:r>
            </w:ins>
          </w:p>
        </w:tc>
        <w:tc>
          <w:tcPr>
            <w:tcW w:w="2268" w:type="dxa"/>
            <w:shd w:val="clear" w:color="auto" w:fill="DDD9C3" w:themeFill="background2" w:themeFillShade="E6"/>
          </w:tcPr>
          <w:p w14:paraId="1F3A64D7" w14:textId="77777777" w:rsidR="00EE5FDF"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420" w:author="IALA Meetings" w:date="2022-09-28T14:59:00Z"/>
                <w:b/>
                <w:bCs/>
                <w:iCs/>
                <w:snapToGrid w:val="0"/>
                <w:sz w:val="20"/>
                <w:szCs w:val="20"/>
              </w:rPr>
            </w:pPr>
            <w:ins w:id="421" w:author="IALA Meetings" w:date="2022-09-28T14:59:00Z">
              <w:r>
                <w:rPr>
                  <w:b/>
                  <w:bCs/>
                  <w:iCs/>
                  <w:snapToGrid w:val="0"/>
                  <w:sz w:val="20"/>
                  <w:szCs w:val="20"/>
                </w:rPr>
                <w:t>Origins</w:t>
              </w:r>
            </w:ins>
          </w:p>
        </w:tc>
        <w:tc>
          <w:tcPr>
            <w:tcW w:w="4820" w:type="dxa"/>
            <w:gridSpan w:val="2"/>
            <w:shd w:val="clear" w:color="auto" w:fill="DDD9C3" w:themeFill="background2" w:themeFillShade="E6"/>
          </w:tcPr>
          <w:p w14:paraId="1E3B42CE" w14:textId="77777777" w:rsidR="00EE5FDF"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422" w:author="IALA Meetings" w:date="2022-09-28T14:59:00Z"/>
                <w:bCs/>
                <w:iCs/>
                <w:snapToGrid w:val="0"/>
                <w:sz w:val="20"/>
                <w:szCs w:val="20"/>
              </w:rPr>
            </w:pPr>
            <w:ins w:id="423" w:author="IALA Meetings" w:date="2022-09-28T14:59:00Z">
              <w:r>
                <w:rPr>
                  <w:bCs/>
                  <w:iCs/>
                  <w:snapToGrid w:val="0"/>
                  <w:sz w:val="20"/>
                  <w:szCs w:val="20"/>
                </w:rPr>
                <w:t>Requested by ENAV Committee at [ENAV29]</w:t>
              </w:r>
            </w:ins>
          </w:p>
        </w:tc>
      </w:tr>
      <w:tr w:rsidR="00EE5FDF" w14:paraId="342A9484" w14:textId="77777777" w:rsidTr="00751C1D">
        <w:trPr>
          <w:cantSplit/>
          <w:trHeight w:val="342"/>
          <w:ins w:id="424" w:author="IALA Meetings" w:date="2022-09-28T14:59:00Z"/>
        </w:trPr>
        <w:tc>
          <w:tcPr>
            <w:tcW w:w="2518" w:type="dxa"/>
            <w:vMerge w:val="restart"/>
            <w:shd w:val="clear" w:color="auto" w:fill="auto"/>
          </w:tcPr>
          <w:p w14:paraId="2F494329" w14:textId="77777777" w:rsidR="00EE5FDF" w:rsidRDefault="00EE5FDF"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ins w:id="425" w:author="IALA Meetings" w:date="2022-09-28T14:59:00Z"/>
                <w:b/>
                <w:bCs/>
                <w:iCs/>
                <w:snapToGrid w:val="0"/>
                <w:sz w:val="20"/>
                <w:szCs w:val="20"/>
              </w:rPr>
            </w:pPr>
          </w:p>
        </w:tc>
        <w:tc>
          <w:tcPr>
            <w:tcW w:w="2268" w:type="dxa"/>
            <w:shd w:val="clear" w:color="auto" w:fill="DDD9C3" w:themeFill="background2" w:themeFillShade="E6"/>
          </w:tcPr>
          <w:p w14:paraId="28A25A3B" w14:textId="77777777" w:rsidR="00EE5FDF"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426" w:author="IALA Meetings" w:date="2022-09-28T14:59:00Z"/>
                <w:b/>
                <w:bCs/>
                <w:iCs/>
                <w:snapToGrid w:val="0"/>
                <w:sz w:val="20"/>
                <w:szCs w:val="20"/>
              </w:rPr>
            </w:pPr>
            <w:ins w:id="427" w:author="IALA Meetings" w:date="2022-09-28T14:59:00Z">
              <w:r>
                <w:rPr>
                  <w:b/>
                  <w:bCs/>
                  <w:iCs/>
                  <w:snapToGrid w:val="0"/>
                  <w:sz w:val="20"/>
                  <w:szCs w:val="20"/>
                </w:rPr>
                <w:t>Agreed by session</w:t>
              </w:r>
            </w:ins>
          </w:p>
        </w:tc>
        <w:tc>
          <w:tcPr>
            <w:tcW w:w="2268" w:type="dxa"/>
            <w:shd w:val="clear" w:color="auto" w:fill="DDD9C3" w:themeFill="background2" w:themeFillShade="E6"/>
          </w:tcPr>
          <w:p w14:paraId="776C5735" w14:textId="77777777" w:rsidR="00EE5FDF"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428" w:author="IALA Meetings" w:date="2022-09-28T14:59:00Z"/>
                <w:b/>
                <w:bCs/>
                <w:iCs/>
                <w:snapToGrid w:val="0"/>
                <w:sz w:val="20"/>
                <w:szCs w:val="20"/>
              </w:rPr>
            </w:pPr>
            <w:ins w:id="429" w:author="IALA Meetings" w:date="2022-09-28T14:59:00Z">
              <w:r>
                <w:rPr>
                  <w:b/>
                  <w:bCs/>
                  <w:iCs/>
                  <w:snapToGrid w:val="0"/>
                  <w:sz w:val="20"/>
                  <w:szCs w:val="20"/>
                </w:rPr>
                <w:t>TD#</w:t>
              </w:r>
            </w:ins>
          </w:p>
        </w:tc>
        <w:tc>
          <w:tcPr>
            <w:tcW w:w="2552" w:type="dxa"/>
            <w:shd w:val="clear" w:color="auto" w:fill="DDD9C3" w:themeFill="background2" w:themeFillShade="E6"/>
          </w:tcPr>
          <w:p w14:paraId="125A7AED" w14:textId="77777777" w:rsidR="00EE5FDF"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430" w:author="IALA Meetings" w:date="2022-09-28T14:59:00Z"/>
                <w:b/>
                <w:bCs/>
                <w:iCs/>
                <w:snapToGrid w:val="0"/>
                <w:sz w:val="20"/>
                <w:szCs w:val="20"/>
              </w:rPr>
            </w:pPr>
            <w:ins w:id="431" w:author="IALA Meetings" w:date="2022-09-28T14:59:00Z">
              <w:r>
                <w:rPr>
                  <w:b/>
                  <w:bCs/>
                  <w:iCs/>
                  <w:snapToGrid w:val="0"/>
                  <w:sz w:val="20"/>
                  <w:szCs w:val="20"/>
                </w:rPr>
                <w:t>Comments</w:t>
              </w:r>
            </w:ins>
          </w:p>
        </w:tc>
      </w:tr>
      <w:tr w:rsidR="00EE5FDF" w14:paraId="05016E70" w14:textId="77777777" w:rsidTr="00751C1D">
        <w:trPr>
          <w:cantSplit/>
          <w:trHeight w:val="489"/>
          <w:ins w:id="432" w:author="IALA Meetings" w:date="2022-09-28T14:59:00Z"/>
        </w:trPr>
        <w:tc>
          <w:tcPr>
            <w:tcW w:w="2518" w:type="dxa"/>
            <w:vMerge/>
            <w:shd w:val="clear" w:color="auto" w:fill="auto"/>
          </w:tcPr>
          <w:p w14:paraId="60904B31" w14:textId="77777777" w:rsidR="00EE5FDF" w:rsidRDefault="00EE5FDF"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ins w:id="433" w:author="IALA Meetings" w:date="2022-09-28T14:59:00Z"/>
                <w:bCs/>
                <w:iCs/>
                <w:snapToGrid w:val="0"/>
                <w:sz w:val="20"/>
                <w:szCs w:val="20"/>
              </w:rPr>
            </w:pPr>
          </w:p>
        </w:tc>
        <w:tc>
          <w:tcPr>
            <w:tcW w:w="2268" w:type="dxa"/>
            <w:shd w:val="clear" w:color="auto" w:fill="DDD9C3" w:themeFill="background2" w:themeFillShade="E6"/>
          </w:tcPr>
          <w:p w14:paraId="1AA17C55" w14:textId="77777777" w:rsidR="00EE5FDF"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434" w:author="IALA Meetings" w:date="2022-09-28T14:59:00Z"/>
                <w:bCs/>
                <w:iCs/>
                <w:snapToGrid w:val="0"/>
                <w:sz w:val="20"/>
                <w:szCs w:val="20"/>
              </w:rPr>
            </w:pPr>
            <w:ins w:id="435" w:author="IALA Meetings" w:date="2022-09-28T14:59: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268" w:type="dxa"/>
            <w:shd w:val="clear" w:color="auto" w:fill="DDD9C3" w:themeFill="background2" w:themeFillShade="E6"/>
          </w:tcPr>
          <w:p w14:paraId="402B8113" w14:textId="77777777" w:rsidR="00EE5FDF"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436" w:author="IALA Meetings" w:date="2022-09-28T14:59:00Z"/>
                <w:bCs/>
                <w:iCs/>
                <w:snapToGrid w:val="0"/>
                <w:sz w:val="20"/>
                <w:szCs w:val="20"/>
              </w:rPr>
            </w:pPr>
            <w:ins w:id="437" w:author="IALA Meetings" w:date="2022-09-28T14:59: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552" w:type="dxa"/>
            <w:shd w:val="clear" w:color="auto" w:fill="DDD9C3" w:themeFill="background2" w:themeFillShade="E6"/>
          </w:tcPr>
          <w:p w14:paraId="60039895" w14:textId="77777777" w:rsidR="00EE5FDF"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438" w:author="IALA Meetings" w:date="2022-09-28T14:59:00Z"/>
                <w:bCs/>
                <w:iCs/>
                <w:snapToGrid w:val="0"/>
                <w:sz w:val="20"/>
                <w:szCs w:val="20"/>
              </w:rPr>
            </w:pPr>
            <w:ins w:id="439" w:author="IALA Meetings" w:date="2022-09-28T14:59: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r>
      <w:tr w:rsidR="00EE5FDF" w14:paraId="423D0407" w14:textId="77777777" w:rsidTr="00751C1D">
        <w:trPr>
          <w:cantSplit/>
          <w:trHeight w:val="489"/>
          <w:ins w:id="440" w:author="IALA Meetings" w:date="2022-09-28T14:59:00Z"/>
        </w:trPr>
        <w:tc>
          <w:tcPr>
            <w:tcW w:w="2518" w:type="dxa"/>
            <w:shd w:val="clear" w:color="auto" w:fill="auto"/>
          </w:tcPr>
          <w:p w14:paraId="22F67E27" w14:textId="77777777" w:rsidR="00EE5FDF" w:rsidRDefault="00EE5FDF"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441" w:author="IALA Meetings" w:date="2022-09-28T14:59:00Z"/>
                <w:bCs/>
                <w:iCs/>
                <w:snapToGrid w:val="0"/>
                <w:sz w:val="20"/>
                <w:szCs w:val="20"/>
              </w:rPr>
            </w:pPr>
          </w:p>
        </w:tc>
        <w:tc>
          <w:tcPr>
            <w:tcW w:w="2268" w:type="dxa"/>
            <w:shd w:val="clear" w:color="auto" w:fill="DDD9C3" w:themeFill="background2" w:themeFillShade="E6"/>
          </w:tcPr>
          <w:p w14:paraId="6552723C" w14:textId="77777777" w:rsidR="00EE5FDF"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442" w:author="IALA Meetings" w:date="2022-09-28T14:59:00Z"/>
                <w:b/>
                <w:bCs/>
                <w:iCs/>
                <w:snapToGrid w:val="0"/>
                <w:sz w:val="20"/>
                <w:szCs w:val="20"/>
              </w:rPr>
            </w:pPr>
            <w:ins w:id="443" w:author="IALA Meetings" w:date="2022-09-28T14:59:00Z">
              <w:r>
                <w:rPr>
                  <w:b/>
                  <w:bCs/>
                  <w:iCs/>
                  <w:snapToGrid w:val="0"/>
                  <w:sz w:val="20"/>
                  <w:szCs w:val="20"/>
                </w:rPr>
                <w:t>Approved by Council</w:t>
              </w:r>
            </w:ins>
          </w:p>
        </w:tc>
        <w:tc>
          <w:tcPr>
            <w:tcW w:w="2268" w:type="dxa"/>
            <w:shd w:val="clear" w:color="auto" w:fill="DDD9C3" w:themeFill="background2" w:themeFillShade="E6"/>
          </w:tcPr>
          <w:p w14:paraId="26F5605C" w14:textId="77777777" w:rsidR="00EE5FDF"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444" w:author="IALA Meetings" w:date="2022-09-28T14:59:00Z"/>
                <w:bCs/>
                <w:iCs/>
                <w:snapToGrid w:val="0"/>
                <w:sz w:val="20"/>
                <w:szCs w:val="20"/>
              </w:rPr>
            </w:pPr>
            <w:ins w:id="445" w:author="IALA Meetings" w:date="2022-09-28T14:59: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ins>
          </w:p>
        </w:tc>
        <w:tc>
          <w:tcPr>
            <w:tcW w:w="2552" w:type="dxa"/>
            <w:shd w:val="clear" w:color="auto" w:fill="DDD9C3" w:themeFill="background2" w:themeFillShade="E6"/>
          </w:tcPr>
          <w:p w14:paraId="2E7E66DD" w14:textId="77777777" w:rsidR="00EE5FDF"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446" w:author="IALA Meetings" w:date="2022-09-28T14:59:00Z"/>
                <w:bCs/>
                <w:iCs/>
                <w:snapToGrid w:val="0"/>
                <w:sz w:val="20"/>
                <w:szCs w:val="20"/>
              </w:rPr>
            </w:pPr>
            <w:ins w:id="447" w:author="IALA Meetings" w:date="2022-09-28T14:59: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ins>
          </w:p>
        </w:tc>
      </w:tr>
      <w:tr w:rsidR="00EE5FDF" w14:paraId="5C05A07D" w14:textId="77777777" w:rsidTr="00751C1D">
        <w:trPr>
          <w:cantSplit/>
          <w:trHeight w:val="489"/>
          <w:ins w:id="448" w:author="IALA Meetings" w:date="2022-09-28T14:59:00Z"/>
        </w:trPr>
        <w:tc>
          <w:tcPr>
            <w:tcW w:w="2518" w:type="dxa"/>
            <w:shd w:val="clear" w:color="auto" w:fill="auto"/>
          </w:tcPr>
          <w:p w14:paraId="39D04EEB" w14:textId="77777777" w:rsidR="00EE5FDF" w:rsidRDefault="00EE5FDF"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449" w:author="IALA Meetings" w:date="2022-09-28T14:59:00Z"/>
                <w:bCs/>
                <w:iCs/>
                <w:snapToGrid w:val="0"/>
                <w:sz w:val="20"/>
                <w:szCs w:val="20"/>
              </w:rPr>
            </w:pPr>
          </w:p>
        </w:tc>
        <w:tc>
          <w:tcPr>
            <w:tcW w:w="2268" w:type="dxa"/>
            <w:shd w:val="clear" w:color="auto" w:fill="DDD9C3" w:themeFill="background2" w:themeFillShade="E6"/>
          </w:tcPr>
          <w:p w14:paraId="07706710" w14:textId="77777777" w:rsidR="00EE5FDF"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450" w:author="IALA Meetings" w:date="2022-09-28T14:59:00Z"/>
                <w:b/>
                <w:bCs/>
                <w:iCs/>
                <w:snapToGrid w:val="0"/>
                <w:sz w:val="20"/>
                <w:szCs w:val="20"/>
              </w:rPr>
            </w:pPr>
            <w:ins w:id="451" w:author="IALA Meetings" w:date="2022-09-28T14:59:00Z">
              <w:r>
                <w:rPr>
                  <w:b/>
                  <w:bCs/>
                  <w:iCs/>
                  <w:snapToGrid w:val="0"/>
                  <w:sz w:val="20"/>
                  <w:szCs w:val="20"/>
                </w:rPr>
                <w:t>Revision Notes:</w:t>
              </w:r>
            </w:ins>
          </w:p>
        </w:tc>
        <w:tc>
          <w:tcPr>
            <w:tcW w:w="4820" w:type="dxa"/>
            <w:gridSpan w:val="2"/>
            <w:shd w:val="clear" w:color="auto" w:fill="DDD9C3" w:themeFill="background2" w:themeFillShade="E6"/>
          </w:tcPr>
          <w:p w14:paraId="7E2E948B" w14:textId="77777777" w:rsidR="00EE5FDF" w:rsidRDefault="00EE5FDF"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452" w:author="IALA Meetings" w:date="2022-09-28T14:59:00Z"/>
                <w:bCs/>
                <w:iCs/>
                <w:snapToGrid w:val="0"/>
                <w:sz w:val="20"/>
                <w:szCs w:val="20"/>
              </w:rPr>
            </w:pPr>
          </w:p>
        </w:tc>
      </w:tr>
      <w:bookmarkEnd w:id="332"/>
    </w:tbl>
    <w:p w14:paraId="01179011" w14:textId="63F9A146" w:rsidR="00777B97" w:rsidRDefault="00777B97" w:rsidP="007F74C1">
      <w:pPr>
        <w:rPr>
          <w:ins w:id="453" w:author="IALA Meetings" w:date="2022-09-28T14:59:00Z"/>
        </w:rPr>
      </w:pPr>
    </w:p>
    <w:p w14:paraId="7AACE679" w14:textId="39004BE6" w:rsidR="00EE5FDF" w:rsidRDefault="00EE5FDF" w:rsidP="007F74C1">
      <w:pPr>
        <w:rPr>
          <w:ins w:id="454" w:author="IALA Meetings" w:date="2022-09-28T14:59:00Z"/>
        </w:rPr>
      </w:pPr>
    </w:p>
    <w:p w14:paraId="5B6C8E12" w14:textId="4056F0D4" w:rsidR="00EE5FDF" w:rsidRDefault="00EE5FDF" w:rsidP="007F74C1">
      <w:pPr>
        <w:rPr>
          <w:ins w:id="455" w:author="IALA Meetings" w:date="2022-09-28T14:59:00Z"/>
        </w:rPr>
      </w:pPr>
    </w:p>
    <w:p w14:paraId="6261D66C" w14:textId="4B389040" w:rsidR="00EE5FDF" w:rsidRDefault="00EE5FDF" w:rsidP="007F74C1">
      <w:pPr>
        <w:rPr>
          <w:ins w:id="456" w:author="IALA Meetings" w:date="2022-09-28T14:59:00Z"/>
        </w:rPr>
      </w:pPr>
    </w:p>
    <w:p w14:paraId="5402C403" w14:textId="21993F50" w:rsidR="00EE5FDF" w:rsidRDefault="00EE5FDF" w:rsidP="007F74C1">
      <w:pPr>
        <w:rPr>
          <w:ins w:id="457" w:author="IALA Meetings" w:date="2022-09-28T15:03:00Z"/>
        </w:rPr>
      </w:pP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38611C" w14:paraId="11F63179" w14:textId="77777777" w:rsidTr="00751C1D">
        <w:trPr>
          <w:cantSplit/>
          <w:trHeight w:val="416"/>
          <w:tblHeader/>
          <w:ins w:id="458" w:author="IALA Meetings" w:date="2022-09-28T15:03:00Z"/>
        </w:trPr>
        <w:tc>
          <w:tcPr>
            <w:tcW w:w="9606" w:type="dxa"/>
            <w:gridSpan w:val="4"/>
            <w:shd w:val="clear" w:color="auto" w:fill="DDD9C3"/>
            <w:vAlign w:val="center"/>
          </w:tcPr>
          <w:p w14:paraId="3B56F4B2" w14:textId="77777777" w:rsidR="0038611C"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ins w:id="459" w:author="IALA Meetings" w:date="2022-09-28T15:03:00Z"/>
                <w:b/>
                <w:bCs/>
                <w:iCs/>
                <w:snapToGrid w:val="0"/>
              </w:rPr>
            </w:pPr>
            <w:bookmarkStart w:id="460" w:name="_Hlk115271710"/>
            <w:ins w:id="461" w:author="IALA Meetings" w:date="2022-09-28T15:03:00Z">
              <w:r>
                <w:rPr>
                  <w:b/>
                  <w:bCs/>
                  <w:iCs/>
                  <w:snapToGrid w:val="0"/>
                </w:rPr>
                <w:t xml:space="preserve">ENAV Committee </w:t>
              </w:r>
              <w:r w:rsidRPr="00696A73">
                <w:rPr>
                  <w:b/>
                  <w:bCs/>
                  <w:iCs/>
                  <w:snapToGrid w:val="0"/>
                </w:rPr>
                <w:t>Work Programme</w:t>
              </w:r>
              <w:r>
                <w:rPr>
                  <w:b/>
                  <w:bCs/>
                  <w:iCs/>
                  <w:snapToGrid w:val="0"/>
                </w:rPr>
                <w:t xml:space="preserve"> 2023-2027</w:t>
              </w:r>
            </w:ins>
          </w:p>
        </w:tc>
      </w:tr>
      <w:tr w:rsidR="0038611C" w14:paraId="483CFAFA" w14:textId="77777777" w:rsidTr="00751C1D">
        <w:trPr>
          <w:cantSplit/>
          <w:trHeight w:val="428"/>
          <w:ins w:id="462" w:author="IALA Meetings" w:date="2022-09-28T15:03:00Z"/>
        </w:trPr>
        <w:tc>
          <w:tcPr>
            <w:tcW w:w="2518" w:type="dxa"/>
            <w:shd w:val="clear" w:color="auto" w:fill="auto"/>
          </w:tcPr>
          <w:p w14:paraId="2CD4BC82" w14:textId="77777777" w:rsidR="0038611C" w:rsidRDefault="0038611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463" w:author="IALA Meetings" w:date="2022-09-28T15:03:00Z"/>
                <w:b/>
                <w:bCs/>
                <w:iCs/>
                <w:snapToGrid w:val="0"/>
                <w:sz w:val="20"/>
                <w:szCs w:val="20"/>
              </w:rPr>
            </w:pPr>
            <w:ins w:id="464" w:author="IALA Meetings" w:date="2022-09-28T15:03:00Z">
              <w:r w:rsidRPr="00BF71F7">
                <w:rPr>
                  <w:b/>
                  <w:sz w:val="20"/>
                  <w:szCs w:val="20"/>
                </w:rPr>
                <w:t>Standard</w:t>
              </w:r>
            </w:ins>
          </w:p>
        </w:tc>
        <w:tc>
          <w:tcPr>
            <w:tcW w:w="7088" w:type="dxa"/>
            <w:gridSpan w:val="3"/>
            <w:shd w:val="clear" w:color="auto" w:fill="auto"/>
          </w:tcPr>
          <w:p w14:paraId="7850A0FD" w14:textId="77777777" w:rsidR="0038611C"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465" w:author="IALA Meetings" w:date="2022-09-28T15:03:00Z"/>
                <w:rFonts w:cs="Arial"/>
                <w:snapToGrid w:val="0"/>
                <w:kern w:val="28"/>
                <w:sz w:val="20"/>
                <w:szCs w:val="20"/>
                <w:highlight w:val="yellow"/>
                <w:lang w:eastAsia="de-DE"/>
              </w:rPr>
            </w:pPr>
            <w:ins w:id="466" w:author="IALA Meetings" w:date="2022-09-28T15:03:00Z">
              <w:r>
                <w:rPr>
                  <w:rFonts w:cs="Arial"/>
                  <w:snapToGrid w:val="0"/>
                  <w:kern w:val="28"/>
                  <w:sz w:val="20"/>
                  <w:szCs w:val="20"/>
                  <w:lang w:eastAsia="de-DE"/>
                </w:rPr>
                <w:t>S1060 – digital Communication technologies</w:t>
              </w:r>
            </w:ins>
          </w:p>
        </w:tc>
      </w:tr>
      <w:tr w:rsidR="0038611C" w:rsidRPr="00520177" w14:paraId="753B3718" w14:textId="77777777" w:rsidTr="00751C1D">
        <w:trPr>
          <w:cantSplit/>
          <w:trHeight w:val="491"/>
          <w:ins w:id="467" w:author="IALA Meetings" w:date="2022-09-28T15:03:00Z"/>
        </w:trPr>
        <w:tc>
          <w:tcPr>
            <w:tcW w:w="2518" w:type="dxa"/>
            <w:shd w:val="clear" w:color="auto" w:fill="auto"/>
          </w:tcPr>
          <w:p w14:paraId="66752667" w14:textId="77777777" w:rsidR="0038611C" w:rsidRDefault="0038611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468" w:author="IALA Meetings" w:date="2022-09-28T15:03:00Z"/>
                <w:b/>
                <w:bCs/>
                <w:iCs/>
                <w:snapToGrid w:val="0"/>
                <w:sz w:val="20"/>
                <w:szCs w:val="20"/>
              </w:rPr>
            </w:pPr>
            <w:ins w:id="469" w:author="IALA Meetings" w:date="2022-09-28T15:03:00Z">
              <w:r w:rsidRPr="00BF71F7">
                <w:rPr>
                  <w:b/>
                  <w:sz w:val="20"/>
                  <w:szCs w:val="20"/>
                </w:rPr>
                <w:t>Topic Area</w:t>
              </w:r>
            </w:ins>
          </w:p>
        </w:tc>
        <w:tc>
          <w:tcPr>
            <w:tcW w:w="7088" w:type="dxa"/>
            <w:gridSpan w:val="3"/>
            <w:shd w:val="clear" w:color="auto" w:fill="auto"/>
          </w:tcPr>
          <w:p w14:paraId="374F389A" w14:textId="5C56FD98" w:rsidR="0038611C" w:rsidRPr="00EE5FDF" w:rsidRDefault="000F4D5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470" w:author="IALA Meetings" w:date="2022-09-28T15:03:00Z"/>
                <w:rFonts w:cs="Arial"/>
                <w:snapToGrid w:val="0"/>
                <w:kern w:val="28"/>
                <w:sz w:val="20"/>
                <w:szCs w:val="20"/>
                <w:lang w:eastAsia="de-DE"/>
              </w:rPr>
            </w:pPr>
            <w:ins w:id="471" w:author="IALA Meetings" w:date="2022-09-28T15:07:00Z">
              <w:r w:rsidRPr="00054763">
                <w:rPr>
                  <w:rFonts w:cs="Arial"/>
                  <w:snapToGrid w:val="0"/>
                  <w:kern w:val="28"/>
                  <w:sz w:val="20"/>
                  <w:szCs w:val="20"/>
                  <w:lang w:eastAsia="de-DE"/>
                </w:rPr>
                <w:t>R</w:t>
              </w:r>
              <w:proofErr w:type="gramStart"/>
              <w:r w:rsidRPr="00054763">
                <w:rPr>
                  <w:rFonts w:cs="Arial"/>
                  <w:snapToGrid w:val="0"/>
                  <w:kern w:val="28"/>
                  <w:sz w:val="20"/>
                  <w:szCs w:val="20"/>
                  <w:lang w:eastAsia="de-DE"/>
                </w:rPr>
                <w:t xml:space="preserve">1007 </w:t>
              </w:r>
            </w:ins>
            <w:ins w:id="472" w:author="IALA Meetings" w:date="2022-09-28T15:08:00Z">
              <w:r w:rsidRPr="00054763">
                <w:rPr>
                  <w:rFonts w:cs="Arial"/>
                  <w:snapToGrid w:val="0"/>
                  <w:kern w:val="28"/>
                  <w:sz w:val="20"/>
                  <w:szCs w:val="20"/>
                  <w:lang w:eastAsia="de-DE"/>
                </w:rPr>
                <w:t xml:space="preserve"> The</w:t>
              </w:r>
              <w:proofErr w:type="gramEnd"/>
              <w:r w:rsidRPr="00054763">
                <w:rPr>
                  <w:rFonts w:cs="Arial"/>
                  <w:snapToGrid w:val="0"/>
                  <w:kern w:val="28"/>
                  <w:sz w:val="20"/>
                  <w:szCs w:val="20"/>
                  <w:lang w:eastAsia="de-DE"/>
                </w:rPr>
                <w:t xml:space="preserve"> VHF Data Exchange System (VDES) for shore infrastructure (June 2017)</w:t>
              </w:r>
            </w:ins>
          </w:p>
        </w:tc>
      </w:tr>
      <w:tr w:rsidR="0038611C" w14:paraId="591DF899" w14:textId="77777777" w:rsidTr="00751C1D">
        <w:trPr>
          <w:cantSplit/>
          <w:trHeight w:val="463"/>
          <w:ins w:id="473" w:author="IALA Meetings" w:date="2022-09-28T15:03:00Z"/>
        </w:trPr>
        <w:tc>
          <w:tcPr>
            <w:tcW w:w="2518" w:type="dxa"/>
            <w:shd w:val="clear" w:color="auto" w:fill="auto"/>
          </w:tcPr>
          <w:p w14:paraId="7BBD9B09" w14:textId="77777777" w:rsidR="0038611C" w:rsidRDefault="0038611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474" w:author="IALA Meetings" w:date="2022-09-28T15:03:00Z"/>
                <w:b/>
                <w:bCs/>
                <w:iCs/>
                <w:snapToGrid w:val="0"/>
                <w:sz w:val="20"/>
                <w:szCs w:val="20"/>
              </w:rPr>
            </w:pPr>
            <w:ins w:id="475" w:author="IALA Meetings" w:date="2022-09-28T15:03:00Z">
              <w:r w:rsidRPr="00BF71F7">
                <w:rPr>
                  <w:b/>
                  <w:bCs/>
                  <w:iCs/>
                  <w:snapToGrid w:val="0"/>
                  <w:sz w:val="20"/>
                  <w:szCs w:val="20"/>
                </w:rPr>
                <w:t>Task</w:t>
              </w:r>
            </w:ins>
          </w:p>
        </w:tc>
        <w:tc>
          <w:tcPr>
            <w:tcW w:w="7088" w:type="dxa"/>
            <w:gridSpan w:val="3"/>
            <w:shd w:val="clear" w:color="auto" w:fill="auto"/>
          </w:tcPr>
          <w:p w14:paraId="33F1AA45" w14:textId="3EAADA21" w:rsidR="0038611C"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476" w:author="IALA Meetings" w:date="2022-09-28T15:03:00Z"/>
                <w:rFonts w:cs="Arial"/>
                <w:snapToGrid w:val="0"/>
                <w:kern w:val="28"/>
                <w:sz w:val="20"/>
                <w:szCs w:val="20"/>
                <w:lang w:eastAsia="de-DE"/>
              </w:rPr>
            </w:pPr>
            <w:ins w:id="477" w:author="IALA Meetings" w:date="2022-09-28T15:03:00Z">
              <w:r>
                <w:rPr>
                  <w:rFonts w:cs="Arial"/>
                  <w:snapToGrid w:val="0"/>
                  <w:kern w:val="28"/>
                  <w:sz w:val="20"/>
                  <w:szCs w:val="20"/>
                  <w:lang w:eastAsia="de-DE"/>
                </w:rPr>
                <w:t>Review und update</w:t>
              </w:r>
            </w:ins>
            <w:ins w:id="478" w:author="IALA Meetings" w:date="2022-09-28T15:08:00Z">
              <w:r w:rsidR="000F4D52">
                <w:rPr>
                  <w:rFonts w:cs="Arial"/>
                  <w:snapToGrid w:val="0"/>
                  <w:kern w:val="28"/>
                  <w:sz w:val="20"/>
                  <w:szCs w:val="20"/>
                  <w:lang w:eastAsia="de-DE"/>
                </w:rPr>
                <w:t xml:space="preserve"> R1007</w:t>
              </w:r>
            </w:ins>
          </w:p>
        </w:tc>
      </w:tr>
      <w:tr w:rsidR="0038611C" w14:paraId="0968099F" w14:textId="77777777" w:rsidTr="00751C1D">
        <w:trPr>
          <w:cantSplit/>
          <w:trHeight w:val="466"/>
          <w:ins w:id="479" w:author="IALA Meetings" w:date="2022-09-28T15:03:00Z"/>
        </w:trPr>
        <w:tc>
          <w:tcPr>
            <w:tcW w:w="2518" w:type="dxa"/>
          </w:tcPr>
          <w:p w14:paraId="6DD6F61F" w14:textId="77777777" w:rsidR="0038611C" w:rsidRDefault="0038611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480" w:author="IALA Meetings" w:date="2022-09-28T15:03:00Z"/>
                <w:b/>
                <w:bCs/>
                <w:iCs/>
                <w:snapToGrid w:val="0"/>
                <w:sz w:val="20"/>
                <w:szCs w:val="20"/>
              </w:rPr>
            </w:pPr>
            <w:ins w:id="481" w:author="IALA Meetings" w:date="2022-09-28T15:03:00Z">
              <w:r w:rsidRPr="00BF71F7">
                <w:rPr>
                  <w:b/>
                  <w:bCs/>
                  <w:iCs/>
                  <w:snapToGrid w:val="0"/>
                  <w:sz w:val="20"/>
                  <w:szCs w:val="20"/>
                </w:rPr>
                <w:t>Objectives of the task</w:t>
              </w:r>
            </w:ins>
          </w:p>
        </w:tc>
        <w:tc>
          <w:tcPr>
            <w:tcW w:w="7088" w:type="dxa"/>
            <w:gridSpan w:val="3"/>
          </w:tcPr>
          <w:p w14:paraId="6AACFCB8" w14:textId="77777777" w:rsidR="0038611C" w:rsidRPr="00AA0FB7"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ins w:id="482" w:author="IALA Meetings" w:date="2022-09-28T15:03:00Z"/>
                <w:rFonts w:cs="Arial"/>
                <w:snapToGrid w:val="0"/>
                <w:kern w:val="28"/>
                <w:sz w:val="20"/>
                <w:szCs w:val="20"/>
              </w:rPr>
            </w:pPr>
            <w:ins w:id="483" w:author="IALA Meetings" w:date="2022-09-28T15:03:00Z">
              <w:r>
                <w:rPr>
                  <w:rFonts w:cs="Arial"/>
                  <w:snapToGrid w:val="0"/>
                  <w:kern w:val="28"/>
                  <w:sz w:val="20"/>
                  <w:szCs w:val="20"/>
                </w:rPr>
                <w:t>Update to the latest development of AIS</w:t>
              </w:r>
            </w:ins>
          </w:p>
        </w:tc>
      </w:tr>
      <w:tr w:rsidR="0038611C" w14:paraId="55199CEB" w14:textId="77777777" w:rsidTr="00751C1D">
        <w:trPr>
          <w:cantSplit/>
          <w:trHeight w:val="402"/>
          <w:ins w:id="484" w:author="IALA Meetings" w:date="2022-09-28T15:03:00Z"/>
        </w:trPr>
        <w:tc>
          <w:tcPr>
            <w:tcW w:w="2518" w:type="dxa"/>
          </w:tcPr>
          <w:p w14:paraId="7745C604" w14:textId="77777777" w:rsidR="0038611C" w:rsidRDefault="0038611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485" w:author="IALA Meetings" w:date="2022-09-28T15:03:00Z"/>
                <w:b/>
                <w:bCs/>
                <w:iCs/>
                <w:snapToGrid w:val="0"/>
                <w:sz w:val="20"/>
                <w:szCs w:val="20"/>
              </w:rPr>
            </w:pPr>
            <w:ins w:id="486" w:author="IALA Meetings" w:date="2022-09-28T15:03:00Z">
              <w:r w:rsidRPr="00BF71F7">
                <w:rPr>
                  <w:b/>
                  <w:bCs/>
                  <w:iCs/>
                  <w:snapToGrid w:val="0"/>
                  <w:sz w:val="20"/>
                  <w:szCs w:val="20"/>
                </w:rPr>
                <w:t>Expected outcome</w:t>
              </w:r>
            </w:ins>
          </w:p>
        </w:tc>
        <w:tc>
          <w:tcPr>
            <w:tcW w:w="7088" w:type="dxa"/>
            <w:gridSpan w:val="3"/>
          </w:tcPr>
          <w:p w14:paraId="4ACA7C91" w14:textId="72D91CE6" w:rsidR="0038611C" w:rsidRPr="00AA0FB7"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487" w:author="IALA Meetings" w:date="2022-09-28T15:03:00Z"/>
                <w:rFonts w:cs="Arial"/>
                <w:snapToGrid w:val="0"/>
                <w:kern w:val="28"/>
                <w:sz w:val="20"/>
                <w:szCs w:val="20"/>
              </w:rPr>
            </w:pPr>
            <w:ins w:id="488" w:author="IALA Meetings" w:date="2022-09-28T15:03:00Z">
              <w:r>
                <w:rPr>
                  <w:rFonts w:cs="Arial"/>
                  <w:snapToGrid w:val="0"/>
                  <w:kern w:val="28"/>
                  <w:sz w:val="20"/>
                  <w:szCs w:val="20"/>
                </w:rPr>
                <w:t>New edition of</w:t>
              </w:r>
            </w:ins>
            <w:ins w:id="489" w:author="IALA Meetings" w:date="2022-09-28T15:08:00Z">
              <w:r w:rsidR="000F4D52">
                <w:rPr>
                  <w:rFonts w:cs="Arial"/>
                  <w:snapToGrid w:val="0"/>
                  <w:kern w:val="28"/>
                  <w:sz w:val="20"/>
                  <w:szCs w:val="20"/>
                </w:rPr>
                <w:t xml:space="preserve"> R1007</w:t>
              </w:r>
            </w:ins>
          </w:p>
        </w:tc>
      </w:tr>
      <w:tr w:rsidR="0038611C" w:rsidRPr="009C0657" w14:paraId="5E2D14C0" w14:textId="77777777" w:rsidTr="00751C1D">
        <w:trPr>
          <w:cantSplit/>
          <w:trHeight w:val="402"/>
          <w:ins w:id="490" w:author="IALA Meetings" w:date="2022-09-28T15:03:00Z"/>
        </w:trPr>
        <w:tc>
          <w:tcPr>
            <w:tcW w:w="2518" w:type="dxa"/>
          </w:tcPr>
          <w:p w14:paraId="52A5BFD5" w14:textId="77777777" w:rsidR="0038611C" w:rsidRDefault="0038611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491" w:author="IALA Meetings" w:date="2022-09-28T15:03:00Z"/>
                <w:b/>
                <w:bCs/>
                <w:iCs/>
                <w:snapToGrid w:val="0"/>
                <w:sz w:val="20"/>
                <w:szCs w:val="20"/>
              </w:rPr>
            </w:pPr>
            <w:ins w:id="492" w:author="IALA Meetings" w:date="2022-09-28T15:03:00Z">
              <w:r>
                <w:rPr>
                  <w:b/>
                  <w:bCs/>
                  <w:iCs/>
                  <w:snapToGrid w:val="0"/>
                  <w:sz w:val="20"/>
                  <w:szCs w:val="20"/>
                </w:rPr>
                <w:t>Compelling need</w:t>
              </w:r>
            </w:ins>
          </w:p>
        </w:tc>
        <w:tc>
          <w:tcPr>
            <w:tcW w:w="7088" w:type="dxa"/>
            <w:gridSpan w:val="3"/>
          </w:tcPr>
          <w:p w14:paraId="3BBD2DC3" w14:textId="0994E6C1" w:rsidR="0038611C" w:rsidRDefault="0038611C" w:rsidP="00751C1D">
            <w:pPr>
              <w:pStyle w:val="AnnexFigure"/>
              <w:numPr>
                <w:ilvl w:val="0"/>
                <w:numId w:val="0"/>
              </w:numPr>
              <w:spacing w:before="0"/>
              <w:jc w:val="both"/>
              <w:rPr>
                <w:ins w:id="493" w:author="IALA Meetings" w:date="2022-09-28T15:10:00Z"/>
                <w:bCs/>
                <w:iCs/>
                <w:snapToGrid w:val="0"/>
                <w:sz w:val="20"/>
                <w:szCs w:val="20"/>
              </w:rPr>
            </w:pPr>
            <w:ins w:id="494" w:author="IALA Meetings" w:date="2022-09-28T15:03:00Z">
              <w:r>
                <w:rPr>
                  <w:bCs/>
                  <w:iCs/>
                  <w:snapToGrid w:val="0"/>
                  <w:sz w:val="20"/>
                  <w:szCs w:val="20"/>
                </w:rPr>
                <w:t xml:space="preserve"> </w:t>
              </w:r>
            </w:ins>
            <w:ins w:id="495" w:author="IALA Meetings" w:date="2022-09-28T15:09:00Z">
              <w:r w:rsidR="000F4D52">
                <w:rPr>
                  <w:bCs/>
                  <w:iCs/>
                  <w:snapToGrid w:val="0"/>
                  <w:sz w:val="20"/>
                  <w:szCs w:val="20"/>
                </w:rPr>
                <w:t xml:space="preserve">New revision of </w:t>
              </w:r>
            </w:ins>
            <w:ins w:id="496" w:author="IALA Meetings" w:date="2022-09-28T15:03:00Z">
              <w:r>
                <w:rPr>
                  <w:bCs/>
                  <w:iCs/>
                  <w:snapToGrid w:val="0"/>
                  <w:sz w:val="20"/>
                  <w:szCs w:val="20"/>
                </w:rPr>
                <w:t>Recommendation ITU-R M.</w:t>
              </w:r>
            </w:ins>
            <w:ins w:id="497" w:author="IALA Meetings" w:date="2022-09-28T15:09:00Z">
              <w:r w:rsidR="000F4D52">
                <w:rPr>
                  <w:bCs/>
                  <w:iCs/>
                  <w:snapToGrid w:val="0"/>
                  <w:sz w:val="20"/>
                  <w:szCs w:val="20"/>
                </w:rPr>
                <w:t xml:space="preserve">2092 was published by </w:t>
              </w:r>
              <w:proofErr w:type="gramStart"/>
              <w:r w:rsidR="000F4D52">
                <w:rPr>
                  <w:bCs/>
                  <w:iCs/>
                  <w:snapToGrid w:val="0"/>
                  <w:sz w:val="20"/>
                  <w:szCs w:val="20"/>
                </w:rPr>
                <w:t>ITU ,</w:t>
              </w:r>
            </w:ins>
            <w:proofErr w:type="gramEnd"/>
          </w:p>
          <w:p w14:paraId="3065395B" w14:textId="45567AD3" w:rsidR="000F4D52" w:rsidRPr="000F4D52" w:rsidRDefault="000F4D52">
            <w:pPr>
              <w:rPr>
                <w:ins w:id="498" w:author="IALA Meetings" w:date="2022-09-28T15:03:00Z"/>
                <w:rPrChange w:id="499" w:author="IALA Meetings" w:date="2022-09-28T15:10:00Z">
                  <w:rPr>
                    <w:ins w:id="500" w:author="IALA Meetings" w:date="2022-09-28T15:03:00Z"/>
                    <w:bCs/>
                    <w:iCs/>
                    <w:snapToGrid w:val="0"/>
                    <w:sz w:val="20"/>
                    <w:szCs w:val="20"/>
                  </w:rPr>
                </w:rPrChange>
              </w:rPr>
              <w:pPrChange w:id="501" w:author="IALA Meetings" w:date="2022-09-28T15:10:00Z">
                <w:pPr>
                  <w:pStyle w:val="AnnexFigure"/>
                  <w:framePr w:hSpace="180" w:wrap="around" w:vAnchor="page" w:hAnchor="margin" w:y="1581"/>
                  <w:numPr>
                    <w:numId w:val="0"/>
                  </w:numPr>
                  <w:tabs>
                    <w:tab w:val="clear" w:pos="1701"/>
                  </w:tabs>
                  <w:spacing w:before="0"/>
                  <w:ind w:left="0" w:firstLine="0"/>
                  <w:jc w:val="both"/>
                </w:pPr>
              </w:pPrChange>
            </w:pPr>
            <w:ins w:id="502" w:author="IALA Meetings" w:date="2022-09-28T15:10:00Z">
              <w:r>
                <w:rPr>
                  <w:bCs/>
                  <w:iCs/>
                  <w:snapToGrid w:val="0"/>
                  <w:sz w:val="20"/>
                  <w:szCs w:val="20"/>
                </w:rPr>
                <w:t>(Recommendation ITU-R M.2092-1)</w:t>
              </w:r>
            </w:ins>
          </w:p>
          <w:p w14:paraId="63917472" w14:textId="7699B3EB" w:rsidR="0038611C" w:rsidRPr="00AA0FB7" w:rsidRDefault="0038611C" w:rsidP="00751C1D">
            <w:pPr>
              <w:rPr>
                <w:ins w:id="503" w:author="IALA Meetings" w:date="2022-09-28T15:03:00Z"/>
              </w:rPr>
            </w:pPr>
            <w:ins w:id="504" w:author="IALA Meetings" w:date="2022-09-28T15:03:00Z">
              <w:r>
                <w:t xml:space="preserve">This revision must be reflected in </w:t>
              </w:r>
            </w:ins>
            <w:ins w:id="505" w:author="IALA Meetings" w:date="2022-09-28T15:10:00Z">
              <w:r w:rsidR="000F4D52">
                <w:t>R1007</w:t>
              </w:r>
            </w:ins>
          </w:p>
        </w:tc>
      </w:tr>
      <w:tr w:rsidR="0038611C" w14:paraId="4B111826" w14:textId="77777777" w:rsidTr="00751C1D">
        <w:trPr>
          <w:cantSplit/>
          <w:trHeight w:val="854"/>
          <w:ins w:id="506" w:author="IALA Meetings" w:date="2022-09-28T15:03:00Z"/>
        </w:trPr>
        <w:tc>
          <w:tcPr>
            <w:tcW w:w="2518" w:type="dxa"/>
          </w:tcPr>
          <w:p w14:paraId="0281F3B4" w14:textId="77777777" w:rsidR="0038611C" w:rsidRPr="00BF71F7" w:rsidRDefault="0038611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507" w:author="IALA Meetings" w:date="2022-09-28T15:03:00Z"/>
                <w:b/>
                <w:bCs/>
                <w:iCs/>
                <w:noProof/>
                <w:snapToGrid w:val="0"/>
                <w:sz w:val="20"/>
                <w:szCs w:val="20"/>
              </w:rPr>
            </w:pPr>
            <w:ins w:id="508" w:author="IALA Meetings" w:date="2022-09-28T15:03:00Z">
              <w:r w:rsidRPr="00BF71F7">
                <w:rPr>
                  <w:b/>
                  <w:bCs/>
                  <w:iCs/>
                  <w:noProof/>
                  <w:snapToGrid w:val="0"/>
                  <w:sz w:val="20"/>
                  <w:szCs w:val="20"/>
                </w:rPr>
                <w:t>Strategic Alignment</w:t>
              </w:r>
            </w:ins>
          </w:p>
          <w:p w14:paraId="4E6EEDB9" w14:textId="77777777" w:rsidR="0038611C" w:rsidRDefault="0038611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509" w:author="IALA Meetings" w:date="2022-09-28T15:03:00Z"/>
                <w:bCs/>
                <w:i/>
                <w:iCs/>
                <w:snapToGrid w:val="0"/>
                <w:sz w:val="16"/>
                <w:szCs w:val="16"/>
              </w:rPr>
            </w:pPr>
          </w:p>
        </w:tc>
        <w:tc>
          <w:tcPr>
            <w:tcW w:w="7088" w:type="dxa"/>
            <w:gridSpan w:val="3"/>
          </w:tcPr>
          <w:p w14:paraId="10A2A7EE" w14:textId="77777777" w:rsidR="0038611C"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510" w:author="IALA Meetings" w:date="2022-09-28T15:03:00Z"/>
                <w:bCs/>
                <w:iCs/>
                <w:snapToGrid w:val="0"/>
                <w:sz w:val="20"/>
                <w:szCs w:val="20"/>
              </w:rPr>
            </w:pPr>
          </w:p>
        </w:tc>
      </w:tr>
      <w:tr w:rsidR="0038611C" w14:paraId="1B5FF28B" w14:textId="77777777" w:rsidTr="00751C1D">
        <w:trPr>
          <w:cantSplit/>
          <w:trHeight w:val="615"/>
          <w:ins w:id="511" w:author="IALA Meetings" w:date="2022-09-28T15:03:00Z"/>
        </w:trPr>
        <w:tc>
          <w:tcPr>
            <w:tcW w:w="2518" w:type="dxa"/>
          </w:tcPr>
          <w:p w14:paraId="69D8369B" w14:textId="77777777" w:rsidR="0038611C" w:rsidRDefault="0038611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512" w:author="IALA Meetings" w:date="2022-09-28T15:03:00Z"/>
                <w:b/>
                <w:bCs/>
                <w:iCs/>
                <w:snapToGrid w:val="0"/>
                <w:sz w:val="20"/>
                <w:szCs w:val="20"/>
              </w:rPr>
            </w:pPr>
            <w:ins w:id="513" w:author="IALA Meetings" w:date="2022-09-28T15:03:00Z">
              <w:r w:rsidRPr="000A4DA7">
                <w:rPr>
                  <w:b/>
                  <w:bCs/>
                  <w:iCs/>
                  <w:noProof/>
                  <w:snapToGrid w:val="0"/>
                  <w:sz w:val="20"/>
                  <w:szCs w:val="20"/>
                </w:rPr>
                <w:t xml:space="preserve">Scope </w:t>
              </w:r>
              <w:r>
                <w:rPr>
                  <w:b/>
                  <w:bCs/>
                  <w:iCs/>
                  <w:snapToGrid w:val="0"/>
                  <w:sz w:val="20"/>
                  <w:szCs w:val="20"/>
                </w:rPr>
                <w:br/>
              </w:r>
            </w:ins>
          </w:p>
        </w:tc>
        <w:tc>
          <w:tcPr>
            <w:tcW w:w="7088" w:type="dxa"/>
            <w:gridSpan w:val="3"/>
          </w:tcPr>
          <w:p w14:paraId="26B3B91E" w14:textId="77777777" w:rsidR="0038611C" w:rsidRPr="00B52F76"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514" w:author="IALA Meetings" w:date="2022-09-28T15:03:00Z"/>
                <w:b/>
                <w:bCs/>
                <w:iCs/>
                <w:snapToGrid w:val="0"/>
                <w:sz w:val="20"/>
                <w:szCs w:val="20"/>
              </w:rPr>
            </w:pPr>
            <w:ins w:id="515" w:author="IALA Meetings" w:date="2022-09-28T15:03:00Z">
              <w:r w:rsidRPr="0083661F">
                <w:rPr>
                  <w:b/>
                  <w:bCs/>
                  <w:iCs/>
                  <w:snapToGrid w:val="0"/>
                  <w:sz w:val="20"/>
                  <w:szCs w:val="20"/>
                </w:rPr>
                <w:t>In Scope:</w:t>
              </w:r>
            </w:ins>
          </w:p>
          <w:p w14:paraId="57D18173" w14:textId="14CCB973" w:rsidR="0038611C" w:rsidRPr="00DD52E2" w:rsidRDefault="0038611C" w:rsidP="00054763">
            <w:pPr>
              <w:rPr>
                <w:ins w:id="516" w:author="IALA Meetings" w:date="2022-09-28T15:03:00Z"/>
                <w:bCs/>
                <w:iCs/>
                <w:snapToGrid w:val="0"/>
                <w:sz w:val="20"/>
                <w:szCs w:val="20"/>
              </w:rPr>
            </w:pPr>
            <w:ins w:id="517" w:author="IALA Meetings" w:date="2022-09-28T15:03:00Z">
              <w:r>
                <w:rPr>
                  <w:bCs/>
                  <w:iCs/>
                  <w:snapToGrid w:val="0"/>
                  <w:sz w:val="20"/>
                  <w:szCs w:val="20"/>
                </w:rPr>
                <w:t xml:space="preserve"> </w:t>
              </w:r>
              <w:r w:rsidRPr="00054763">
                <w:rPr>
                  <w:bCs/>
                  <w:iCs/>
                  <w:snapToGrid w:val="0"/>
                  <w:sz w:val="20"/>
                  <w:szCs w:val="20"/>
                </w:rPr>
                <w:t xml:space="preserve"> </w:t>
              </w:r>
            </w:ins>
            <w:ins w:id="518" w:author="IALA Meetings" w:date="2022-09-28T15:10:00Z">
              <w:r w:rsidR="000F4D52" w:rsidRPr="00054763">
                <w:rPr>
                  <w:bCs/>
                  <w:iCs/>
                  <w:snapToGrid w:val="0"/>
                  <w:sz w:val="20"/>
                  <w:szCs w:val="20"/>
                </w:rPr>
                <w:t>R 1007</w:t>
              </w:r>
            </w:ins>
          </w:p>
        </w:tc>
      </w:tr>
      <w:tr w:rsidR="0038611C" w14:paraId="26433A5C" w14:textId="77777777" w:rsidTr="00751C1D">
        <w:trPr>
          <w:cantSplit/>
          <w:trHeight w:val="1399"/>
          <w:ins w:id="519" w:author="IALA Meetings" w:date="2022-09-28T15:03:00Z"/>
        </w:trPr>
        <w:tc>
          <w:tcPr>
            <w:tcW w:w="2518" w:type="dxa"/>
          </w:tcPr>
          <w:p w14:paraId="4AE88933" w14:textId="77777777" w:rsidR="0038611C" w:rsidRDefault="0038611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520" w:author="IALA Meetings" w:date="2022-09-28T15:03:00Z"/>
                <w:bCs/>
                <w:iCs/>
                <w:snapToGrid w:val="0"/>
                <w:sz w:val="20"/>
                <w:szCs w:val="20"/>
              </w:rPr>
            </w:pPr>
            <w:ins w:id="521" w:author="IALA Meetings" w:date="2022-09-28T15:03:00Z">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ins>
          </w:p>
        </w:tc>
        <w:tc>
          <w:tcPr>
            <w:tcW w:w="7088" w:type="dxa"/>
            <w:gridSpan w:val="3"/>
          </w:tcPr>
          <w:p w14:paraId="55E44709" w14:textId="4B73ECA8" w:rsidR="0038611C"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522" w:author="IALA Meetings" w:date="2022-09-28T15:03:00Z"/>
                <w:bCs/>
                <w:iCs/>
                <w:snapToGrid w:val="0"/>
                <w:sz w:val="20"/>
                <w:szCs w:val="20"/>
              </w:rPr>
            </w:pPr>
            <w:ins w:id="523" w:author="IALA Meetings" w:date="2022-09-28T15:03:00Z">
              <w:r>
                <w:rPr>
                  <w:bCs/>
                  <w:iCs/>
                  <w:snapToGrid w:val="0"/>
                  <w:sz w:val="20"/>
                  <w:szCs w:val="20"/>
                </w:rPr>
                <w:t xml:space="preserve">Preparation of </w:t>
              </w:r>
              <w:proofErr w:type="gramStart"/>
              <w:r>
                <w:rPr>
                  <w:bCs/>
                  <w:iCs/>
                  <w:snapToGrid w:val="0"/>
                  <w:sz w:val="20"/>
                  <w:szCs w:val="20"/>
                </w:rPr>
                <w:t>an</w:t>
              </w:r>
              <w:proofErr w:type="gramEnd"/>
              <w:r>
                <w:rPr>
                  <w:bCs/>
                  <w:iCs/>
                  <w:snapToGrid w:val="0"/>
                  <w:sz w:val="20"/>
                  <w:szCs w:val="20"/>
                </w:rPr>
                <w:t xml:space="preserve"> new edition of </w:t>
              </w:r>
            </w:ins>
            <w:ins w:id="524" w:author="IALA Meetings" w:date="2022-09-28T15:10:00Z">
              <w:r w:rsidR="000F4D52">
                <w:rPr>
                  <w:bCs/>
                  <w:iCs/>
                  <w:snapToGrid w:val="0"/>
                  <w:sz w:val="20"/>
                  <w:szCs w:val="20"/>
                </w:rPr>
                <w:t>R 1007</w:t>
              </w:r>
            </w:ins>
          </w:p>
          <w:p w14:paraId="3186187C" w14:textId="77777777" w:rsidR="0038611C"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525" w:author="IALA Meetings" w:date="2022-09-28T15:03:00Z"/>
                <w:bCs/>
                <w:iCs/>
                <w:snapToGrid w:val="0"/>
                <w:sz w:val="20"/>
                <w:szCs w:val="20"/>
              </w:rPr>
            </w:pPr>
            <w:ins w:id="526" w:author="IALA Meetings" w:date="2022-09-28T15:03:00Z">
              <w:r>
                <w:rPr>
                  <w:bCs/>
                  <w:iCs/>
                  <w:snapToGrid w:val="0"/>
                  <w:sz w:val="20"/>
                  <w:szCs w:val="20"/>
                </w:rPr>
                <w:t>Key milestones include:</w:t>
              </w:r>
            </w:ins>
          </w:p>
          <w:p w14:paraId="00661C53" w14:textId="34F9E966" w:rsidR="0038611C" w:rsidRDefault="0038611C"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527" w:author="IALA Meetings" w:date="2022-09-28T15:03:00Z"/>
                <w:rFonts w:eastAsia="Times New Roman" w:cs="Times New Roman"/>
                <w:bCs/>
                <w:iCs/>
                <w:snapToGrid w:val="0"/>
                <w:sz w:val="20"/>
                <w:szCs w:val="20"/>
              </w:rPr>
            </w:pPr>
            <w:ins w:id="528" w:author="IALA Meetings" w:date="2022-09-28T15:03:00Z">
              <w:r>
                <w:rPr>
                  <w:rFonts w:eastAsia="Times New Roman" w:cs="Times New Roman"/>
                  <w:bCs/>
                  <w:iCs/>
                  <w:snapToGrid w:val="0"/>
                  <w:sz w:val="20"/>
                  <w:szCs w:val="20"/>
                </w:rPr>
                <w:t>Scope Task and prepare skeleton.</w:t>
              </w:r>
            </w:ins>
          </w:p>
          <w:p w14:paraId="6859565F" w14:textId="11259668" w:rsidR="0038611C" w:rsidRDefault="0038611C"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529" w:author="IALA Meetings" w:date="2022-09-28T15:03:00Z"/>
                <w:rFonts w:eastAsia="Times New Roman" w:cs="Times New Roman"/>
                <w:bCs/>
                <w:iCs/>
                <w:snapToGrid w:val="0"/>
                <w:sz w:val="20"/>
                <w:szCs w:val="20"/>
              </w:rPr>
            </w:pPr>
            <w:ins w:id="530" w:author="IALA Meetings" w:date="2022-09-28T15:03:00Z">
              <w:r>
                <w:rPr>
                  <w:rFonts w:eastAsia="Times New Roman" w:cs="Times New Roman"/>
                  <w:bCs/>
                  <w:iCs/>
                  <w:snapToGrid w:val="0"/>
                  <w:sz w:val="20"/>
                  <w:szCs w:val="20"/>
                </w:rPr>
                <w:t xml:space="preserve">Prepare Draft guidelines </w:t>
              </w:r>
            </w:ins>
          </w:p>
          <w:p w14:paraId="46535986" w14:textId="7296F6CD" w:rsidR="0038611C" w:rsidRDefault="0038611C"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531" w:author="IALA Meetings" w:date="2022-09-28T15:03:00Z"/>
                <w:rFonts w:eastAsia="Times New Roman" w:cs="Times New Roman"/>
                <w:bCs/>
                <w:iCs/>
                <w:snapToGrid w:val="0"/>
                <w:sz w:val="20"/>
                <w:szCs w:val="20"/>
              </w:rPr>
            </w:pPr>
            <w:ins w:id="532" w:author="IALA Meetings" w:date="2022-09-28T15:03:00Z">
              <w:r>
                <w:rPr>
                  <w:rFonts w:eastAsia="Times New Roman" w:cs="Times New Roman"/>
                  <w:bCs/>
                  <w:iCs/>
                  <w:snapToGrid w:val="0"/>
                  <w:sz w:val="20"/>
                  <w:szCs w:val="20"/>
                </w:rPr>
                <w:t>Improve Draft guidelines</w:t>
              </w:r>
            </w:ins>
          </w:p>
          <w:p w14:paraId="069E37D5" w14:textId="203B18FD" w:rsidR="0038611C" w:rsidRDefault="0038611C"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533" w:author="IALA Meetings" w:date="2022-09-28T15:03:00Z"/>
                <w:rFonts w:eastAsia="Times New Roman" w:cs="Times New Roman"/>
                <w:bCs/>
                <w:iCs/>
                <w:snapToGrid w:val="0"/>
                <w:sz w:val="20"/>
                <w:szCs w:val="20"/>
              </w:rPr>
            </w:pPr>
            <w:ins w:id="534" w:author="IALA Meetings" w:date="2022-09-28T15:03:00Z">
              <w:r>
                <w:rPr>
                  <w:rFonts w:eastAsia="Times New Roman" w:cs="Times New Roman"/>
                  <w:bCs/>
                  <w:iCs/>
                  <w:snapToGrid w:val="0"/>
                  <w:sz w:val="20"/>
                  <w:szCs w:val="20"/>
                </w:rPr>
                <w:t>Improve Draft guidelines</w:t>
              </w:r>
            </w:ins>
          </w:p>
          <w:p w14:paraId="7ED0AB29" w14:textId="2D402452" w:rsidR="0038611C" w:rsidRPr="004A539D" w:rsidRDefault="0038611C"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535" w:author="IALA Meetings" w:date="2022-09-28T15:03:00Z"/>
                <w:rFonts w:eastAsia="Times New Roman" w:cs="Times New Roman"/>
                <w:bCs/>
                <w:iCs/>
                <w:snapToGrid w:val="0"/>
                <w:sz w:val="20"/>
                <w:szCs w:val="20"/>
              </w:rPr>
            </w:pPr>
            <w:ins w:id="536" w:author="IALA Meetings" w:date="2022-09-28T15:03:00Z">
              <w:r w:rsidRPr="00A47A05">
                <w:rPr>
                  <w:rFonts w:eastAsia="Times New Roman" w:cs="Times New Roman"/>
                  <w:bCs/>
                  <w:iCs/>
                  <w:snapToGrid w:val="0"/>
                  <w:sz w:val="20"/>
                  <w:szCs w:val="20"/>
                </w:rPr>
                <w:t>Complete</w:t>
              </w:r>
              <w:r>
                <w:rPr>
                  <w:rFonts w:eastAsia="Times New Roman" w:cs="Times New Roman"/>
                  <w:bCs/>
                  <w:iCs/>
                  <w:snapToGrid w:val="0"/>
                  <w:sz w:val="20"/>
                  <w:szCs w:val="20"/>
                </w:rPr>
                <w:t xml:space="preserve"> </w:t>
              </w:r>
              <w:r w:rsidRPr="00A47A05">
                <w:rPr>
                  <w:rFonts w:eastAsia="Times New Roman" w:cs="Times New Roman"/>
                  <w:bCs/>
                  <w:iCs/>
                  <w:snapToGrid w:val="0"/>
                  <w:sz w:val="20"/>
                  <w:szCs w:val="20"/>
                </w:rPr>
                <w:t>Draft guideline</w:t>
              </w:r>
              <w:r>
                <w:rPr>
                  <w:rFonts w:eastAsia="Times New Roman" w:cs="Times New Roman"/>
                  <w:bCs/>
                  <w:iCs/>
                  <w:snapToGrid w:val="0"/>
                  <w:sz w:val="20"/>
                  <w:szCs w:val="20"/>
                </w:rPr>
                <w:t>s</w:t>
              </w:r>
              <w:r w:rsidRPr="00A47A05">
                <w:rPr>
                  <w:rFonts w:eastAsia="Times New Roman" w:cs="Times New Roman"/>
                  <w:bCs/>
                  <w:iCs/>
                  <w:snapToGrid w:val="0"/>
                  <w:sz w:val="20"/>
                  <w:szCs w:val="20"/>
                </w:rPr>
                <w:t xml:space="preserve">, submit for review </w:t>
              </w:r>
              <w:r>
                <w:rPr>
                  <w:rFonts w:eastAsia="Times New Roman" w:cs="Times New Roman"/>
                  <w:bCs/>
                  <w:iCs/>
                  <w:snapToGrid w:val="0"/>
                  <w:sz w:val="20"/>
                  <w:szCs w:val="20"/>
                </w:rPr>
                <w:t xml:space="preserve">by ENAV/ARM/VTS Committee </w:t>
              </w:r>
              <w:r w:rsidRPr="00A47A05">
                <w:rPr>
                  <w:rFonts w:eastAsia="Times New Roman" w:cs="Times New Roman"/>
                  <w:bCs/>
                  <w:iCs/>
                  <w:snapToGrid w:val="0"/>
                  <w:sz w:val="20"/>
                  <w:szCs w:val="20"/>
                </w:rPr>
                <w:t>and forwarding to Council for approval.</w:t>
              </w:r>
            </w:ins>
          </w:p>
        </w:tc>
      </w:tr>
      <w:tr w:rsidR="0038611C" w14:paraId="2492AD97" w14:textId="77777777" w:rsidTr="00751C1D">
        <w:trPr>
          <w:cantSplit/>
          <w:trHeight w:val="659"/>
          <w:ins w:id="537" w:author="IALA Meetings" w:date="2022-09-28T15:03:00Z"/>
        </w:trPr>
        <w:tc>
          <w:tcPr>
            <w:tcW w:w="2518" w:type="dxa"/>
          </w:tcPr>
          <w:p w14:paraId="7C2295A3" w14:textId="77777777" w:rsidR="0038611C" w:rsidRDefault="0038611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538" w:author="IALA Meetings" w:date="2022-09-28T15:03:00Z"/>
                <w:b/>
                <w:bCs/>
                <w:iCs/>
                <w:snapToGrid w:val="0"/>
                <w:sz w:val="20"/>
                <w:szCs w:val="20"/>
              </w:rPr>
            </w:pPr>
            <w:ins w:id="539" w:author="IALA Meetings" w:date="2022-09-28T15:03:00Z">
              <w:r w:rsidRPr="00BF71F7">
                <w:rPr>
                  <w:b/>
                  <w:bCs/>
                  <w:iCs/>
                  <w:snapToGrid w:val="0"/>
                  <w:sz w:val="20"/>
                  <w:szCs w:val="20"/>
                </w:rPr>
                <w:t>Expected numbers of sessions for completion</w:t>
              </w:r>
            </w:ins>
          </w:p>
        </w:tc>
        <w:tc>
          <w:tcPr>
            <w:tcW w:w="7088" w:type="dxa"/>
            <w:gridSpan w:val="3"/>
          </w:tcPr>
          <w:p w14:paraId="55D39396" w14:textId="77777777" w:rsidR="0038611C" w:rsidRDefault="0038611C" w:rsidP="00751C1D">
            <w:pPr>
              <w:pStyle w:val="BodyText3"/>
              <w:spacing w:before="120"/>
              <w:jc w:val="both"/>
              <w:rPr>
                <w:ins w:id="540" w:author="IALA Meetings" w:date="2022-09-28T15:03:00Z"/>
                <w:sz w:val="20"/>
                <w:lang w:val="en-CA"/>
              </w:rPr>
            </w:pPr>
            <w:ins w:id="541" w:author="IALA Meetings" w:date="2022-09-28T15:03:00Z">
              <w:r>
                <w:rPr>
                  <w:sz w:val="20"/>
                  <w:lang w:val="en-CA"/>
                </w:rPr>
                <w:t>Session number:</w:t>
              </w:r>
            </w:ins>
          </w:p>
          <w:p w14:paraId="30D1C79F" w14:textId="77777777" w:rsidR="0038611C" w:rsidRDefault="0038611C" w:rsidP="00751C1D">
            <w:pPr>
              <w:pStyle w:val="BodyText3"/>
              <w:tabs>
                <w:tab w:val="left" w:pos="1092"/>
                <w:tab w:val="left" w:pos="2085"/>
                <w:tab w:val="left" w:pos="2935"/>
                <w:tab w:val="left" w:pos="3927"/>
                <w:tab w:val="left" w:pos="4920"/>
                <w:tab w:val="left" w:pos="6054"/>
              </w:tabs>
              <w:spacing w:before="120"/>
              <w:ind w:left="244"/>
              <w:jc w:val="both"/>
              <w:rPr>
                <w:ins w:id="542" w:author="IALA Meetings" w:date="2022-09-28T15:03:00Z"/>
                <w:sz w:val="20"/>
                <w:lang w:val="en-CA"/>
              </w:rPr>
            </w:pPr>
            <w:ins w:id="543" w:author="IALA Meetings" w:date="2022-09-28T15:03:00Z">
              <w:r>
                <w:rPr>
                  <w:noProof/>
                  <w:lang w:val="de-DE" w:eastAsia="de-DE"/>
                </w:rPr>
                <mc:AlternateContent>
                  <mc:Choice Requires="wps">
                    <w:drawing>
                      <wp:anchor distT="0" distB="0" distL="114300" distR="114300" simplePos="0" relativeHeight="251754496" behindDoc="0" locked="0" layoutInCell="1" allowOverlap="1" wp14:anchorId="711D19D4" wp14:editId="0474CBB0">
                        <wp:simplePos x="0" y="0"/>
                        <wp:positionH relativeFrom="column">
                          <wp:posOffset>645160</wp:posOffset>
                        </wp:positionH>
                        <wp:positionV relativeFrom="paragraph">
                          <wp:posOffset>168910</wp:posOffset>
                        </wp:positionV>
                        <wp:extent cx="274320" cy="274320"/>
                        <wp:effectExtent l="0" t="0" r="11430" b="11430"/>
                        <wp:wrapNone/>
                        <wp:docPr id="61"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09D6AFB" w14:textId="1DCE5D71" w:rsidR="00751C1D" w:rsidRDefault="00751C1D" w:rsidP="0038611C">
                                    <w:pPr>
                                      <w:rPr>
                                        <w:lang w:val="nl-NL"/>
                                      </w:rPr>
                                    </w:pPr>
                                  </w:p>
                                  <w:p w14:paraId="721DF918" w14:textId="77777777" w:rsidR="00751C1D" w:rsidRDefault="00751C1D" w:rsidP="0038611C">
                                    <w:pPr>
                                      <w:rPr>
                                        <w:lang w:val="nl-NL"/>
                                      </w:rPr>
                                    </w:pPr>
                                  </w:p>
                                </w:txbxContent>
                              </wps:txbx>
                              <wps:bodyPr rot="0" vert="horz" wrap="square" lIns="91440" tIns="45720" rIns="91440" bIns="45720" anchor="t" anchorCtr="0" upright="1">
                                <a:noAutofit/>
                              </wps:bodyPr>
                            </wps:wsp>
                          </a:graphicData>
                        </a:graphic>
                      </wp:anchor>
                    </w:drawing>
                  </mc:Choice>
                  <mc:Fallback>
                    <w:pict>
                      <v:rect w14:anchorId="711D19D4" id="_x0000_s1064" style="position:absolute;left:0;text-align:left;margin-left:50.8pt;margin-top:13.3pt;width:21.6pt;height:21.6pt;z-index:251754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">
                        <v:textbox>
                          <w:txbxContent>
                            <w:p w14:paraId="409D6AFB" w14:textId="1DCE5D71" w:rsidR="00751C1D" w:rsidRDefault="00751C1D" w:rsidP="0038611C">
                              <w:pPr>
                                <w:rPr>
                                  <w:lang w:val="nl-NL"/>
                                </w:rPr>
                              </w:pPr>
                            </w:p>
                            <w:p w14:paraId="721DF918" w14:textId="77777777" w:rsidR="00751C1D" w:rsidRDefault="00751C1D" w:rsidP="0038611C">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753472" behindDoc="0" locked="0" layoutInCell="1" allowOverlap="1" wp14:anchorId="0FB6C12F" wp14:editId="711DDBEC">
                        <wp:simplePos x="0" y="0"/>
                        <wp:positionH relativeFrom="column">
                          <wp:posOffset>1219200</wp:posOffset>
                        </wp:positionH>
                        <wp:positionV relativeFrom="paragraph">
                          <wp:posOffset>168910</wp:posOffset>
                        </wp:positionV>
                        <wp:extent cx="274320" cy="274320"/>
                        <wp:effectExtent l="0" t="0" r="11430" b="11430"/>
                        <wp:wrapNone/>
                        <wp:docPr id="62"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7F6EA8C" w14:textId="77777777" w:rsidR="00751C1D" w:rsidRDefault="00751C1D" w:rsidP="0038611C">
                                    <w:pPr>
                                      <w:rPr>
                                        <w:lang w:val="nl-NL"/>
                                      </w:rPr>
                                    </w:pPr>
                                    <w:r>
                                      <w:rPr>
                                        <w:lang w:val="nl-NL"/>
                                      </w:rPr>
                                      <w:t>X</w:t>
                                    </w:r>
                                  </w:p>
                                  <w:p w14:paraId="0690F8CC" w14:textId="77777777" w:rsidR="00751C1D" w:rsidRDefault="00751C1D" w:rsidP="0038611C">
                                    <w:pPr>
                                      <w:jc w:val="center"/>
                                    </w:pPr>
                                  </w:p>
                                </w:txbxContent>
                              </wps:txbx>
                              <wps:bodyPr rot="0" vert="horz" wrap="square" lIns="91440" tIns="45720" rIns="91440" bIns="45720" anchor="t" anchorCtr="0" upright="1">
                                <a:noAutofit/>
                              </wps:bodyPr>
                            </wps:wsp>
                          </a:graphicData>
                        </a:graphic>
                      </wp:anchor>
                    </w:drawing>
                  </mc:Choice>
                  <mc:Fallback>
                    <w:pict>
                      <v:rect w14:anchorId="0FB6C12F" id="_x0000_s1065" style="position:absolute;left:0;text-align:left;margin-left:96pt;margin-top:13.3pt;width:21.6pt;height:21.6pt;z-index:251753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">
                        <v:textbox>
                          <w:txbxContent>
                            <w:p w14:paraId="67F6EA8C" w14:textId="77777777" w:rsidR="00751C1D" w:rsidRDefault="00751C1D" w:rsidP="0038611C">
                              <w:pPr>
                                <w:rPr>
                                  <w:lang w:val="nl-NL"/>
                                </w:rPr>
                              </w:pPr>
                              <w:r>
                                <w:rPr>
                                  <w:lang w:val="nl-NL"/>
                                </w:rPr>
                                <w:t>X</w:t>
                              </w:r>
                            </w:p>
                            <w:p w14:paraId="0690F8CC" w14:textId="77777777" w:rsidR="00751C1D" w:rsidRDefault="00751C1D" w:rsidP="0038611C">
                              <w:pPr>
                                <w:jc w:val="center"/>
                              </w:pPr>
                            </w:p>
                          </w:txbxContent>
                        </v:textbox>
                      </v:rect>
                    </w:pict>
                  </mc:Fallback>
                </mc:AlternateContent>
              </w:r>
              <w:r>
                <w:rPr>
                  <w:noProof/>
                  <w:lang w:val="de-DE" w:eastAsia="de-DE"/>
                </w:rPr>
                <mc:AlternateContent>
                  <mc:Choice Requires="wps">
                    <w:drawing>
                      <wp:anchor distT="0" distB="0" distL="114300" distR="114300" simplePos="0" relativeHeight="251752448" behindDoc="0" locked="0" layoutInCell="1" allowOverlap="1" wp14:anchorId="218AE140" wp14:editId="67F0191B">
                        <wp:simplePos x="0" y="0"/>
                        <wp:positionH relativeFrom="column">
                          <wp:posOffset>1793240</wp:posOffset>
                        </wp:positionH>
                        <wp:positionV relativeFrom="paragraph">
                          <wp:posOffset>168910</wp:posOffset>
                        </wp:positionV>
                        <wp:extent cx="274320" cy="274320"/>
                        <wp:effectExtent l="0" t="0" r="11430" b="11430"/>
                        <wp:wrapNone/>
                        <wp:docPr id="63"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D34F2F8" w14:textId="77777777" w:rsidR="00751C1D" w:rsidRDefault="00751C1D" w:rsidP="0038611C">
                                    <w:pPr>
                                      <w:rPr>
                                        <w:lang w:val="nl-NL"/>
                                      </w:rPr>
                                    </w:pPr>
                                    <w:r>
                                      <w:rPr>
                                        <w:lang w:val="nl-NL"/>
                                      </w:rPr>
                                      <w:t>X</w:t>
                                    </w:r>
                                  </w:p>
                                  <w:p w14:paraId="1359CDCB" w14:textId="77777777" w:rsidR="00751C1D" w:rsidRDefault="00751C1D" w:rsidP="0038611C">
                                    <w:pPr>
                                      <w:jc w:val="center"/>
                                    </w:pPr>
                                  </w:p>
                                </w:txbxContent>
                              </wps:txbx>
                              <wps:bodyPr rot="0" vert="horz" wrap="square" lIns="91440" tIns="45720" rIns="91440" bIns="45720" anchor="t" anchorCtr="0" upright="1">
                                <a:noAutofit/>
                              </wps:bodyPr>
                            </wps:wsp>
                          </a:graphicData>
                        </a:graphic>
                      </wp:anchor>
                    </w:drawing>
                  </mc:Choice>
                  <mc:Fallback>
                    <w:pict>
                      <v:rect w14:anchorId="218AE140" id="_x0000_s1066" style="position:absolute;left:0;text-align:left;margin-left:141.2pt;margin-top:13.3pt;width:21.6pt;height:21.6pt;z-index:251752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">
                        <v:textbox>
                          <w:txbxContent>
                            <w:p w14:paraId="1D34F2F8" w14:textId="77777777" w:rsidR="00751C1D" w:rsidRDefault="00751C1D" w:rsidP="0038611C">
                              <w:pPr>
                                <w:rPr>
                                  <w:lang w:val="nl-NL"/>
                                </w:rPr>
                              </w:pPr>
                              <w:r>
                                <w:rPr>
                                  <w:lang w:val="nl-NL"/>
                                </w:rPr>
                                <w:t>X</w:t>
                              </w:r>
                            </w:p>
                            <w:p w14:paraId="1359CDCB" w14:textId="77777777" w:rsidR="00751C1D" w:rsidRDefault="00751C1D" w:rsidP="0038611C">
                              <w:pPr>
                                <w:jc w:val="center"/>
                              </w:pPr>
                            </w:p>
                          </w:txbxContent>
                        </v:textbox>
                      </v:rect>
                    </w:pict>
                  </mc:Fallback>
                </mc:AlternateContent>
              </w:r>
              <w:r>
                <w:rPr>
                  <w:noProof/>
                  <w:lang w:val="de-DE" w:eastAsia="de-DE"/>
                </w:rPr>
                <mc:AlternateContent>
                  <mc:Choice Requires="wps">
                    <w:drawing>
                      <wp:anchor distT="0" distB="0" distL="114300" distR="114300" simplePos="0" relativeHeight="251751424" behindDoc="0" locked="0" layoutInCell="1" allowOverlap="1" wp14:anchorId="01001E3E" wp14:editId="7C94E68B">
                        <wp:simplePos x="0" y="0"/>
                        <wp:positionH relativeFrom="column">
                          <wp:posOffset>2399665</wp:posOffset>
                        </wp:positionH>
                        <wp:positionV relativeFrom="paragraph">
                          <wp:posOffset>168910</wp:posOffset>
                        </wp:positionV>
                        <wp:extent cx="274320" cy="274320"/>
                        <wp:effectExtent l="0" t="0" r="11430" b="11430"/>
                        <wp:wrapNone/>
                        <wp:docPr id="384"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3DDD5BA" w14:textId="77777777" w:rsidR="00751C1D" w:rsidRDefault="00751C1D" w:rsidP="0038611C">
                                    <w:pPr>
                                      <w:rPr>
                                        <w:lang w:val="nl-NL"/>
                                      </w:rPr>
                                    </w:pPr>
                                    <w:proofErr w:type="gramStart"/>
                                    <w:r>
                                      <w:rPr>
                                        <w:lang w:val="nl-NL"/>
                                      </w:rPr>
                                      <w:t>x</w:t>
                                    </w:r>
                                    <w:proofErr w:type="gramEnd"/>
                                  </w:p>
                                  <w:p w14:paraId="005D2ECB" w14:textId="77777777" w:rsidR="00751C1D" w:rsidRDefault="00751C1D" w:rsidP="0038611C">
                                    <w:pPr>
                                      <w:jc w:val="center"/>
                                    </w:pPr>
                                  </w:p>
                                </w:txbxContent>
                              </wps:txbx>
                              <wps:bodyPr rot="0" vert="horz" wrap="square" lIns="91440" tIns="45720" rIns="91440" bIns="45720" anchor="t" anchorCtr="0" upright="1">
                                <a:noAutofit/>
                              </wps:bodyPr>
                            </wps:wsp>
                          </a:graphicData>
                        </a:graphic>
                      </wp:anchor>
                    </w:drawing>
                  </mc:Choice>
                  <mc:Fallback>
                    <w:pict>
                      <v:rect w14:anchorId="01001E3E" id="_x0000_s1067" style="position:absolute;left:0;text-align:left;margin-left:188.95pt;margin-top:13.3pt;width:21.6pt;height:21.6pt;z-index:251751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">
                        <v:textbox>
                          <w:txbxContent>
                            <w:p w14:paraId="53DDD5BA" w14:textId="77777777" w:rsidR="00751C1D" w:rsidRDefault="00751C1D" w:rsidP="0038611C">
                              <w:pPr>
                                <w:rPr>
                                  <w:lang w:val="nl-NL"/>
                                </w:rPr>
                              </w:pPr>
                              <w:r>
                                <w:rPr>
                                  <w:lang w:val="nl-NL"/>
                                </w:rPr>
                                <w:t>x</w:t>
                              </w:r>
                            </w:p>
                            <w:p w14:paraId="005D2ECB" w14:textId="77777777" w:rsidR="00751C1D" w:rsidRDefault="00751C1D" w:rsidP="0038611C">
                              <w:pPr>
                                <w:jc w:val="center"/>
                              </w:pPr>
                            </w:p>
                          </w:txbxContent>
                        </v:textbox>
                      </v:rect>
                    </w:pict>
                  </mc:Fallback>
                </mc:AlternateContent>
              </w:r>
              <w:r>
                <w:rPr>
                  <w:noProof/>
                  <w:lang w:val="de-DE" w:eastAsia="de-DE"/>
                </w:rPr>
                <mc:AlternateContent>
                  <mc:Choice Requires="wps">
                    <w:drawing>
                      <wp:anchor distT="0" distB="0" distL="114300" distR="114300" simplePos="0" relativeHeight="251750400" behindDoc="0" locked="0" layoutInCell="1" allowOverlap="1" wp14:anchorId="775D6146" wp14:editId="5469ACB2">
                        <wp:simplePos x="0" y="0"/>
                        <wp:positionH relativeFrom="column">
                          <wp:posOffset>3072130</wp:posOffset>
                        </wp:positionH>
                        <wp:positionV relativeFrom="paragraph">
                          <wp:posOffset>168910</wp:posOffset>
                        </wp:positionV>
                        <wp:extent cx="274320" cy="274320"/>
                        <wp:effectExtent l="0" t="0" r="11430" b="11430"/>
                        <wp:wrapNone/>
                        <wp:docPr id="385"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7955094" w14:textId="77777777" w:rsidR="00751C1D" w:rsidRDefault="00751C1D" w:rsidP="0038611C">
                                    <w:pPr>
                                      <w:jc w:val="center"/>
                                    </w:pPr>
                                    <w:r>
                                      <w:t>X</w:t>
                                    </w:r>
                                  </w:p>
                                </w:txbxContent>
                              </wps:txbx>
                              <wps:bodyPr rot="0" vert="horz" wrap="square" lIns="91440" tIns="45720" rIns="91440" bIns="45720" anchor="t" anchorCtr="0" upright="1">
                                <a:noAutofit/>
                              </wps:bodyPr>
                            </wps:wsp>
                          </a:graphicData>
                        </a:graphic>
                      </wp:anchor>
                    </w:drawing>
                  </mc:Choice>
                  <mc:Fallback>
                    <w:pict>
                      <v:rect w14:anchorId="775D6146" id="_x0000_s1068" style="position:absolute;left:0;text-align:left;margin-left:241.9pt;margin-top:13.3pt;width:21.6pt;height:21.6pt;z-index:2517504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">
                        <v:textbox>
                          <w:txbxContent>
                            <w:p w14:paraId="47955094" w14:textId="77777777" w:rsidR="00751C1D" w:rsidRDefault="00751C1D" w:rsidP="0038611C">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749376" behindDoc="0" locked="0" layoutInCell="1" allowOverlap="1" wp14:anchorId="751302A6" wp14:editId="7559A046">
                        <wp:simplePos x="0" y="0"/>
                        <wp:positionH relativeFrom="column">
                          <wp:posOffset>3834765</wp:posOffset>
                        </wp:positionH>
                        <wp:positionV relativeFrom="paragraph">
                          <wp:posOffset>168910</wp:posOffset>
                        </wp:positionV>
                        <wp:extent cx="274320" cy="274320"/>
                        <wp:effectExtent l="0" t="0" r="11430" b="11430"/>
                        <wp:wrapNone/>
                        <wp:docPr id="386"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8A32102" w14:textId="6A6EE053" w:rsidR="00751C1D" w:rsidRDefault="00054763" w:rsidP="0038611C">
                                    <w:pPr>
                                      <w:jc w:val="center"/>
                                    </w:pPr>
                                    <w:r>
                                      <w:t>X</w:t>
                                    </w:r>
                                  </w:p>
                                </w:txbxContent>
                              </wps:txbx>
                              <wps:bodyPr rot="0" vert="horz" wrap="square" lIns="91440" tIns="45720" rIns="91440" bIns="45720" anchor="t" anchorCtr="0" upright="1">
                                <a:noAutofit/>
                              </wps:bodyPr>
                            </wps:wsp>
                          </a:graphicData>
                        </a:graphic>
                      </wp:anchor>
                    </w:drawing>
                  </mc:Choice>
                  <mc:Fallback>
                    <w:pict>
                      <v:rect w14:anchorId="751302A6" id="_x0000_s1069" style="position:absolute;left:0;text-align:left;margin-left:301.95pt;margin-top:13.3pt;width:21.6pt;height:21.6pt;z-index:251749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">
                        <v:textbox>
                          <w:txbxContent>
                            <w:p w14:paraId="48A32102" w14:textId="6A6EE053" w:rsidR="00751C1D" w:rsidRDefault="00054763" w:rsidP="0038611C">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755520" behindDoc="0" locked="0" layoutInCell="1" allowOverlap="1" wp14:anchorId="0A6694F2" wp14:editId="1C6CB09A">
                        <wp:simplePos x="0" y="0"/>
                        <wp:positionH relativeFrom="column">
                          <wp:posOffset>31750</wp:posOffset>
                        </wp:positionH>
                        <wp:positionV relativeFrom="paragraph">
                          <wp:posOffset>168910</wp:posOffset>
                        </wp:positionV>
                        <wp:extent cx="274320" cy="274320"/>
                        <wp:effectExtent l="0" t="0" r="11430" b="11430"/>
                        <wp:wrapNone/>
                        <wp:docPr id="387"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8F3C3DD" w14:textId="77777777" w:rsidR="00751C1D" w:rsidRDefault="00751C1D" w:rsidP="0038611C">
                                    <w:pPr>
                                      <w:rPr>
                                        <w:lang w:val="nl-NL"/>
                                      </w:rPr>
                                    </w:pPr>
                                  </w:p>
                                </w:txbxContent>
                              </wps:txbx>
                              <wps:bodyPr rot="0" vert="horz" wrap="square" lIns="91440" tIns="45720" rIns="91440" bIns="45720" anchor="t" anchorCtr="0" upright="1">
                                <a:noAutofit/>
                              </wps:bodyPr>
                            </wps:wsp>
                          </a:graphicData>
                        </a:graphic>
                      </wp:anchor>
                    </w:drawing>
                  </mc:Choice>
                  <mc:Fallback>
                    <w:pict>
                      <v:rect w14:anchorId="0A6694F2" id="_x0000_s1070" style="position:absolute;left:0;text-align:left;margin-left:2.5pt;margin-top:13.3pt;width:21.6pt;height:21.6pt;z-index:251755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">
                        <v:textbox>
                          <w:txbxContent>
                            <w:p w14:paraId="78F3C3DD" w14:textId="77777777" w:rsidR="00751C1D" w:rsidRDefault="00751C1D" w:rsidP="0038611C">
                              <w:pPr>
                                <w:rPr>
                                  <w:lang w:val="nl-NL"/>
                                </w:rPr>
                              </w:pPr>
                            </w:p>
                          </w:txbxContent>
                        </v:textbox>
                      </v:rect>
                    </w:pict>
                  </mc:Fallback>
                </mc:AlternateContent>
              </w:r>
              <w:r>
                <w:rPr>
                  <w:sz w:val="20"/>
                  <w:lang w:val="en-CA"/>
                </w:rPr>
                <w:t>29</w:t>
              </w:r>
              <w:r>
                <w:rPr>
                  <w:sz w:val="20"/>
                  <w:lang w:val="en-CA"/>
                </w:rPr>
                <w:tab/>
                <w:t>30</w:t>
              </w:r>
              <w:r>
                <w:rPr>
                  <w:sz w:val="20"/>
                  <w:lang w:val="en-CA"/>
                </w:rPr>
                <w:tab/>
                <w:t>31</w:t>
              </w:r>
              <w:r>
                <w:rPr>
                  <w:sz w:val="20"/>
                  <w:lang w:val="en-CA"/>
                </w:rPr>
                <w:tab/>
                <w:t>32</w:t>
              </w:r>
              <w:r>
                <w:rPr>
                  <w:sz w:val="20"/>
                  <w:lang w:val="en-CA"/>
                </w:rPr>
                <w:tab/>
                <w:t>33</w:t>
              </w:r>
              <w:r>
                <w:rPr>
                  <w:sz w:val="20"/>
                  <w:lang w:val="en-CA"/>
                </w:rPr>
                <w:tab/>
                <w:t>34</w:t>
              </w:r>
              <w:r>
                <w:rPr>
                  <w:sz w:val="20"/>
                  <w:lang w:val="en-CA"/>
                </w:rPr>
                <w:tab/>
                <w:t xml:space="preserve"> 35</w:t>
              </w:r>
            </w:ins>
          </w:p>
          <w:p w14:paraId="7AE3E857" w14:textId="77777777" w:rsidR="0038611C"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544" w:author="IALA Meetings" w:date="2022-09-28T15:03:00Z"/>
                <w:bCs/>
                <w:iCs/>
                <w:snapToGrid w:val="0"/>
                <w:sz w:val="20"/>
                <w:szCs w:val="20"/>
                <w:lang w:val="en-CA"/>
              </w:rPr>
            </w:pPr>
          </w:p>
          <w:p w14:paraId="145539AF" w14:textId="77777777" w:rsidR="0038611C"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545" w:author="IALA Meetings" w:date="2022-09-28T15:03:00Z"/>
                <w:bCs/>
                <w:iCs/>
                <w:snapToGrid w:val="0"/>
                <w:sz w:val="20"/>
                <w:szCs w:val="20"/>
                <w:lang w:val="en-CA"/>
              </w:rPr>
            </w:pPr>
          </w:p>
        </w:tc>
      </w:tr>
      <w:tr w:rsidR="0038611C" w14:paraId="781F6522" w14:textId="77777777" w:rsidTr="00751C1D">
        <w:trPr>
          <w:cantSplit/>
          <w:trHeight w:val="342"/>
          <w:ins w:id="546" w:author="IALA Meetings" w:date="2022-09-28T15:03:00Z"/>
        </w:trPr>
        <w:tc>
          <w:tcPr>
            <w:tcW w:w="2518" w:type="dxa"/>
            <w:shd w:val="clear" w:color="auto" w:fill="DDD9C3" w:themeFill="background2" w:themeFillShade="E6"/>
          </w:tcPr>
          <w:p w14:paraId="2A1A4A7B" w14:textId="77777777" w:rsidR="0038611C" w:rsidRDefault="0038611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547" w:author="IALA Meetings" w:date="2022-09-28T15:03:00Z"/>
                <w:b/>
                <w:bCs/>
                <w:iCs/>
                <w:snapToGrid w:val="0"/>
                <w:sz w:val="20"/>
                <w:szCs w:val="20"/>
              </w:rPr>
            </w:pPr>
            <w:ins w:id="548" w:author="IALA Meetings" w:date="2022-09-28T15:03:00Z">
              <w:r>
                <w:rPr>
                  <w:b/>
                  <w:bCs/>
                  <w:iCs/>
                  <w:snapToGrid w:val="0"/>
                  <w:sz w:val="20"/>
                  <w:szCs w:val="20"/>
                </w:rPr>
                <w:t>Committee notes</w:t>
              </w:r>
            </w:ins>
          </w:p>
        </w:tc>
        <w:tc>
          <w:tcPr>
            <w:tcW w:w="2268" w:type="dxa"/>
            <w:shd w:val="clear" w:color="auto" w:fill="DDD9C3" w:themeFill="background2" w:themeFillShade="E6"/>
          </w:tcPr>
          <w:p w14:paraId="4DA8153E" w14:textId="77777777" w:rsidR="0038611C"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549" w:author="IALA Meetings" w:date="2022-09-28T15:03:00Z"/>
                <w:b/>
                <w:bCs/>
                <w:iCs/>
                <w:snapToGrid w:val="0"/>
                <w:sz w:val="20"/>
                <w:szCs w:val="20"/>
              </w:rPr>
            </w:pPr>
            <w:ins w:id="550" w:author="IALA Meetings" w:date="2022-09-28T15:03:00Z">
              <w:r>
                <w:rPr>
                  <w:b/>
                  <w:bCs/>
                  <w:iCs/>
                  <w:snapToGrid w:val="0"/>
                  <w:sz w:val="20"/>
                  <w:szCs w:val="20"/>
                </w:rPr>
                <w:t>Origins</w:t>
              </w:r>
            </w:ins>
          </w:p>
        </w:tc>
        <w:tc>
          <w:tcPr>
            <w:tcW w:w="4820" w:type="dxa"/>
            <w:gridSpan w:val="2"/>
            <w:shd w:val="clear" w:color="auto" w:fill="DDD9C3" w:themeFill="background2" w:themeFillShade="E6"/>
          </w:tcPr>
          <w:p w14:paraId="4443CD15" w14:textId="77777777" w:rsidR="0038611C"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551" w:author="IALA Meetings" w:date="2022-09-28T15:03:00Z"/>
                <w:bCs/>
                <w:iCs/>
                <w:snapToGrid w:val="0"/>
                <w:sz w:val="20"/>
                <w:szCs w:val="20"/>
              </w:rPr>
            </w:pPr>
            <w:ins w:id="552" w:author="IALA Meetings" w:date="2022-09-28T15:03:00Z">
              <w:r>
                <w:rPr>
                  <w:bCs/>
                  <w:iCs/>
                  <w:snapToGrid w:val="0"/>
                  <w:sz w:val="20"/>
                  <w:szCs w:val="20"/>
                </w:rPr>
                <w:t>Requested by ENAV Committee at [ENAV29]</w:t>
              </w:r>
            </w:ins>
          </w:p>
        </w:tc>
      </w:tr>
      <w:tr w:rsidR="0038611C" w14:paraId="117CEDFB" w14:textId="77777777" w:rsidTr="00751C1D">
        <w:trPr>
          <w:cantSplit/>
          <w:trHeight w:val="342"/>
          <w:ins w:id="553" w:author="IALA Meetings" w:date="2022-09-28T15:03:00Z"/>
        </w:trPr>
        <w:tc>
          <w:tcPr>
            <w:tcW w:w="2518" w:type="dxa"/>
            <w:vMerge w:val="restart"/>
            <w:shd w:val="clear" w:color="auto" w:fill="auto"/>
          </w:tcPr>
          <w:p w14:paraId="6777C6A1" w14:textId="77777777" w:rsidR="0038611C" w:rsidRDefault="0038611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ins w:id="554" w:author="IALA Meetings" w:date="2022-09-28T15:03:00Z"/>
                <w:b/>
                <w:bCs/>
                <w:iCs/>
                <w:snapToGrid w:val="0"/>
                <w:sz w:val="20"/>
                <w:szCs w:val="20"/>
              </w:rPr>
            </w:pPr>
          </w:p>
        </w:tc>
        <w:tc>
          <w:tcPr>
            <w:tcW w:w="2268" w:type="dxa"/>
            <w:shd w:val="clear" w:color="auto" w:fill="DDD9C3" w:themeFill="background2" w:themeFillShade="E6"/>
          </w:tcPr>
          <w:p w14:paraId="790C034C" w14:textId="77777777" w:rsidR="0038611C"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555" w:author="IALA Meetings" w:date="2022-09-28T15:03:00Z"/>
                <w:b/>
                <w:bCs/>
                <w:iCs/>
                <w:snapToGrid w:val="0"/>
                <w:sz w:val="20"/>
                <w:szCs w:val="20"/>
              </w:rPr>
            </w:pPr>
            <w:ins w:id="556" w:author="IALA Meetings" w:date="2022-09-28T15:03:00Z">
              <w:r>
                <w:rPr>
                  <w:b/>
                  <w:bCs/>
                  <w:iCs/>
                  <w:snapToGrid w:val="0"/>
                  <w:sz w:val="20"/>
                  <w:szCs w:val="20"/>
                </w:rPr>
                <w:t>Agreed by session</w:t>
              </w:r>
            </w:ins>
          </w:p>
        </w:tc>
        <w:tc>
          <w:tcPr>
            <w:tcW w:w="2268" w:type="dxa"/>
            <w:shd w:val="clear" w:color="auto" w:fill="DDD9C3" w:themeFill="background2" w:themeFillShade="E6"/>
          </w:tcPr>
          <w:p w14:paraId="5CE781A1" w14:textId="77777777" w:rsidR="0038611C"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557" w:author="IALA Meetings" w:date="2022-09-28T15:03:00Z"/>
                <w:b/>
                <w:bCs/>
                <w:iCs/>
                <w:snapToGrid w:val="0"/>
                <w:sz w:val="20"/>
                <w:szCs w:val="20"/>
              </w:rPr>
            </w:pPr>
            <w:ins w:id="558" w:author="IALA Meetings" w:date="2022-09-28T15:03:00Z">
              <w:r>
                <w:rPr>
                  <w:b/>
                  <w:bCs/>
                  <w:iCs/>
                  <w:snapToGrid w:val="0"/>
                  <w:sz w:val="20"/>
                  <w:szCs w:val="20"/>
                </w:rPr>
                <w:t>TD#</w:t>
              </w:r>
            </w:ins>
          </w:p>
        </w:tc>
        <w:tc>
          <w:tcPr>
            <w:tcW w:w="2552" w:type="dxa"/>
            <w:shd w:val="clear" w:color="auto" w:fill="DDD9C3" w:themeFill="background2" w:themeFillShade="E6"/>
          </w:tcPr>
          <w:p w14:paraId="3864E39E" w14:textId="77777777" w:rsidR="0038611C"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559" w:author="IALA Meetings" w:date="2022-09-28T15:03:00Z"/>
                <w:b/>
                <w:bCs/>
                <w:iCs/>
                <w:snapToGrid w:val="0"/>
                <w:sz w:val="20"/>
                <w:szCs w:val="20"/>
              </w:rPr>
            </w:pPr>
            <w:ins w:id="560" w:author="IALA Meetings" w:date="2022-09-28T15:03:00Z">
              <w:r>
                <w:rPr>
                  <w:b/>
                  <w:bCs/>
                  <w:iCs/>
                  <w:snapToGrid w:val="0"/>
                  <w:sz w:val="20"/>
                  <w:szCs w:val="20"/>
                </w:rPr>
                <w:t>Comments</w:t>
              </w:r>
            </w:ins>
          </w:p>
        </w:tc>
      </w:tr>
      <w:tr w:rsidR="0038611C" w14:paraId="46473511" w14:textId="77777777" w:rsidTr="00751C1D">
        <w:trPr>
          <w:cantSplit/>
          <w:trHeight w:val="489"/>
          <w:ins w:id="561" w:author="IALA Meetings" w:date="2022-09-28T15:03:00Z"/>
        </w:trPr>
        <w:tc>
          <w:tcPr>
            <w:tcW w:w="2518" w:type="dxa"/>
            <w:vMerge/>
            <w:shd w:val="clear" w:color="auto" w:fill="auto"/>
          </w:tcPr>
          <w:p w14:paraId="00C277E6" w14:textId="77777777" w:rsidR="0038611C" w:rsidRDefault="0038611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ins w:id="562" w:author="IALA Meetings" w:date="2022-09-28T15:03:00Z"/>
                <w:bCs/>
                <w:iCs/>
                <w:snapToGrid w:val="0"/>
                <w:sz w:val="20"/>
                <w:szCs w:val="20"/>
              </w:rPr>
            </w:pPr>
          </w:p>
        </w:tc>
        <w:tc>
          <w:tcPr>
            <w:tcW w:w="2268" w:type="dxa"/>
            <w:shd w:val="clear" w:color="auto" w:fill="DDD9C3" w:themeFill="background2" w:themeFillShade="E6"/>
          </w:tcPr>
          <w:p w14:paraId="3F7E717F" w14:textId="77777777" w:rsidR="0038611C"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563" w:author="IALA Meetings" w:date="2022-09-28T15:03:00Z"/>
                <w:bCs/>
                <w:iCs/>
                <w:snapToGrid w:val="0"/>
                <w:sz w:val="20"/>
                <w:szCs w:val="20"/>
              </w:rPr>
            </w:pPr>
            <w:ins w:id="564" w:author="IALA Meetings" w:date="2022-09-28T15:03: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268" w:type="dxa"/>
            <w:shd w:val="clear" w:color="auto" w:fill="DDD9C3" w:themeFill="background2" w:themeFillShade="E6"/>
          </w:tcPr>
          <w:p w14:paraId="70D4DECA" w14:textId="77777777" w:rsidR="0038611C"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565" w:author="IALA Meetings" w:date="2022-09-28T15:03:00Z"/>
                <w:bCs/>
                <w:iCs/>
                <w:snapToGrid w:val="0"/>
                <w:sz w:val="20"/>
                <w:szCs w:val="20"/>
              </w:rPr>
            </w:pPr>
            <w:ins w:id="566" w:author="IALA Meetings" w:date="2022-09-28T15:03: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552" w:type="dxa"/>
            <w:shd w:val="clear" w:color="auto" w:fill="DDD9C3" w:themeFill="background2" w:themeFillShade="E6"/>
          </w:tcPr>
          <w:p w14:paraId="3173E5E4" w14:textId="77777777" w:rsidR="0038611C"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567" w:author="IALA Meetings" w:date="2022-09-28T15:03:00Z"/>
                <w:bCs/>
                <w:iCs/>
                <w:snapToGrid w:val="0"/>
                <w:sz w:val="20"/>
                <w:szCs w:val="20"/>
              </w:rPr>
            </w:pPr>
            <w:ins w:id="568" w:author="IALA Meetings" w:date="2022-09-28T15:03: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r>
      <w:tr w:rsidR="0038611C" w14:paraId="5ABA2123" w14:textId="77777777" w:rsidTr="00751C1D">
        <w:trPr>
          <w:cantSplit/>
          <w:trHeight w:val="489"/>
          <w:ins w:id="569" w:author="IALA Meetings" w:date="2022-09-28T15:03:00Z"/>
        </w:trPr>
        <w:tc>
          <w:tcPr>
            <w:tcW w:w="2518" w:type="dxa"/>
            <w:shd w:val="clear" w:color="auto" w:fill="auto"/>
          </w:tcPr>
          <w:p w14:paraId="34CBB3D4" w14:textId="77777777" w:rsidR="0038611C" w:rsidRDefault="0038611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570" w:author="IALA Meetings" w:date="2022-09-28T15:03:00Z"/>
                <w:bCs/>
                <w:iCs/>
                <w:snapToGrid w:val="0"/>
                <w:sz w:val="20"/>
                <w:szCs w:val="20"/>
              </w:rPr>
            </w:pPr>
          </w:p>
        </w:tc>
        <w:tc>
          <w:tcPr>
            <w:tcW w:w="2268" w:type="dxa"/>
            <w:shd w:val="clear" w:color="auto" w:fill="DDD9C3" w:themeFill="background2" w:themeFillShade="E6"/>
          </w:tcPr>
          <w:p w14:paraId="05BEA004" w14:textId="77777777" w:rsidR="0038611C"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571" w:author="IALA Meetings" w:date="2022-09-28T15:03:00Z"/>
                <w:b/>
                <w:bCs/>
                <w:iCs/>
                <w:snapToGrid w:val="0"/>
                <w:sz w:val="20"/>
                <w:szCs w:val="20"/>
              </w:rPr>
            </w:pPr>
            <w:ins w:id="572" w:author="IALA Meetings" w:date="2022-09-28T15:03:00Z">
              <w:r>
                <w:rPr>
                  <w:b/>
                  <w:bCs/>
                  <w:iCs/>
                  <w:snapToGrid w:val="0"/>
                  <w:sz w:val="20"/>
                  <w:szCs w:val="20"/>
                </w:rPr>
                <w:t>Approved by Council</w:t>
              </w:r>
            </w:ins>
          </w:p>
        </w:tc>
        <w:tc>
          <w:tcPr>
            <w:tcW w:w="2268" w:type="dxa"/>
            <w:shd w:val="clear" w:color="auto" w:fill="DDD9C3" w:themeFill="background2" w:themeFillShade="E6"/>
          </w:tcPr>
          <w:p w14:paraId="7D0D5E50" w14:textId="77777777" w:rsidR="0038611C"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573" w:author="IALA Meetings" w:date="2022-09-28T15:03:00Z"/>
                <w:bCs/>
                <w:iCs/>
                <w:snapToGrid w:val="0"/>
                <w:sz w:val="20"/>
                <w:szCs w:val="20"/>
              </w:rPr>
            </w:pPr>
            <w:ins w:id="574" w:author="IALA Meetings" w:date="2022-09-28T15:03: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ins>
          </w:p>
        </w:tc>
        <w:tc>
          <w:tcPr>
            <w:tcW w:w="2552" w:type="dxa"/>
            <w:shd w:val="clear" w:color="auto" w:fill="DDD9C3" w:themeFill="background2" w:themeFillShade="E6"/>
          </w:tcPr>
          <w:p w14:paraId="04E8315B" w14:textId="77777777" w:rsidR="0038611C"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575" w:author="IALA Meetings" w:date="2022-09-28T15:03:00Z"/>
                <w:bCs/>
                <w:iCs/>
                <w:snapToGrid w:val="0"/>
                <w:sz w:val="20"/>
                <w:szCs w:val="20"/>
              </w:rPr>
            </w:pPr>
            <w:ins w:id="576" w:author="IALA Meetings" w:date="2022-09-28T15:03: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ins>
          </w:p>
        </w:tc>
      </w:tr>
      <w:tr w:rsidR="0038611C" w14:paraId="501C84BD" w14:textId="77777777" w:rsidTr="00751C1D">
        <w:trPr>
          <w:cantSplit/>
          <w:trHeight w:val="489"/>
          <w:ins w:id="577" w:author="IALA Meetings" w:date="2022-09-28T15:03:00Z"/>
        </w:trPr>
        <w:tc>
          <w:tcPr>
            <w:tcW w:w="2518" w:type="dxa"/>
            <w:shd w:val="clear" w:color="auto" w:fill="auto"/>
          </w:tcPr>
          <w:p w14:paraId="31961495" w14:textId="77777777" w:rsidR="0038611C" w:rsidRDefault="0038611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578" w:author="IALA Meetings" w:date="2022-09-28T15:03:00Z"/>
                <w:bCs/>
                <w:iCs/>
                <w:snapToGrid w:val="0"/>
                <w:sz w:val="20"/>
                <w:szCs w:val="20"/>
              </w:rPr>
            </w:pPr>
          </w:p>
        </w:tc>
        <w:tc>
          <w:tcPr>
            <w:tcW w:w="2268" w:type="dxa"/>
            <w:shd w:val="clear" w:color="auto" w:fill="DDD9C3" w:themeFill="background2" w:themeFillShade="E6"/>
          </w:tcPr>
          <w:p w14:paraId="65A05BF0" w14:textId="77777777" w:rsidR="0038611C"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579" w:author="IALA Meetings" w:date="2022-09-28T15:03:00Z"/>
                <w:b/>
                <w:bCs/>
                <w:iCs/>
                <w:snapToGrid w:val="0"/>
                <w:sz w:val="20"/>
                <w:szCs w:val="20"/>
              </w:rPr>
            </w:pPr>
            <w:ins w:id="580" w:author="IALA Meetings" w:date="2022-09-28T15:03:00Z">
              <w:r>
                <w:rPr>
                  <w:b/>
                  <w:bCs/>
                  <w:iCs/>
                  <w:snapToGrid w:val="0"/>
                  <w:sz w:val="20"/>
                  <w:szCs w:val="20"/>
                </w:rPr>
                <w:t>Revision Notes:</w:t>
              </w:r>
            </w:ins>
          </w:p>
        </w:tc>
        <w:tc>
          <w:tcPr>
            <w:tcW w:w="4820" w:type="dxa"/>
            <w:gridSpan w:val="2"/>
            <w:shd w:val="clear" w:color="auto" w:fill="DDD9C3" w:themeFill="background2" w:themeFillShade="E6"/>
          </w:tcPr>
          <w:p w14:paraId="53F3EEC9" w14:textId="77777777" w:rsidR="0038611C"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581" w:author="IALA Meetings" w:date="2022-09-28T15:03:00Z"/>
                <w:bCs/>
                <w:iCs/>
                <w:snapToGrid w:val="0"/>
                <w:sz w:val="20"/>
                <w:szCs w:val="20"/>
              </w:rPr>
            </w:pPr>
          </w:p>
        </w:tc>
      </w:tr>
      <w:bookmarkEnd w:id="460"/>
    </w:tbl>
    <w:p w14:paraId="0F1EAD51" w14:textId="68860CB6" w:rsidR="0038611C" w:rsidRDefault="0038611C" w:rsidP="007F74C1">
      <w:pPr>
        <w:rPr>
          <w:ins w:id="582" w:author="IALA Meetings" w:date="2022-09-28T15:03:00Z"/>
        </w:rPr>
      </w:pPr>
    </w:p>
    <w:p w14:paraId="79A299ED" w14:textId="461A8B71" w:rsidR="0038611C" w:rsidRDefault="0038611C" w:rsidP="007F74C1">
      <w:pPr>
        <w:rPr>
          <w:ins w:id="583" w:author="IALA Meetings" w:date="2022-09-28T15:03:00Z"/>
        </w:rPr>
      </w:pPr>
    </w:p>
    <w:p w14:paraId="03644F03" w14:textId="0F772C83" w:rsidR="0038611C" w:rsidRDefault="0038611C" w:rsidP="007F74C1">
      <w:pPr>
        <w:rPr>
          <w:ins w:id="584" w:author="IALA Meetings" w:date="2022-09-28T15:11:00Z"/>
        </w:rPr>
      </w:pPr>
    </w:p>
    <w:p w14:paraId="69F35B8E" w14:textId="01F8E4C7" w:rsidR="000F4D52" w:rsidRDefault="000F4D52" w:rsidP="007F74C1">
      <w:pPr>
        <w:rPr>
          <w:ins w:id="585" w:author="IALA Meetings" w:date="2022-09-28T15:11:00Z"/>
        </w:rPr>
      </w:pPr>
    </w:p>
    <w:p w14:paraId="446D5400" w14:textId="313C5633" w:rsidR="000F4D52" w:rsidRDefault="000F4D52" w:rsidP="007F74C1">
      <w:pPr>
        <w:rPr>
          <w:ins w:id="586" w:author="IALA Meetings" w:date="2022-09-28T15:11:00Z"/>
        </w:rPr>
      </w:pP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0F4D52" w14:paraId="5175668D" w14:textId="77777777" w:rsidTr="00751C1D">
        <w:trPr>
          <w:cantSplit/>
          <w:trHeight w:val="416"/>
          <w:tblHeader/>
          <w:ins w:id="587" w:author="IALA Meetings" w:date="2022-09-28T15:11:00Z"/>
        </w:trPr>
        <w:tc>
          <w:tcPr>
            <w:tcW w:w="9606" w:type="dxa"/>
            <w:gridSpan w:val="4"/>
            <w:shd w:val="clear" w:color="auto" w:fill="DDD9C3"/>
            <w:vAlign w:val="center"/>
          </w:tcPr>
          <w:p w14:paraId="21C303CC" w14:textId="77777777" w:rsidR="000F4D52" w:rsidRDefault="000F4D5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ins w:id="588" w:author="IALA Meetings" w:date="2022-09-28T15:11:00Z"/>
                <w:b/>
                <w:bCs/>
                <w:iCs/>
                <w:snapToGrid w:val="0"/>
              </w:rPr>
            </w:pPr>
            <w:ins w:id="589" w:author="IALA Meetings" w:date="2022-09-28T15:11:00Z">
              <w:r>
                <w:rPr>
                  <w:b/>
                  <w:bCs/>
                  <w:iCs/>
                  <w:snapToGrid w:val="0"/>
                </w:rPr>
                <w:t xml:space="preserve">ENAV Committee </w:t>
              </w:r>
              <w:r w:rsidRPr="00696A73">
                <w:rPr>
                  <w:b/>
                  <w:bCs/>
                  <w:iCs/>
                  <w:snapToGrid w:val="0"/>
                </w:rPr>
                <w:t>Work Programme</w:t>
              </w:r>
              <w:r>
                <w:rPr>
                  <w:b/>
                  <w:bCs/>
                  <w:iCs/>
                  <w:snapToGrid w:val="0"/>
                </w:rPr>
                <w:t xml:space="preserve"> 2023-2027</w:t>
              </w:r>
            </w:ins>
          </w:p>
        </w:tc>
      </w:tr>
      <w:tr w:rsidR="000F4D52" w14:paraId="2C14E580" w14:textId="77777777" w:rsidTr="00751C1D">
        <w:trPr>
          <w:cantSplit/>
          <w:trHeight w:val="428"/>
          <w:ins w:id="590" w:author="IALA Meetings" w:date="2022-09-28T15:11:00Z"/>
        </w:trPr>
        <w:tc>
          <w:tcPr>
            <w:tcW w:w="2518" w:type="dxa"/>
            <w:shd w:val="clear" w:color="auto" w:fill="auto"/>
          </w:tcPr>
          <w:p w14:paraId="1FEC06F7" w14:textId="77777777" w:rsidR="000F4D52" w:rsidRDefault="000F4D5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591" w:author="IALA Meetings" w:date="2022-09-28T15:11:00Z"/>
                <w:b/>
                <w:bCs/>
                <w:iCs/>
                <w:snapToGrid w:val="0"/>
                <w:sz w:val="20"/>
                <w:szCs w:val="20"/>
              </w:rPr>
            </w:pPr>
            <w:ins w:id="592" w:author="IALA Meetings" w:date="2022-09-28T15:11:00Z">
              <w:r w:rsidRPr="00BF71F7">
                <w:rPr>
                  <w:b/>
                  <w:sz w:val="20"/>
                  <w:szCs w:val="20"/>
                </w:rPr>
                <w:t>Standard</w:t>
              </w:r>
            </w:ins>
          </w:p>
        </w:tc>
        <w:tc>
          <w:tcPr>
            <w:tcW w:w="7088" w:type="dxa"/>
            <w:gridSpan w:val="3"/>
            <w:shd w:val="clear" w:color="auto" w:fill="auto"/>
          </w:tcPr>
          <w:p w14:paraId="3CD4001B" w14:textId="77777777" w:rsidR="000F4D52" w:rsidRDefault="000F4D5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593" w:author="IALA Meetings" w:date="2022-09-28T15:11:00Z"/>
                <w:rFonts w:cs="Arial"/>
                <w:snapToGrid w:val="0"/>
                <w:kern w:val="28"/>
                <w:sz w:val="20"/>
                <w:szCs w:val="20"/>
                <w:highlight w:val="yellow"/>
                <w:lang w:eastAsia="de-DE"/>
              </w:rPr>
            </w:pPr>
            <w:ins w:id="594" w:author="IALA Meetings" w:date="2022-09-28T15:11:00Z">
              <w:r>
                <w:rPr>
                  <w:rFonts w:cs="Arial"/>
                  <w:snapToGrid w:val="0"/>
                  <w:kern w:val="28"/>
                  <w:sz w:val="20"/>
                  <w:szCs w:val="20"/>
                  <w:lang w:eastAsia="de-DE"/>
                </w:rPr>
                <w:t>S1060 – digital Communication technologies</w:t>
              </w:r>
            </w:ins>
          </w:p>
        </w:tc>
      </w:tr>
      <w:tr w:rsidR="000F4D52" w:rsidRPr="00520177" w14:paraId="0F38C771" w14:textId="77777777" w:rsidTr="00751C1D">
        <w:trPr>
          <w:cantSplit/>
          <w:trHeight w:val="491"/>
          <w:ins w:id="595" w:author="IALA Meetings" w:date="2022-09-28T15:11:00Z"/>
        </w:trPr>
        <w:tc>
          <w:tcPr>
            <w:tcW w:w="2518" w:type="dxa"/>
            <w:shd w:val="clear" w:color="auto" w:fill="auto"/>
          </w:tcPr>
          <w:p w14:paraId="38B5233C" w14:textId="77777777" w:rsidR="000F4D52" w:rsidRDefault="000F4D5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596" w:author="IALA Meetings" w:date="2022-09-28T15:11:00Z"/>
                <w:b/>
                <w:bCs/>
                <w:iCs/>
                <w:snapToGrid w:val="0"/>
                <w:sz w:val="20"/>
                <w:szCs w:val="20"/>
              </w:rPr>
            </w:pPr>
            <w:ins w:id="597" w:author="IALA Meetings" w:date="2022-09-28T15:11:00Z">
              <w:r w:rsidRPr="00BF71F7">
                <w:rPr>
                  <w:b/>
                  <w:sz w:val="20"/>
                  <w:szCs w:val="20"/>
                </w:rPr>
                <w:t>Topic Area</w:t>
              </w:r>
            </w:ins>
          </w:p>
        </w:tc>
        <w:tc>
          <w:tcPr>
            <w:tcW w:w="7088" w:type="dxa"/>
            <w:gridSpan w:val="3"/>
            <w:shd w:val="clear" w:color="auto" w:fill="auto"/>
          </w:tcPr>
          <w:p w14:paraId="1815966E" w14:textId="221EFDFC" w:rsidR="000F4D52" w:rsidRPr="00EE5FDF" w:rsidRDefault="0049640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598" w:author="IALA Meetings" w:date="2022-09-28T15:11:00Z"/>
                <w:rFonts w:cs="Arial"/>
                <w:snapToGrid w:val="0"/>
                <w:kern w:val="28"/>
                <w:sz w:val="20"/>
                <w:szCs w:val="20"/>
                <w:lang w:eastAsia="de-DE"/>
              </w:rPr>
            </w:pPr>
            <w:ins w:id="599" w:author="IALA Meetings" w:date="2022-09-28T15:12:00Z">
              <w:r w:rsidRPr="00054763">
                <w:rPr>
                  <w:rFonts w:cs="Arial"/>
                  <w:snapToGrid w:val="0"/>
                  <w:kern w:val="28"/>
                  <w:sz w:val="20"/>
                  <w:szCs w:val="20"/>
                  <w:lang w:eastAsia="de-DE"/>
                </w:rPr>
                <w:t>Recommendation ITU-R.M</w:t>
              </w:r>
            </w:ins>
            <w:ins w:id="600" w:author="IALA Meetings" w:date="2022-09-28T15:15:00Z">
              <w:r w:rsidR="009B5E24" w:rsidRPr="00054763">
                <w:rPr>
                  <w:rFonts w:cs="Arial"/>
                  <w:snapToGrid w:val="0"/>
                  <w:kern w:val="28"/>
                  <w:sz w:val="20"/>
                  <w:szCs w:val="20"/>
                  <w:lang w:eastAsia="de-DE"/>
                </w:rPr>
                <w:t xml:space="preserve"> </w:t>
              </w:r>
            </w:ins>
            <w:ins w:id="601" w:author="IALA Meetings" w:date="2022-09-28T15:12:00Z">
              <w:r w:rsidRPr="00054763">
                <w:rPr>
                  <w:rFonts w:cs="Arial"/>
                  <w:snapToGrid w:val="0"/>
                  <w:kern w:val="28"/>
                  <w:sz w:val="20"/>
                  <w:szCs w:val="20"/>
                  <w:lang w:eastAsia="de-DE"/>
                </w:rPr>
                <w:t>2092-1</w:t>
              </w:r>
            </w:ins>
          </w:p>
        </w:tc>
      </w:tr>
      <w:tr w:rsidR="000F4D52" w14:paraId="1588D527" w14:textId="77777777" w:rsidTr="00751C1D">
        <w:trPr>
          <w:cantSplit/>
          <w:trHeight w:val="463"/>
          <w:ins w:id="602" w:author="IALA Meetings" w:date="2022-09-28T15:11:00Z"/>
        </w:trPr>
        <w:tc>
          <w:tcPr>
            <w:tcW w:w="2518" w:type="dxa"/>
            <w:shd w:val="clear" w:color="auto" w:fill="auto"/>
          </w:tcPr>
          <w:p w14:paraId="1047E67D" w14:textId="77777777" w:rsidR="000F4D52" w:rsidRDefault="000F4D5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603" w:author="IALA Meetings" w:date="2022-09-28T15:11:00Z"/>
                <w:b/>
                <w:bCs/>
                <w:iCs/>
                <w:snapToGrid w:val="0"/>
                <w:sz w:val="20"/>
                <w:szCs w:val="20"/>
              </w:rPr>
            </w:pPr>
            <w:ins w:id="604" w:author="IALA Meetings" w:date="2022-09-28T15:11:00Z">
              <w:r w:rsidRPr="00BF71F7">
                <w:rPr>
                  <w:b/>
                  <w:bCs/>
                  <w:iCs/>
                  <w:snapToGrid w:val="0"/>
                  <w:sz w:val="20"/>
                  <w:szCs w:val="20"/>
                </w:rPr>
                <w:t>Task</w:t>
              </w:r>
            </w:ins>
          </w:p>
        </w:tc>
        <w:tc>
          <w:tcPr>
            <w:tcW w:w="7088" w:type="dxa"/>
            <w:gridSpan w:val="3"/>
            <w:shd w:val="clear" w:color="auto" w:fill="auto"/>
          </w:tcPr>
          <w:p w14:paraId="3161F1DF" w14:textId="73DAF7ED" w:rsidR="000F4D52" w:rsidRDefault="0049640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05" w:author="IALA Meetings" w:date="2022-09-28T15:11:00Z"/>
                <w:rFonts w:cs="Arial"/>
                <w:snapToGrid w:val="0"/>
                <w:kern w:val="28"/>
                <w:sz w:val="20"/>
                <w:szCs w:val="20"/>
                <w:lang w:eastAsia="de-DE"/>
              </w:rPr>
            </w:pPr>
            <w:ins w:id="606" w:author="IALA Meetings" w:date="2022-09-28T15:12:00Z">
              <w:r w:rsidRPr="00054763">
                <w:rPr>
                  <w:rFonts w:cs="Arial"/>
                  <w:snapToGrid w:val="0"/>
                  <w:kern w:val="28"/>
                  <w:sz w:val="20"/>
                  <w:szCs w:val="20"/>
                  <w:lang w:eastAsia="de-DE"/>
                </w:rPr>
                <w:t>Input to</w:t>
              </w:r>
            </w:ins>
            <w:ins w:id="607" w:author="IALA Meetings" w:date="2022-09-28T15:13:00Z">
              <w:r w:rsidR="009B5E24" w:rsidRPr="00054763">
                <w:rPr>
                  <w:rFonts w:cs="Arial"/>
                  <w:snapToGrid w:val="0"/>
                  <w:kern w:val="28"/>
                  <w:sz w:val="20"/>
                  <w:szCs w:val="20"/>
                  <w:lang w:eastAsia="de-DE"/>
                </w:rPr>
                <w:t xml:space="preserve"> future revision of</w:t>
              </w:r>
            </w:ins>
            <w:ins w:id="608" w:author="IALA Meetings" w:date="2022-09-28T15:43:00Z">
              <w:r w:rsidR="00DB483C" w:rsidRPr="00054763">
                <w:rPr>
                  <w:rFonts w:cs="Arial"/>
                  <w:snapToGrid w:val="0"/>
                  <w:kern w:val="28"/>
                  <w:sz w:val="20"/>
                  <w:szCs w:val="20"/>
                  <w:lang w:eastAsia="de-DE"/>
                </w:rPr>
                <w:t xml:space="preserve"> Recommendation</w:t>
              </w:r>
            </w:ins>
            <w:ins w:id="609" w:author="IALA Meetings" w:date="2022-09-28T15:13:00Z">
              <w:r w:rsidR="009B5E24" w:rsidRPr="00054763">
                <w:rPr>
                  <w:rFonts w:cs="Arial"/>
                  <w:snapToGrid w:val="0"/>
                  <w:kern w:val="28"/>
                  <w:sz w:val="20"/>
                  <w:szCs w:val="20"/>
                  <w:lang w:eastAsia="de-DE"/>
                </w:rPr>
                <w:t xml:space="preserve"> </w:t>
              </w:r>
            </w:ins>
            <w:ins w:id="610" w:author="IALA Meetings" w:date="2022-09-28T15:12:00Z">
              <w:r w:rsidRPr="00054763">
                <w:rPr>
                  <w:rFonts w:cs="Arial"/>
                  <w:snapToGrid w:val="0"/>
                  <w:kern w:val="28"/>
                  <w:sz w:val="20"/>
                  <w:szCs w:val="20"/>
                  <w:lang w:eastAsia="de-DE"/>
                </w:rPr>
                <w:t>ITU-R.M2092-1</w:t>
              </w:r>
            </w:ins>
          </w:p>
        </w:tc>
      </w:tr>
      <w:tr w:rsidR="000F4D52" w14:paraId="65976DC7" w14:textId="77777777" w:rsidTr="00751C1D">
        <w:trPr>
          <w:cantSplit/>
          <w:trHeight w:val="466"/>
          <w:ins w:id="611" w:author="IALA Meetings" w:date="2022-09-28T15:11:00Z"/>
        </w:trPr>
        <w:tc>
          <w:tcPr>
            <w:tcW w:w="2518" w:type="dxa"/>
          </w:tcPr>
          <w:p w14:paraId="3D65E42D" w14:textId="77777777" w:rsidR="000F4D52" w:rsidRDefault="000F4D5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612" w:author="IALA Meetings" w:date="2022-09-28T15:11:00Z"/>
                <w:b/>
                <w:bCs/>
                <w:iCs/>
                <w:snapToGrid w:val="0"/>
                <w:sz w:val="20"/>
                <w:szCs w:val="20"/>
              </w:rPr>
            </w:pPr>
            <w:ins w:id="613" w:author="IALA Meetings" w:date="2022-09-28T15:11:00Z">
              <w:r w:rsidRPr="00BF71F7">
                <w:rPr>
                  <w:b/>
                  <w:bCs/>
                  <w:iCs/>
                  <w:snapToGrid w:val="0"/>
                  <w:sz w:val="20"/>
                  <w:szCs w:val="20"/>
                </w:rPr>
                <w:t>Objectives of the task</w:t>
              </w:r>
            </w:ins>
          </w:p>
        </w:tc>
        <w:tc>
          <w:tcPr>
            <w:tcW w:w="7088" w:type="dxa"/>
            <w:gridSpan w:val="3"/>
          </w:tcPr>
          <w:p w14:paraId="08EF763B" w14:textId="2F553C3B" w:rsidR="000F4D52" w:rsidRPr="00AA0FB7" w:rsidRDefault="000F4D5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ins w:id="614" w:author="IALA Meetings" w:date="2022-09-28T15:11:00Z"/>
                <w:rFonts w:cs="Arial"/>
                <w:snapToGrid w:val="0"/>
                <w:kern w:val="28"/>
                <w:sz w:val="20"/>
                <w:szCs w:val="20"/>
              </w:rPr>
            </w:pPr>
          </w:p>
        </w:tc>
      </w:tr>
      <w:tr w:rsidR="000F4D52" w14:paraId="5683AD7B" w14:textId="77777777" w:rsidTr="00751C1D">
        <w:trPr>
          <w:cantSplit/>
          <w:trHeight w:val="402"/>
          <w:ins w:id="615" w:author="IALA Meetings" w:date="2022-09-28T15:11:00Z"/>
        </w:trPr>
        <w:tc>
          <w:tcPr>
            <w:tcW w:w="2518" w:type="dxa"/>
          </w:tcPr>
          <w:p w14:paraId="7D5B5BE8" w14:textId="77777777" w:rsidR="000F4D52" w:rsidRDefault="000F4D5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616" w:author="IALA Meetings" w:date="2022-09-28T15:11:00Z"/>
                <w:b/>
                <w:bCs/>
                <w:iCs/>
                <w:snapToGrid w:val="0"/>
                <w:sz w:val="20"/>
                <w:szCs w:val="20"/>
              </w:rPr>
            </w:pPr>
            <w:ins w:id="617" w:author="IALA Meetings" w:date="2022-09-28T15:11:00Z">
              <w:r w:rsidRPr="00BF71F7">
                <w:rPr>
                  <w:b/>
                  <w:bCs/>
                  <w:iCs/>
                  <w:snapToGrid w:val="0"/>
                  <w:sz w:val="20"/>
                  <w:szCs w:val="20"/>
                </w:rPr>
                <w:t>Expected outcome</w:t>
              </w:r>
            </w:ins>
          </w:p>
        </w:tc>
        <w:tc>
          <w:tcPr>
            <w:tcW w:w="7088" w:type="dxa"/>
            <w:gridSpan w:val="3"/>
          </w:tcPr>
          <w:p w14:paraId="34E1D3B6" w14:textId="3935CFF5" w:rsidR="000F4D52" w:rsidRPr="00AA0FB7"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18" w:author="IALA Meetings" w:date="2022-09-28T15:11:00Z"/>
                <w:rFonts w:cs="Arial"/>
                <w:snapToGrid w:val="0"/>
                <w:kern w:val="28"/>
                <w:sz w:val="20"/>
                <w:szCs w:val="20"/>
              </w:rPr>
            </w:pPr>
            <w:ins w:id="619" w:author="IALA Meetings" w:date="2022-09-28T15:13:00Z">
              <w:r>
                <w:rPr>
                  <w:rFonts w:cs="Arial"/>
                  <w:snapToGrid w:val="0"/>
                  <w:kern w:val="28"/>
                  <w:sz w:val="20"/>
                  <w:szCs w:val="20"/>
                </w:rPr>
                <w:t>LN to ITU WP5B</w:t>
              </w:r>
            </w:ins>
            <w:ins w:id="620" w:author="IALA Meetings" w:date="2022-09-28T15:14:00Z">
              <w:r>
                <w:rPr>
                  <w:rFonts w:cs="Arial"/>
                  <w:snapToGrid w:val="0"/>
                  <w:kern w:val="28"/>
                  <w:sz w:val="20"/>
                  <w:szCs w:val="20"/>
                </w:rPr>
                <w:t xml:space="preserve"> </w:t>
              </w:r>
            </w:ins>
          </w:p>
        </w:tc>
      </w:tr>
      <w:tr w:rsidR="000F4D52" w:rsidRPr="009C0657" w14:paraId="032C35A3" w14:textId="77777777" w:rsidTr="00751C1D">
        <w:trPr>
          <w:cantSplit/>
          <w:trHeight w:val="402"/>
          <w:ins w:id="621" w:author="IALA Meetings" w:date="2022-09-28T15:11:00Z"/>
        </w:trPr>
        <w:tc>
          <w:tcPr>
            <w:tcW w:w="2518" w:type="dxa"/>
          </w:tcPr>
          <w:p w14:paraId="14A322A6" w14:textId="77777777" w:rsidR="000F4D52" w:rsidRDefault="000F4D5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622" w:author="IALA Meetings" w:date="2022-09-28T15:11:00Z"/>
                <w:b/>
                <w:bCs/>
                <w:iCs/>
                <w:snapToGrid w:val="0"/>
                <w:sz w:val="20"/>
                <w:szCs w:val="20"/>
              </w:rPr>
            </w:pPr>
            <w:ins w:id="623" w:author="IALA Meetings" w:date="2022-09-28T15:11:00Z">
              <w:r>
                <w:rPr>
                  <w:b/>
                  <w:bCs/>
                  <w:iCs/>
                  <w:snapToGrid w:val="0"/>
                  <w:sz w:val="20"/>
                  <w:szCs w:val="20"/>
                </w:rPr>
                <w:t>Compelling need</w:t>
              </w:r>
            </w:ins>
          </w:p>
        </w:tc>
        <w:tc>
          <w:tcPr>
            <w:tcW w:w="7088" w:type="dxa"/>
            <w:gridSpan w:val="3"/>
          </w:tcPr>
          <w:p w14:paraId="51750169" w14:textId="2EDB4B35" w:rsidR="000F4D52" w:rsidRDefault="009B5E24" w:rsidP="00751C1D">
            <w:pPr>
              <w:pStyle w:val="AnnexFigure"/>
              <w:numPr>
                <w:ilvl w:val="0"/>
                <w:numId w:val="0"/>
              </w:numPr>
              <w:spacing w:before="0"/>
              <w:jc w:val="both"/>
              <w:rPr>
                <w:ins w:id="624" w:author="IALA Meetings" w:date="2022-09-28T15:11:00Z"/>
                <w:bCs/>
                <w:iCs/>
                <w:snapToGrid w:val="0"/>
                <w:sz w:val="20"/>
                <w:szCs w:val="20"/>
              </w:rPr>
            </w:pPr>
            <w:ins w:id="625" w:author="IALA Meetings" w:date="2022-09-28T15:15:00Z">
              <w:r>
                <w:rPr>
                  <w:bCs/>
                  <w:iCs/>
                  <w:snapToGrid w:val="0"/>
                  <w:sz w:val="20"/>
                  <w:szCs w:val="20"/>
                </w:rPr>
                <w:t>Consider</w:t>
              </w:r>
            </w:ins>
            <w:ins w:id="626" w:author="IALA Meetings" w:date="2022-09-28T15:14:00Z">
              <w:r>
                <w:rPr>
                  <w:bCs/>
                  <w:iCs/>
                  <w:snapToGrid w:val="0"/>
                  <w:sz w:val="20"/>
                  <w:szCs w:val="20"/>
                </w:rPr>
                <w:t xml:space="preserve"> future development of VDES</w:t>
              </w:r>
            </w:ins>
            <w:ins w:id="627" w:author="IALA Meetings" w:date="2022-09-28T15:11:00Z">
              <w:r w:rsidR="000F4D52">
                <w:rPr>
                  <w:bCs/>
                  <w:iCs/>
                  <w:snapToGrid w:val="0"/>
                  <w:sz w:val="20"/>
                  <w:szCs w:val="20"/>
                </w:rPr>
                <w:t xml:space="preserve"> </w:t>
              </w:r>
            </w:ins>
          </w:p>
          <w:p w14:paraId="10C40173" w14:textId="77777777" w:rsidR="000F4D52" w:rsidRPr="00AA0FB7" w:rsidRDefault="000F4D52" w:rsidP="00751C1D">
            <w:pPr>
              <w:rPr>
                <w:ins w:id="628" w:author="IALA Meetings" w:date="2022-09-28T15:11:00Z"/>
              </w:rPr>
            </w:pPr>
            <w:ins w:id="629" w:author="IALA Meetings" w:date="2022-09-28T15:11:00Z">
              <w:r>
                <w:rPr>
                  <w:bCs/>
                  <w:iCs/>
                  <w:snapToGrid w:val="0"/>
                  <w:sz w:val="20"/>
                  <w:szCs w:val="20"/>
                </w:rPr>
                <w:t>(Recommendation ITU-R M.2092-1)</w:t>
              </w:r>
            </w:ins>
          </w:p>
          <w:p w14:paraId="4A784642" w14:textId="0B3B550B" w:rsidR="000F4D52" w:rsidRPr="00AA0FB7" w:rsidRDefault="000F4D52" w:rsidP="00751C1D">
            <w:pPr>
              <w:rPr>
                <w:ins w:id="630" w:author="IALA Meetings" w:date="2022-09-28T15:11:00Z"/>
              </w:rPr>
            </w:pPr>
          </w:p>
        </w:tc>
      </w:tr>
      <w:tr w:rsidR="000F4D52" w14:paraId="5F65D8F6" w14:textId="77777777" w:rsidTr="00751C1D">
        <w:trPr>
          <w:cantSplit/>
          <w:trHeight w:val="854"/>
          <w:ins w:id="631" w:author="IALA Meetings" w:date="2022-09-28T15:11:00Z"/>
        </w:trPr>
        <w:tc>
          <w:tcPr>
            <w:tcW w:w="2518" w:type="dxa"/>
          </w:tcPr>
          <w:p w14:paraId="521251A8" w14:textId="77777777" w:rsidR="000F4D52" w:rsidRPr="00BF71F7" w:rsidRDefault="000F4D5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632" w:author="IALA Meetings" w:date="2022-09-28T15:11:00Z"/>
                <w:b/>
                <w:bCs/>
                <w:iCs/>
                <w:noProof/>
                <w:snapToGrid w:val="0"/>
                <w:sz w:val="20"/>
                <w:szCs w:val="20"/>
              </w:rPr>
            </w:pPr>
            <w:ins w:id="633" w:author="IALA Meetings" w:date="2022-09-28T15:11:00Z">
              <w:r w:rsidRPr="00BF71F7">
                <w:rPr>
                  <w:b/>
                  <w:bCs/>
                  <w:iCs/>
                  <w:noProof/>
                  <w:snapToGrid w:val="0"/>
                  <w:sz w:val="20"/>
                  <w:szCs w:val="20"/>
                </w:rPr>
                <w:t>Strategic Alignment</w:t>
              </w:r>
            </w:ins>
          </w:p>
          <w:p w14:paraId="23D370A7" w14:textId="77777777" w:rsidR="000F4D52" w:rsidRDefault="000F4D5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634" w:author="IALA Meetings" w:date="2022-09-28T15:11:00Z"/>
                <w:bCs/>
                <w:i/>
                <w:iCs/>
                <w:snapToGrid w:val="0"/>
                <w:sz w:val="16"/>
                <w:szCs w:val="16"/>
              </w:rPr>
            </w:pPr>
          </w:p>
        </w:tc>
        <w:tc>
          <w:tcPr>
            <w:tcW w:w="7088" w:type="dxa"/>
            <w:gridSpan w:val="3"/>
          </w:tcPr>
          <w:p w14:paraId="01958040" w14:textId="77777777" w:rsidR="000F4D52" w:rsidRDefault="000F4D5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35" w:author="IALA Meetings" w:date="2022-09-28T15:11:00Z"/>
                <w:bCs/>
                <w:iCs/>
                <w:snapToGrid w:val="0"/>
                <w:sz w:val="20"/>
                <w:szCs w:val="20"/>
              </w:rPr>
            </w:pPr>
          </w:p>
        </w:tc>
      </w:tr>
      <w:tr w:rsidR="000F4D52" w14:paraId="6EB4C7ED" w14:textId="77777777" w:rsidTr="00751C1D">
        <w:trPr>
          <w:cantSplit/>
          <w:trHeight w:val="615"/>
          <w:ins w:id="636" w:author="IALA Meetings" w:date="2022-09-28T15:11:00Z"/>
        </w:trPr>
        <w:tc>
          <w:tcPr>
            <w:tcW w:w="2518" w:type="dxa"/>
          </w:tcPr>
          <w:p w14:paraId="61413AAB" w14:textId="77777777" w:rsidR="000F4D52" w:rsidRDefault="000F4D5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637" w:author="IALA Meetings" w:date="2022-09-28T15:11:00Z"/>
                <w:b/>
                <w:bCs/>
                <w:iCs/>
                <w:snapToGrid w:val="0"/>
                <w:sz w:val="20"/>
                <w:szCs w:val="20"/>
              </w:rPr>
            </w:pPr>
            <w:ins w:id="638" w:author="IALA Meetings" w:date="2022-09-28T15:11:00Z">
              <w:r w:rsidRPr="000A4DA7">
                <w:rPr>
                  <w:b/>
                  <w:bCs/>
                  <w:iCs/>
                  <w:noProof/>
                  <w:snapToGrid w:val="0"/>
                  <w:sz w:val="20"/>
                  <w:szCs w:val="20"/>
                </w:rPr>
                <w:t xml:space="preserve">Scope </w:t>
              </w:r>
              <w:r>
                <w:rPr>
                  <w:b/>
                  <w:bCs/>
                  <w:iCs/>
                  <w:snapToGrid w:val="0"/>
                  <w:sz w:val="20"/>
                  <w:szCs w:val="20"/>
                </w:rPr>
                <w:br/>
              </w:r>
            </w:ins>
          </w:p>
        </w:tc>
        <w:tc>
          <w:tcPr>
            <w:tcW w:w="7088" w:type="dxa"/>
            <w:gridSpan w:val="3"/>
          </w:tcPr>
          <w:p w14:paraId="1E74AD9B" w14:textId="77777777" w:rsidR="000F4D52" w:rsidRPr="00054763" w:rsidRDefault="000F4D5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39" w:author="IALA Meetings" w:date="2022-09-28T15:11:00Z"/>
                <w:rFonts w:cs="Arial"/>
                <w:snapToGrid w:val="0"/>
                <w:kern w:val="28"/>
                <w:sz w:val="20"/>
                <w:szCs w:val="20"/>
                <w:lang w:eastAsia="de-DE"/>
              </w:rPr>
            </w:pPr>
            <w:ins w:id="640" w:author="IALA Meetings" w:date="2022-09-28T15:11:00Z">
              <w:r w:rsidRPr="0083661F">
                <w:rPr>
                  <w:b/>
                  <w:bCs/>
                  <w:iCs/>
                  <w:snapToGrid w:val="0"/>
                  <w:sz w:val="20"/>
                  <w:szCs w:val="20"/>
                </w:rPr>
                <w:t>In Scope:</w:t>
              </w:r>
            </w:ins>
          </w:p>
          <w:p w14:paraId="7D34D3F8" w14:textId="4B4E3CD8" w:rsidR="000F4D52" w:rsidRPr="00DD52E2" w:rsidRDefault="009B5E24" w:rsidP="000547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41" w:author="IALA Meetings" w:date="2022-09-28T15:11:00Z"/>
                <w:bCs/>
                <w:iCs/>
                <w:snapToGrid w:val="0"/>
                <w:sz w:val="20"/>
                <w:szCs w:val="20"/>
              </w:rPr>
            </w:pPr>
            <w:ins w:id="642" w:author="IALA Meetings" w:date="2022-09-28T15:15:00Z">
              <w:r w:rsidRPr="00054763">
                <w:rPr>
                  <w:rFonts w:cs="Arial"/>
                  <w:snapToGrid w:val="0"/>
                  <w:kern w:val="28"/>
                  <w:sz w:val="20"/>
                  <w:szCs w:val="20"/>
                  <w:lang w:eastAsia="de-DE"/>
                </w:rPr>
                <w:t>Recommendation ITU-R.M 2092-1</w:t>
              </w:r>
            </w:ins>
          </w:p>
        </w:tc>
      </w:tr>
      <w:tr w:rsidR="000F4D52" w14:paraId="756847E0" w14:textId="77777777" w:rsidTr="00751C1D">
        <w:trPr>
          <w:cantSplit/>
          <w:trHeight w:val="1399"/>
          <w:ins w:id="643" w:author="IALA Meetings" w:date="2022-09-28T15:11:00Z"/>
        </w:trPr>
        <w:tc>
          <w:tcPr>
            <w:tcW w:w="2518" w:type="dxa"/>
          </w:tcPr>
          <w:p w14:paraId="2866D299" w14:textId="77777777" w:rsidR="000F4D52" w:rsidRDefault="000F4D5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644" w:author="IALA Meetings" w:date="2022-09-28T15:11:00Z"/>
                <w:bCs/>
                <w:iCs/>
                <w:snapToGrid w:val="0"/>
                <w:sz w:val="20"/>
                <w:szCs w:val="20"/>
              </w:rPr>
            </w:pPr>
            <w:ins w:id="645" w:author="IALA Meetings" w:date="2022-09-28T15:11:00Z">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ins>
          </w:p>
        </w:tc>
        <w:tc>
          <w:tcPr>
            <w:tcW w:w="7088" w:type="dxa"/>
            <w:gridSpan w:val="3"/>
          </w:tcPr>
          <w:p w14:paraId="0BAA0908" w14:textId="7301618C" w:rsidR="000F4D52" w:rsidRDefault="000F4D5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46" w:author="IALA Meetings" w:date="2022-09-28T15:11:00Z"/>
                <w:bCs/>
                <w:iCs/>
                <w:snapToGrid w:val="0"/>
                <w:sz w:val="20"/>
                <w:szCs w:val="20"/>
              </w:rPr>
            </w:pPr>
            <w:ins w:id="647" w:author="IALA Meetings" w:date="2022-09-28T15:11:00Z">
              <w:r>
                <w:rPr>
                  <w:bCs/>
                  <w:iCs/>
                  <w:snapToGrid w:val="0"/>
                  <w:sz w:val="20"/>
                  <w:szCs w:val="20"/>
                </w:rPr>
                <w:t xml:space="preserve">Preparation of </w:t>
              </w:r>
            </w:ins>
            <w:ins w:id="648" w:author="IALA Meetings" w:date="2022-09-28T15:15:00Z">
              <w:r w:rsidR="009B5E24">
                <w:rPr>
                  <w:bCs/>
                  <w:iCs/>
                  <w:snapToGrid w:val="0"/>
                  <w:sz w:val="20"/>
                  <w:szCs w:val="20"/>
                </w:rPr>
                <w:t>LN to ITU WP5B</w:t>
              </w:r>
            </w:ins>
          </w:p>
          <w:p w14:paraId="15293C65" w14:textId="77777777" w:rsidR="000F4D52" w:rsidRDefault="000F4D5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49" w:author="IALA Meetings" w:date="2022-09-28T15:11:00Z"/>
                <w:bCs/>
                <w:iCs/>
                <w:snapToGrid w:val="0"/>
                <w:sz w:val="20"/>
                <w:szCs w:val="20"/>
              </w:rPr>
            </w:pPr>
            <w:ins w:id="650" w:author="IALA Meetings" w:date="2022-09-28T15:11:00Z">
              <w:r>
                <w:rPr>
                  <w:bCs/>
                  <w:iCs/>
                  <w:snapToGrid w:val="0"/>
                  <w:sz w:val="20"/>
                  <w:szCs w:val="20"/>
                </w:rPr>
                <w:t>Key milestones include:</w:t>
              </w:r>
            </w:ins>
          </w:p>
          <w:p w14:paraId="69FEA2EA" w14:textId="3F59F835" w:rsidR="000F4D52" w:rsidRDefault="000F4D52"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651" w:author="IALA Meetings" w:date="2022-09-28T15:11:00Z"/>
                <w:rFonts w:eastAsia="Times New Roman" w:cs="Times New Roman"/>
                <w:bCs/>
                <w:iCs/>
                <w:snapToGrid w:val="0"/>
                <w:sz w:val="20"/>
                <w:szCs w:val="20"/>
              </w:rPr>
            </w:pPr>
            <w:ins w:id="652" w:author="IALA Meetings" w:date="2022-09-28T15:11:00Z">
              <w:r>
                <w:rPr>
                  <w:rFonts w:eastAsia="Times New Roman" w:cs="Times New Roman"/>
                  <w:bCs/>
                  <w:iCs/>
                  <w:snapToGrid w:val="0"/>
                  <w:sz w:val="20"/>
                  <w:szCs w:val="20"/>
                </w:rPr>
                <w:t>Scope Task and prepare skeleton.</w:t>
              </w:r>
            </w:ins>
          </w:p>
          <w:p w14:paraId="0481D682" w14:textId="77777777" w:rsidR="00054763" w:rsidRDefault="000F4D52" w:rsidP="00054763">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ins w:id="653" w:author="IALA Meetings" w:date="2022-09-28T15:11:00Z">
              <w:r>
                <w:rPr>
                  <w:rFonts w:eastAsia="Times New Roman" w:cs="Times New Roman"/>
                  <w:bCs/>
                  <w:iCs/>
                  <w:snapToGrid w:val="0"/>
                  <w:sz w:val="20"/>
                  <w:szCs w:val="20"/>
                </w:rPr>
                <w:t xml:space="preserve">Prepare </w:t>
              </w:r>
            </w:ins>
            <w:r w:rsidR="00054763">
              <w:rPr>
                <w:rFonts w:eastAsia="Times New Roman" w:cs="Times New Roman"/>
                <w:bCs/>
                <w:iCs/>
                <w:snapToGrid w:val="0"/>
                <w:sz w:val="20"/>
                <w:szCs w:val="20"/>
              </w:rPr>
              <w:t>LN</w:t>
            </w:r>
          </w:p>
          <w:p w14:paraId="419E6A7E" w14:textId="6AA26413" w:rsidR="000F4D52" w:rsidRPr="004A539D" w:rsidRDefault="000F4D52" w:rsidP="00054763">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654" w:author="IALA Meetings" w:date="2022-09-28T15:11:00Z"/>
                <w:rFonts w:eastAsia="Times New Roman" w:cs="Times New Roman"/>
                <w:bCs/>
                <w:iCs/>
                <w:snapToGrid w:val="0"/>
                <w:sz w:val="20"/>
                <w:szCs w:val="20"/>
              </w:rPr>
            </w:pPr>
            <w:ins w:id="655" w:author="IALA Meetings" w:date="2022-09-28T15:11:00Z">
              <w:r w:rsidRPr="00A47A05">
                <w:rPr>
                  <w:rFonts w:eastAsia="Times New Roman" w:cs="Times New Roman"/>
                  <w:bCs/>
                  <w:iCs/>
                  <w:snapToGrid w:val="0"/>
                  <w:sz w:val="20"/>
                  <w:szCs w:val="20"/>
                </w:rPr>
                <w:t>Complete</w:t>
              </w:r>
              <w:r>
                <w:rPr>
                  <w:rFonts w:eastAsia="Times New Roman" w:cs="Times New Roman"/>
                  <w:bCs/>
                  <w:iCs/>
                  <w:snapToGrid w:val="0"/>
                  <w:sz w:val="20"/>
                  <w:szCs w:val="20"/>
                </w:rPr>
                <w:t xml:space="preserve"> </w:t>
              </w:r>
            </w:ins>
            <w:r w:rsidR="00054763">
              <w:rPr>
                <w:rFonts w:eastAsia="Times New Roman" w:cs="Times New Roman"/>
                <w:bCs/>
                <w:iCs/>
                <w:snapToGrid w:val="0"/>
                <w:sz w:val="20"/>
                <w:szCs w:val="20"/>
              </w:rPr>
              <w:t>LN</w:t>
            </w:r>
            <w:ins w:id="656" w:author="IALA Meetings" w:date="2022-09-28T15:11:00Z">
              <w:r w:rsidRPr="00A47A05">
                <w:rPr>
                  <w:rFonts w:eastAsia="Times New Roman" w:cs="Times New Roman"/>
                  <w:bCs/>
                  <w:iCs/>
                  <w:snapToGrid w:val="0"/>
                  <w:sz w:val="20"/>
                  <w:szCs w:val="20"/>
                </w:rPr>
                <w:t xml:space="preserve">, submit for review </w:t>
              </w:r>
              <w:r>
                <w:rPr>
                  <w:rFonts w:eastAsia="Times New Roman" w:cs="Times New Roman"/>
                  <w:bCs/>
                  <w:iCs/>
                  <w:snapToGrid w:val="0"/>
                  <w:sz w:val="20"/>
                  <w:szCs w:val="20"/>
                </w:rPr>
                <w:t xml:space="preserve">by ENAV/ARM/VTS Committee </w:t>
              </w:r>
              <w:r w:rsidRPr="00A47A05">
                <w:rPr>
                  <w:rFonts w:eastAsia="Times New Roman" w:cs="Times New Roman"/>
                  <w:bCs/>
                  <w:iCs/>
                  <w:snapToGrid w:val="0"/>
                  <w:sz w:val="20"/>
                  <w:szCs w:val="20"/>
                </w:rPr>
                <w:t>and forwarding to Council for approval.</w:t>
              </w:r>
            </w:ins>
          </w:p>
        </w:tc>
      </w:tr>
      <w:tr w:rsidR="000F4D52" w14:paraId="586028FA" w14:textId="77777777" w:rsidTr="00751C1D">
        <w:trPr>
          <w:cantSplit/>
          <w:trHeight w:val="659"/>
          <w:ins w:id="657" w:author="IALA Meetings" w:date="2022-09-28T15:11:00Z"/>
        </w:trPr>
        <w:tc>
          <w:tcPr>
            <w:tcW w:w="2518" w:type="dxa"/>
          </w:tcPr>
          <w:p w14:paraId="3C9A4FFD" w14:textId="77777777" w:rsidR="000F4D52" w:rsidRDefault="000F4D5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658" w:author="IALA Meetings" w:date="2022-09-28T15:11:00Z"/>
                <w:b/>
                <w:bCs/>
                <w:iCs/>
                <w:snapToGrid w:val="0"/>
                <w:sz w:val="20"/>
                <w:szCs w:val="20"/>
              </w:rPr>
            </w:pPr>
            <w:ins w:id="659" w:author="IALA Meetings" w:date="2022-09-28T15:11:00Z">
              <w:r w:rsidRPr="00BF71F7">
                <w:rPr>
                  <w:b/>
                  <w:bCs/>
                  <w:iCs/>
                  <w:snapToGrid w:val="0"/>
                  <w:sz w:val="20"/>
                  <w:szCs w:val="20"/>
                </w:rPr>
                <w:t>Expected numbers of sessions for completion</w:t>
              </w:r>
            </w:ins>
          </w:p>
        </w:tc>
        <w:tc>
          <w:tcPr>
            <w:tcW w:w="7088" w:type="dxa"/>
            <w:gridSpan w:val="3"/>
          </w:tcPr>
          <w:p w14:paraId="06FB813E" w14:textId="77777777" w:rsidR="000F4D52" w:rsidRDefault="000F4D52" w:rsidP="00751C1D">
            <w:pPr>
              <w:pStyle w:val="BodyText3"/>
              <w:spacing w:before="120"/>
              <w:jc w:val="both"/>
              <w:rPr>
                <w:ins w:id="660" w:author="IALA Meetings" w:date="2022-09-28T15:11:00Z"/>
                <w:sz w:val="20"/>
                <w:lang w:val="en-CA"/>
              </w:rPr>
            </w:pPr>
            <w:ins w:id="661" w:author="IALA Meetings" w:date="2022-09-28T15:11:00Z">
              <w:r>
                <w:rPr>
                  <w:sz w:val="20"/>
                  <w:lang w:val="en-CA"/>
                </w:rPr>
                <w:t>Session number:</w:t>
              </w:r>
            </w:ins>
          </w:p>
          <w:p w14:paraId="7999E350" w14:textId="77777777" w:rsidR="000F4D52" w:rsidRDefault="000F4D52" w:rsidP="00751C1D">
            <w:pPr>
              <w:pStyle w:val="BodyText3"/>
              <w:tabs>
                <w:tab w:val="left" w:pos="1092"/>
                <w:tab w:val="left" w:pos="2085"/>
                <w:tab w:val="left" w:pos="2935"/>
                <w:tab w:val="left" w:pos="3927"/>
                <w:tab w:val="left" w:pos="4920"/>
                <w:tab w:val="left" w:pos="6054"/>
              </w:tabs>
              <w:spacing w:before="120"/>
              <w:ind w:left="244"/>
              <w:jc w:val="both"/>
              <w:rPr>
                <w:ins w:id="662" w:author="IALA Meetings" w:date="2022-09-28T15:11:00Z"/>
                <w:sz w:val="20"/>
                <w:lang w:val="en-CA"/>
              </w:rPr>
            </w:pPr>
            <w:ins w:id="663" w:author="IALA Meetings" w:date="2022-09-28T15:11:00Z">
              <w:r>
                <w:rPr>
                  <w:noProof/>
                  <w:lang w:val="de-DE" w:eastAsia="de-DE"/>
                </w:rPr>
                <mc:AlternateContent>
                  <mc:Choice Requires="wps">
                    <w:drawing>
                      <wp:anchor distT="0" distB="0" distL="114300" distR="114300" simplePos="0" relativeHeight="251762688" behindDoc="0" locked="0" layoutInCell="1" allowOverlap="1" wp14:anchorId="3DB98205" wp14:editId="10BDBEE7">
                        <wp:simplePos x="0" y="0"/>
                        <wp:positionH relativeFrom="column">
                          <wp:posOffset>645160</wp:posOffset>
                        </wp:positionH>
                        <wp:positionV relativeFrom="paragraph">
                          <wp:posOffset>168910</wp:posOffset>
                        </wp:positionV>
                        <wp:extent cx="274320" cy="274320"/>
                        <wp:effectExtent l="0" t="0" r="11430" b="11430"/>
                        <wp:wrapNone/>
                        <wp:docPr id="395"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D974A2B" w14:textId="414A3B7B" w:rsidR="00751C1D" w:rsidRDefault="00751C1D" w:rsidP="000F4D52">
                                    <w:pPr>
                                      <w:rPr>
                                        <w:lang w:val="nl-NL"/>
                                      </w:rPr>
                                    </w:pPr>
                                  </w:p>
                                  <w:p w14:paraId="00051437" w14:textId="77777777" w:rsidR="00751C1D" w:rsidRDefault="00751C1D" w:rsidP="000F4D52">
                                    <w:pPr>
                                      <w:rPr>
                                        <w:lang w:val="nl-NL"/>
                                      </w:rPr>
                                    </w:pPr>
                                  </w:p>
                                </w:txbxContent>
                              </wps:txbx>
                              <wps:bodyPr rot="0" vert="horz" wrap="square" lIns="91440" tIns="45720" rIns="91440" bIns="45720" anchor="t" anchorCtr="0" upright="1">
                                <a:noAutofit/>
                              </wps:bodyPr>
                            </wps:wsp>
                          </a:graphicData>
                        </a:graphic>
                      </wp:anchor>
                    </w:drawing>
                  </mc:Choice>
                  <mc:Fallback>
                    <w:pict>
                      <v:rect w14:anchorId="3DB98205" id="_x0000_s1071" style="position:absolute;left:0;text-align:left;margin-left:50.8pt;margin-top:13.3pt;width:21.6pt;height:21.6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">
                        <v:textbox>
                          <w:txbxContent>
                            <w:p w14:paraId="0D974A2B" w14:textId="414A3B7B" w:rsidR="00751C1D" w:rsidRDefault="00751C1D" w:rsidP="000F4D52">
                              <w:pPr>
                                <w:rPr>
                                  <w:lang w:val="nl-NL"/>
                                </w:rPr>
                              </w:pPr>
                            </w:p>
                            <w:p w14:paraId="00051437" w14:textId="77777777" w:rsidR="00751C1D" w:rsidRDefault="00751C1D" w:rsidP="000F4D52">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761664" behindDoc="0" locked="0" layoutInCell="1" allowOverlap="1" wp14:anchorId="5A516986" wp14:editId="004A3012">
                        <wp:simplePos x="0" y="0"/>
                        <wp:positionH relativeFrom="column">
                          <wp:posOffset>1219200</wp:posOffset>
                        </wp:positionH>
                        <wp:positionV relativeFrom="paragraph">
                          <wp:posOffset>168910</wp:posOffset>
                        </wp:positionV>
                        <wp:extent cx="274320" cy="274320"/>
                        <wp:effectExtent l="0" t="0" r="11430" b="11430"/>
                        <wp:wrapNone/>
                        <wp:docPr id="396"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ACDF75F" w14:textId="77777777" w:rsidR="00751C1D" w:rsidRDefault="00751C1D" w:rsidP="000F4D52">
                                    <w:pPr>
                                      <w:rPr>
                                        <w:lang w:val="nl-NL"/>
                                      </w:rPr>
                                    </w:pPr>
                                    <w:r>
                                      <w:rPr>
                                        <w:lang w:val="nl-NL"/>
                                      </w:rPr>
                                      <w:t>X</w:t>
                                    </w:r>
                                  </w:p>
                                  <w:p w14:paraId="0A97C870" w14:textId="77777777" w:rsidR="00751C1D" w:rsidRDefault="00751C1D" w:rsidP="000F4D52">
                                    <w:pPr>
                                      <w:jc w:val="center"/>
                                    </w:pPr>
                                  </w:p>
                                </w:txbxContent>
                              </wps:txbx>
                              <wps:bodyPr rot="0" vert="horz" wrap="square" lIns="91440" tIns="45720" rIns="91440" bIns="45720" anchor="t" anchorCtr="0" upright="1">
                                <a:noAutofit/>
                              </wps:bodyPr>
                            </wps:wsp>
                          </a:graphicData>
                        </a:graphic>
                      </wp:anchor>
                    </w:drawing>
                  </mc:Choice>
                  <mc:Fallback>
                    <w:pict>
                      <v:rect w14:anchorId="5A516986" id="_x0000_s1072" style="position:absolute;left:0;text-align:left;margin-left:96pt;margin-top:13.3pt;width:21.6pt;height:21.6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DbFFm0JQIAADcEAAAOAAAAAAAAAAAAAAAAAC4CAABkcnMvZTJvRG9j&#10;LnhtbFBLAQItABQABgAIAAAAIQDP0zhp3gAAAAkBAAAPAAAAAAAAAAAAAAAAAH8EAABkcnMvZG93&#10;bnJldi54bWxQSwUGAAAAAAQABADzAAAAigUAAAAA&#10;">
                        <v:textbox>
                          <w:txbxContent>
                            <w:p w14:paraId="3ACDF75F" w14:textId="77777777" w:rsidR="00751C1D" w:rsidRDefault="00751C1D" w:rsidP="000F4D52">
                              <w:pPr>
                                <w:rPr>
                                  <w:lang w:val="nl-NL"/>
                                </w:rPr>
                              </w:pPr>
                              <w:r>
                                <w:rPr>
                                  <w:lang w:val="nl-NL"/>
                                </w:rPr>
                                <w:t>X</w:t>
                              </w:r>
                            </w:p>
                            <w:p w14:paraId="0A97C870" w14:textId="77777777" w:rsidR="00751C1D" w:rsidRDefault="00751C1D" w:rsidP="000F4D52">
                              <w:pPr>
                                <w:jc w:val="center"/>
                              </w:pPr>
                            </w:p>
                          </w:txbxContent>
                        </v:textbox>
                      </v:rect>
                    </w:pict>
                  </mc:Fallback>
                </mc:AlternateContent>
              </w:r>
              <w:r>
                <w:rPr>
                  <w:noProof/>
                  <w:lang w:val="de-DE" w:eastAsia="de-DE"/>
                </w:rPr>
                <mc:AlternateContent>
                  <mc:Choice Requires="wps">
                    <w:drawing>
                      <wp:anchor distT="0" distB="0" distL="114300" distR="114300" simplePos="0" relativeHeight="251760640" behindDoc="0" locked="0" layoutInCell="1" allowOverlap="1" wp14:anchorId="3922D5B7" wp14:editId="086DA9A6">
                        <wp:simplePos x="0" y="0"/>
                        <wp:positionH relativeFrom="column">
                          <wp:posOffset>1793240</wp:posOffset>
                        </wp:positionH>
                        <wp:positionV relativeFrom="paragraph">
                          <wp:posOffset>168910</wp:posOffset>
                        </wp:positionV>
                        <wp:extent cx="274320" cy="274320"/>
                        <wp:effectExtent l="0" t="0" r="11430" b="11430"/>
                        <wp:wrapNone/>
                        <wp:docPr id="397"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E02258C" w14:textId="77777777" w:rsidR="00751C1D" w:rsidRDefault="00751C1D" w:rsidP="000F4D52">
                                    <w:pPr>
                                      <w:rPr>
                                        <w:lang w:val="nl-NL"/>
                                      </w:rPr>
                                    </w:pPr>
                                    <w:r>
                                      <w:rPr>
                                        <w:lang w:val="nl-NL"/>
                                      </w:rPr>
                                      <w:t>X</w:t>
                                    </w:r>
                                  </w:p>
                                  <w:p w14:paraId="63675A60" w14:textId="77777777" w:rsidR="00751C1D" w:rsidRDefault="00751C1D" w:rsidP="000F4D52">
                                    <w:pPr>
                                      <w:jc w:val="center"/>
                                    </w:pPr>
                                  </w:p>
                                </w:txbxContent>
                              </wps:txbx>
                              <wps:bodyPr rot="0" vert="horz" wrap="square" lIns="91440" tIns="45720" rIns="91440" bIns="45720" anchor="t" anchorCtr="0" upright="1">
                                <a:noAutofit/>
                              </wps:bodyPr>
                            </wps:wsp>
                          </a:graphicData>
                        </a:graphic>
                      </wp:anchor>
                    </w:drawing>
                  </mc:Choice>
                  <mc:Fallback>
                    <w:pict>
                      <v:rect w14:anchorId="3922D5B7" id="_x0000_s1073" style="position:absolute;left:0;text-align:left;margin-left:141.2pt;margin-top:13.3pt;width:21.6pt;height:21.6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">
                        <v:textbox>
                          <w:txbxContent>
                            <w:p w14:paraId="6E02258C" w14:textId="77777777" w:rsidR="00751C1D" w:rsidRDefault="00751C1D" w:rsidP="000F4D52">
                              <w:pPr>
                                <w:rPr>
                                  <w:lang w:val="nl-NL"/>
                                </w:rPr>
                              </w:pPr>
                              <w:r>
                                <w:rPr>
                                  <w:lang w:val="nl-NL"/>
                                </w:rPr>
                                <w:t>X</w:t>
                              </w:r>
                            </w:p>
                            <w:p w14:paraId="63675A60" w14:textId="77777777" w:rsidR="00751C1D" w:rsidRDefault="00751C1D" w:rsidP="000F4D52">
                              <w:pPr>
                                <w:jc w:val="center"/>
                              </w:pPr>
                            </w:p>
                          </w:txbxContent>
                        </v:textbox>
                      </v:rect>
                    </w:pict>
                  </mc:Fallback>
                </mc:AlternateContent>
              </w:r>
              <w:r>
                <w:rPr>
                  <w:noProof/>
                  <w:lang w:val="de-DE" w:eastAsia="de-DE"/>
                </w:rPr>
                <mc:AlternateContent>
                  <mc:Choice Requires="wps">
                    <w:drawing>
                      <wp:anchor distT="0" distB="0" distL="114300" distR="114300" simplePos="0" relativeHeight="251759616" behindDoc="0" locked="0" layoutInCell="1" allowOverlap="1" wp14:anchorId="7211F0D6" wp14:editId="3551300A">
                        <wp:simplePos x="0" y="0"/>
                        <wp:positionH relativeFrom="column">
                          <wp:posOffset>2399665</wp:posOffset>
                        </wp:positionH>
                        <wp:positionV relativeFrom="paragraph">
                          <wp:posOffset>168910</wp:posOffset>
                        </wp:positionV>
                        <wp:extent cx="274320" cy="274320"/>
                        <wp:effectExtent l="0" t="0" r="11430" b="11430"/>
                        <wp:wrapNone/>
                        <wp:docPr id="398"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3D9771D" w14:textId="77777777" w:rsidR="00751C1D" w:rsidRDefault="00751C1D" w:rsidP="000F4D52">
                                    <w:pPr>
                                      <w:rPr>
                                        <w:lang w:val="nl-NL"/>
                                      </w:rPr>
                                    </w:pPr>
                                    <w:proofErr w:type="gramStart"/>
                                    <w:r>
                                      <w:rPr>
                                        <w:lang w:val="nl-NL"/>
                                      </w:rPr>
                                      <w:t>x</w:t>
                                    </w:r>
                                    <w:proofErr w:type="gramEnd"/>
                                  </w:p>
                                  <w:p w14:paraId="48BB51F3" w14:textId="77777777" w:rsidR="00751C1D" w:rsidRDefault="00751C1D" w:rsidP="000F4D52">
                                    <w:pPr>
                                      <w:jc w:val="center"/>
                                    </w:pPr>
                                  </w:p>
                                </w:txbxContent>
                              </wps:txbx>
                              <wps:bodyPr rot="0" vert="horz" wrap="square" lIns="91440" tIns="45720" rIns="91440" bIns="45720" anchor="t" anchorCtr="0" upright="1">
                                <a:noAutofit/>
                              </wps:bodyPr>
                            </wps:wsp>
                          </a:graphicData>
                        </a:graphic>
                      </wp:anchor>
                    </w:drawing>
                  </mc:Choice>
                  <mc:Fallback>
                    <w:pict>
                      <v:rect w14:anchorId="7211F0D6" id="_x0000_s1074" style="position:absolute;left:0;text-align:left;margin-left:188.95pt;margin-top:13.3pt;width:21.6pt;height:21.6pt;z-index:251759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">
                        <v:textbox>
                          <w:txbxContent>
                            <w:p w14:paraId="03D9771D" w14:textId="77777777" w:rsidR="00751C1D" w:rsidRDefault="00751C1D" w:rsidP="000F4D52">
                              <w:pPr>
                                <w:rPr>
                                  <w:lang w:val="nl-NL"/>
                                </w:rPr>
                              </w:pPr>
                              <w:r>
                                <w:rPr>
                                  <w:lang w:val="nl-NL"/>
                                </w:rPr>
                                <w:t>x</w:t>
                              </w:r>
                            </w:p>
                            <w:p w14:paraId="48BB51F3" w14:textId="77777777" w:rsidR="00751C1D" w:rsidRDefault="00751C1D" w:rsidP="000F4D52">
                              <w:pPr>
                                <w:jc w:val="center"/>
                              </w:pPr>
                            </w:p>
                          </w:txbxContent>
                        </v:textbox>
                      </v:rect>
                    </w:pict>
                  </mc:Fallback>
                </mc:AlternateContent>
              </w:r>
              <w:r>
                <w:rPr>
                  <w:noProof/>
                  <w:lang w:val="de-DE" w:eastAsia="de-DE"/>
                </w:rPr>
                <mc:AlternateContent>
                  <mc:Choice Requires="wps">
                    <w:drawing>
                      <wp:anchor distT="0" distB="0" distL="114300" distR="114300" simplePos="0" relativeHeight="251758592" behindDoc="0" locked="0" layoutInCell="1" allowOverlap="1" wp14:anchorId="06ACB180" wp14:editId="2A222204">
                        <wp:simplePos x="0" y="0"/>
                        <wp:positionH relativeFrom="column">
                          <wp:posOffset>3072130</wp:posOffset>
                        </wp:positionH>
                        <wp:positionV relativeFrom="paragraph">
                          <wp:posOffset>168910</wp:posOffset>
                        </wp:positionV>
                        <wp:extent cx="274320" cy="274320"/>
                        <wp:effectExtent l="0" t="0" r="11430" b="11430"/>
                        <wp:wrapNone/>
                        <wp:docPr id="399"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2B1E945" w14:textId="77777777" w:rsidR="00751C1D" w:rsidRDefault="00751C1D" w:rsidP="000F4D52">
                                    <w:pPr>
                                      <w:jc w:val="center"/>
                                    </w:pPr>
                                    <w:r>
                                      <w:t>X</w:t>
                                    </w:r>
                                  </w:p>
                                </w:txbxContent>
                              </wps:txbx>
                              <wps:bodyPr rot="0" vert="horz" wrap="square" lIns="91440" tIns="45720" rIns="91440" bIns="45720" anchor="t" anchorCtr="0" upright="1">
                                <a:noAutofit/>
                              </wps:bodyPr>
                            </wps:wsp>
                          </a:graphicData>
                        </a:graphic>
                      </wp:anchor>
                    </w:drawing>
                  </mc:Choice>
                  <mc:Fallback>
                    <w:pict>
                      <v:rect w14:anchorId="06ACB180" id="_x0000_s1075" style="position:absolute;left:0;text-align:left;margin-left:241.9pt;margin-top:13.3pt;width:21.6pt;height:21.6pt;z-index:251758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">
                        <v:textbox>
                          <w:txbxContent>
                            <w:p w14:paraId="22B1E945" w14:textId="77777777" w:rsidR="00751C1D" w:rsidRDefault="00751C1D" w:rsidP="000F4D52">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757568" behindDoc="0" locked="0" layoutInCell="1" allowOverlap="1" wp14:anchorId="7A7FB4DD" wp14:editId="104A7215">
                        <wp:simplePos x="0" y="0"/>
                        <wp:positionH relativeFrom="column">
                          <wp:posOffset>3834765</wp:posOffset>
                        </wp:positionH>
                        <wp:positionV relativeFrom="paragraph">
                          <wp:posOffset>168910</wp:posOffset>
                        </wp:positionV>
                        <wp:extent cx="274320" cy="274320"/>
                        <wp:effectExtent l="0" t="0" r="11430" b="11430"/>
                        <wp:wrapNone/>
                        <wp:docPr id="400"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C665105" w14:textId="4E4D4434" w:rsidR="00751C1D" w:rsidRDefault="00054763" w:rsidP="000F4D52">
                                    <w:pPr>
                                      <w:jc w:val="center"/>
                                    </w:pPr>
                                    <w:r>
                                      <w:t>X</w:t>
                                    </w:r>
                                  </w:p>
                                </w:txbxContent>
                              </wps:txbx>
                              <wps:bodyPr rot="0" vert="horz" wrap="square" lIns="91440" tIns="45720" rIns="91440" bIns="45720" anchor="t" anchorCtr="0" upright="1">
                                <a:noAutofit/>
                              </wps:bodyPr>
                            </wps:wsp>
                          </a:graphicData>
                        </a:graphic>
                      </wp:anchor>
                    </w:drawing>
                  </mc:Choice>
                  <mc:Fallback>
                    <w:pict>
                      <v:rect w14:anchorId="7A7FB4DD" id="_x0000_s1076" style="position:absolute;left:0;text-align:left;margin-left:301.95pt;margin-top:13.3pt;width:21.6pt;height:21.6pt;z-index:251757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">
                        <v:textbox>
                          <w:txbxContent>
                            <w:p w14:paraId="4C665105" w14:textId="4E4D4434" w:rsidR="00751C1D" w:rsidRDefault="00054763" w:rsidP="000F4D52">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763712" behindDoc="0" locked="0" layoutInCell="1" allowOverlap="1" wp14:anchorId="13074368" wp14:editId="18B1B3F7">
                        <wp:simplePos x="0" y="0"/>
                        <wp:positionH relativeFrom="column">
                          <wp:posOffset>31750</wp:posOffset>
                        </wp:positionH>
                        <wp:positionV relativeFrom="paragraph">
                          <wp:posOffset>168910</wp:posOffset>
                        </wp:positionV>
                        <wp:extent cx="274320" cy="274320"/>
                        <wp:effectExtent l="0" t="0" r="11430" b="11430"/>
                        <wp:wrapNone/>
                        <wp:docPr id="401"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A33FE16" w14:textId="77777777" w:rsidR="00751C1D" w:rsidRDefault="00751C1D" w:rsidP="000F4D52">
                                    <w:pPr>
                                      <w:rPr>
                                        <w:lang w:val="nl-NL"/>
                                      </w:rPr>
                                    </w:pPr>
                                  </w:p>
                                </w:txbxContent>
                              </wps:txbx>
                              <wps:bodyPr rot="0" vert="horz" wrap="square" lIns="91440" tIns="45720" rIns="91440" bIns="45720" anchor="t" anchorCtr="0" upright="1">
                                <a:noAutofit/>
                              </wps:bodyPr>
                            </wps:wsp>
                          </a:graphicData>
                        </a:graphic>
                      </wp:anchor>
                    </w:drawing>
                  </mc:Choice>
                  <mc:Fallback>
                    <w:pict>
                      <v:rect w14:anchorId="13074368" id="_x0000_s1077" style="position:absolute;left:0;text-align:left;margin-left:2.5pt;margin-top:13.3pt;width:21.6pt;height:21.6pt;z-index:251763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">
                        <v:textbox>
                          <w:txbxContent>
                            <w:p w14:paraId="6A33FE16" w14:textId="77777777" w:rsidR="00751C1D" w:rsidRDefault="00751C1D" w:rsidP="000F4D52">
                              <w:pPr>
                                <w:rPr>
                                  <w:lang w:val="nl-NL"/>
                                </w:rPr>
                              </w:pPr>
                            </w:p>
                          </w:txbxContent>
                        </v:textbox>
                      </v:rect>
                    </w:pict>
                  </mc:Fallback>
                </mc:AlternateContent>
              </w:r>
              <w:r>
                <w:rPr>
                  <w:sz w:val="20"/>
                  <w:lang w:val="en-CA"/>
                </w:rPr>
                <w:t>29</w:t>
              </w:r>
              <w:r>
                <w:rPr>
                  <w:sz w:val="20"/>
                  <w:lang w:val="en-CA"/>
                </w:rPr>
                <w:tab/>
                <w:t>30</w:t>
              </w:r>
              <w:r>
                <w:rPr>
                  <w:sz w:val="20"/>
                  <w:lang w:val="en-CA"/>
                </w:rPr>
                <w:tab/>
                <w:t>31</w:t>
              </w:r>
              <w:r>
                <w:rPr>
                  <w:sz w:val="20"/>
                  <w:lang w:val="en-CA"/>
                </w:rPr>
                <w:tab/>
                <w:t>32</w:t>
              </w:r>
              <w:r>
                <w:rPr>
                  <w:sz w:val="20"/>
                  <w:lang w:val="en-CA"/>
                </w:rPr>
                <w:tab/>
                <w:t>33</w:t>
              </w:r>
              <w:r>
                <w:rPr>
                  <w:sz w:val="20"/>
                  <w:lang w:val="en-CA"/>
                </w:rPr>
                <w:tab/>
                <w:t>34</w:t>
              </w:r>
              <w:r>
                <w:rPr>
                  <w:sz w:val="20"/>
                  <w:lang w:val="en-CA"/>
                </w:rPr>
                <w:tab/>
                <w:t xml:space="preserve"> 35</w:t>
              </w:r>
            </w:ins>
          </w:p>
          <w:p w14:paraId="1FB27252" w14:textId="77777777" w:rsidR="000F4D52" w:rsidRDefault="000F4D5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64" w:author="IALA Meetings" w:date="2022-09-28T15:11:00Z"/>
                <w:bCs/>
                <w:iCs/>
                <w:snapToGrid w:val="0"/>
                <w:sz w:val="20"/>
                <w:szCs w:val="20"/>
                <w:lang w:val="en-CA"/>
              </w:rPr>
            </w:pPr>
          </w:p>
          <w:p w14:paraId="1BD869D1" w14:textId="77777777" w:rsidR="000F4D52" w:rsidRDefault="000F4D5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65" w:author="IALA Meetings" w:date="2022-09-28T15:11:00Z"/>
                <w:bCs/>
                <w:iCs/>
                <w:snapToGrid w:val="0"/>
                <w:sz w:val="20"/>
                <w:szCs w:val="20"/>
                <w:lang w:val="en-CA"/>
              </w:rPr>
            </w:pPr>
          </w:p>
        </w:tc>
      </w:tr>
      <w:tr w:rsidR="000F4D52" w14:paraId="225C2185" w14:textId="77777777" w:rsidTr="00751C1D">
        <w:trPr>
          <w:cantSplit/>
          <w:trHeight w:val="342"/>
          <w:ins w:id="666" w:author="IALA Meetings" w:date="2022-09-28T15:11:00Z"/>
        </w:trPr>
        <w:tc>
          <w:tcPr>
            <w:tcW w:w="2518" w:type="dxa"/>
            <w:shd w:val="clear" w:color="auto" w:fill="DDD9C3" w:themeFill="background2" w:themeFillShade="E6"/>
          </w:tcPr>
          <w:p w14:paraId="7C10E58B" w14:textId="77777777" w:rsidR="000F4D52" w:rsidRDefault="000F4D5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667" w:author="IALA Meetings" w:date="2022-09-28T15:11:00Z"/>
                <w:b/>
                <w:bCs/>
                <w:iCs/>
                <w:snapToGrid w:val="0"/>
                <w:sz w:val="20"/>
                <w:szCs w:val="20"/>
              </w:rPr>
            </w:pPr>
            <w:ins w:id="668" w:author="IALA Meetings" w:date="2022-09-28T15:11:00Z">
              <w:r>
                <w:rPr>
                  <w:b/>
                  <w:bCs/>
                  <w:iCs/>
                  <w:snapToGrid w:val="0"/>
                  <w:sz w:val="20"/>
                  <w:szCs w:val="20"/>
                </w:rPr>
                <w:t>Committee notes</w:t>
              </w:r>
            </w:ins>
          </w:p>
        </w:tc>
        <w:tc>
          <w:tcPr>
            <w:tcW w:w="2268" w:type="dxa"/>
            <w:shd w:val="clear" w:color="auto" w:fill="DDD9C3" w:themeFill="background2" w:themeFillShade="E6"/>
          </w:tcPr>
          <w:p w14:paraId="2F4306D3" w14:textId="77777777" w:rsidR="000F4D52" w:rsidRDefault="000F4D5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69" w:author="IALA Meetings" w:date="2022-09-28T15:11:00Z"/>
                <w:b/>
                <w:bCs/>
                <w:iCs/>
                <w:snapToGrid w:val="0"/>
                <w:sz w:val="20"/>
                <w:szCs w:val="20"/>
              </w:rPr>
            </w:pPr>
            <w:ins w:id="670" w:author="IALA Meetings" w:date="2022-09-28T15:11:00Z">
              <w:r>
                <w:rPr>
                  <w:b/>
                  <w:bCs/>
                  <w:iCs/>
                  <w:snapToGrid w:val="0"/>
                  <w:sz w:val="20"/>
                  <w:szCs w:val="20"/>
                </w:rPr>
                <w:t>Origins</w:t>
              </w:r>
            </w:ins>
          </w:p>
        </w:tc>
        <w:tc>
          <w:tcPr>
            <w:tcW w:w="4820" w:type="dxa"/>
            <w:gridSpan w:val="2"/>
            <w:shd w:val="clear" w:color="auto" w:fill="DDD9C3" w:themeFill="background2" w:themeFillShade="E6"/>
          </w:tcPr>
          <w:p w14:paraId="396993E9" w14:textId="77777777" w:rsidR="000F4D52" w:rsidRDefault="000F4D5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71" w:author="IALA Meetings" w:date="2022-09-28T15:11:00Z"/>
                <w:bCs/>
                <w:iCs/>
                <w:snapToGrid w:val="0"/>
                <w:sz w:val="20"/>
                <w:szCs w:val="20"/>
              </w:rPr>
            </w:pPr>
            <w:ins w:id="672" w:author="IALA Meetings" w:date="2022-09-28T15:11:00Z">
              <w:r>
                <w:rPr>
                  <w:bCs/>
                  <w:iCs/>
                  <w:snapToGrid w:val="0"/>
                  <w:sz w:val="20"/>
                  <w:szCs w:val="20"/>
                </w:rPr>
                <w:t>Requested by ENAV Committee at [ENAV29]</w:t>
              </w:r>
            </w:ins>
          </w:p>
        </w:tc>
      </w:tr>
      <w:tr w:rsidR="000F4D52" w14:paraId="49C96431" w14:textId="77777777" w:rsidTr="00751C1D">
        <w:trPr>
          <w:cantSplit/>
          <w:trHeight w:val="342"/>
          <w:ins w:id="673" w:author="IALA Meetings" w:date="2022-09-28T15:11:00Z"/>
        </w:trPr>
        <w:tc>
          <w:tcPr>
            <w:tcW w:w="2518" w:type="dxa"/>
            <w:vMerge w:val="restart"/>
            <w:shd w:val="clear" w:color="auto" w:fill="auto"/>
          </w:tcPr>
          <w:p w14:paraId="437EB6EB" w14:textId="77777777" w:rsidR="000F4D52" w:rsidRDefault="000F4D5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ins w:id="674" w:author="IALA Meetings" w:date="2022-09-28T15:11:00Z"/>
                <w:b/>
                <w:bCs/>
                <w:iCs/>
                <w:snapToGrid w:val="0"/>
                <w:sz w:val="20"/>
                <w:szCs w:val="20"/>
              </w:rPr>
            </w:pPr>
          </w:p>
        </w:tc>
        <w:tc>
          <w:tcPr>
            <w:tcW w:w="2268" w:type="dxa"/>
            <w:shd w:val="clear" w:color="auto" w:fill="DDD9C3" w:themeFill="background2" w:themeFillShade="E6"/>
          </w:tcPr>
          <w:p w14:paraId="6F3C39C6" w14:textId="77777777" w:rsidR="000F4D52" w:rsidRDefault="000F4D5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75" w:author="IALA Meetings" w:date="2022-09-28T15:11:00Z"/>
                <w:b/>
                <w:bCs/>
                <w:iCs/>
                <w:snapToGrid w:val="0"/>
                <w:sz w:val="20"/>
                <w:szCs w:val="20"/>
              </w:rPr>
            </w:pPr>
            <w:ins w:id="676" w:author="IALA Meetings" w:date="2022-09-28T15:11:00Z">
              <w:r>
                <w:rPr>
                  <w:b/>
                  <w:bCs/>
                  <w:iCs/>
                  <w:snapToGrid w:val="0"/>
                  <w:sz w:val="20"/>
                  <w:szCs w:val="20"/>
                </w:rPr>
                <w:t>Agreed by session</w:t>
              </w:r>
            </w:ins>
          </w:p>
        </w:tc>
        <w:tc>
          <w:tcPr>
            <w:tcW w:w="2268" w:type="dxa"/>
            <w:shd w:val="clear" w:color="auto" w:fill="DDD9C3" w:themeFill="background2" w:themeFillShade="E6"/>
          </w:tcPr>
          <w:p w14:paraId="74814A0D" w14:textId="77777777" w:rsidR="000F4D52" w:rsidRDefault="000F4D5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77" w:author="IALA Meetings" w:date="2022-09-28T15:11:00Z"/>
                <w:b/>
                <w:bCs/>
                <w:iCs/>
                <w:snapToGrid w:val="0"/>
                <w:sz w:val="20"/>
                <w:szCs w:val="20"/>
              </w:rPr>
            </w:pPr>
            <w:ins w:id="678" w:author="IALA Meetings" w:date="2022-09-28T15:11:00Z">
              <w:r>
                <w:rPr>
                  <w:b/>
                  <w:bCs/>
                  <w:iCs/>
                  <w:snapToGrid w:val="0"/>
                  <w:sz w:val="20"/>
                  <w:szCs w:val="20"/>
                </w:rPr>
                <w:t>TD#</w:t>
              </w:r>
            </w:ins>
          </w:p>
        </w:tc>
        <w:tc>
          <w:tcPr>
            <w:tcW w:w="2552" w:type="dxa"/>
            <w:shd w:val="clear" w:color="auto" w:fill="DDD9C3" w:themeFill="background2" w:themeFillShade="E6"/>
          </w:tcPr>
          <w:p w14:paraId="1F02CEEF" w14:textId="77777777" w:rsidR="000F4D52" w:rsidRDefault="000F4D5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79" w:author="IALA Meetings" w:date="2022-09-28T15:11:00Z"/>
                <w:b/>
                <w:bCs/>
                <w:iCs/>
                <w:snapToGrid w:val="0"/>
                <w:sz w:val="20"/>
                <w:szCs w:val="20"/>
              </w:rPr>
            </w:pPr>
            <w:ins w:id="680" w:author="IALA Meetings" w:date="2022-09-28T15:11:00Z">
              <w:r>
                <w:rPr>
                  <w:b/>
                  <w:bCs/>
                  <w:iCs/>
                  <w:snapToGrid w:val="0"/>
                  <w:sz w:val="20"/>
                  <w:szCs w:val="20"/>
                </w:rPr>
                <w:t>Comments</w:t>
              </w:r>
            </w:ins>
          </w:p>
        </w:tc>
      </w:tr>
      <w:tr w:rsidR="000F4D52" w14:paraId="4D2599F1" w14:textId="77777777" w:rsidTr="00751C1D">
        <w:trPr>
          <w:cantSplit/>
          <w:trHeight w:val="489"/>
          <w:ins w:id="681" w:author="IALA Meetings" w:date="2022-09-28T15:11:00Z"/>
        </w:trPr>
        <w:tc>
          <w:tcPr>
            <w:tcW w:w="2518" w:type="dxa"/>
            <w:vMerge/>
            <w:shd w:val="clear" w:color="auto" w:fill="auto"/>
          </w:tcPr>
          <w:p w14:paraId="4E157C93" w14:textId="77777777" w:rsidR="000F4D52" w:rsidRDefault="000F4D5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ins w:id="682" w:author="IALA Meetings" w:date="2022-09-28T15:11:00Z"/>
                <w:bCs/>
                <w:iCs/>
                <w:snapToGrid w:val="0"/>
                <w:sz w:val="20"/>
                <w:szCs w:val="20"/>
              </w:rPr>
            </w:pPr>
          </w:p>
        </w:tc>
        <w:tc>
          <w:tcPr>
            <w:tcW w:w="2268" w:type="dxa"/>
            <w:shd w:val="clear" w:color="auto" w:fill="DDD9C3" w:themeFill="background2" w:themeFillShade="E6"/>
          </w:tcPr>
          <w:p w14:paraId="2958E5E6" w14:textId="77777777" w:rsidR="000F4D52" w:rsidRDefault="000F4D5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83" w:author="IALA Meetings" w:date="2022-09-28T15:11:00Z"/>
                <w:bCs/>
                <w:iCs/>
                <w:snapToGrid w:val="0"/>
                <w:sz w:val="20"/>
                <w:szCs w:val="20"/>
              </w:rPr>
            </w:pPr>
            <w:ins w:id="684" w:author="IALA Meetings" w:date="2022-09-28T15:11: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268" w:type="dxa"/>
            <w:shd w:val="clear" w:color="auto" w:fill="DDD9C3" w:themeFill="background2" w:themeFillShade="E6"/>
          </w:tcPr>
          <w:p w14:paraId="527881DE" w14:textId="77777777" w:rsidR="000F4D52" w:rsidRDefault="000F4D5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85" w:author="IALA Meetings" w:date="2022-09-28T15:11:00Z"/>
                <w:bCs/>
                <w:iCs/>
                <w:snapToGrid w:val="0"/>
                <w:sz w:val="20"/>
                <w:szCs w:val="20"/>
              </w:rPr>
            </w:pPr>
            <w:ins w:id="686" w:author="IALA Meetings" w:date="2022-09-28T15:11: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552" w:type="dxa"/>
            <w:shd w:val="clear" w:color="auto" w:fill="DDD9C3" w:themeFill="background2" w:themeFillShade="E6"/>
          </w:tcPr>
          <w:p w14:paraId="741B0F44" w14:textId="77777777" w:rsidR="000F4D52" w:rsidRDefault="000F4D5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687" w:author="IALA Meetings" w:date="2022-09-28T15:11:00Z"/>
                <w:bCs/>
                <w:iCs/>
                <w:snapToGrid w:val="0"/>
                <w:sz w:val="20"/>
                <w:szCs w:val="20"/>
              </w:rPr>
            </w:pPr>
            <w:ins w:id="688" w:author="IALA Meetings" w:date="2022-09-28T15:11: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r>
      <w:tr w:rsidR="000F4D52" w14:paraId="2D63FEF8" w14:textId="77777777" w:rsidTr="00751C1D">
        <w:trPr>
          <w:cantSplit/>
          <w:trHeight w:val="489"/>
          <w:ins w:id="689" w:author="IALA Meetings" w:date="2022-09-28T15:11:00Z"/>
        </w:trPr>
        <w:tc>
          <w:tcPr>
            <w:tcW w:w="2518" w:type="dxa"/>
            <w:shd w:val="clear" w:color="auto" w:fill="auto"/>
          </w:tcPr>
          <w:p w14:paraId="368F7E4E" w14:textId="77777777" w:rsidR="000F4D52" w:rsidRDefault="000F4D5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690" w:author="IALA Meetings" w:date="2022-09-28T15:11:00Z"/>
                <w:bCs/>
                <w:iCs/>
                <w:snapToGrid w:val="0"/>
                <w:sz w:val="20"/>
                <w:szCs w:val="20"/>
              </w:rPr>
            </w:pPr>
          </w:p>
        </w:tc>
        <w:tc>
          <w:tcPr>
            <w:tcW w:w="2268" w:type="dxa"/>
            <w:shd w:val="clear" w:color="auto" w:fill="DDD9C3" w:themeFill="background2" w:themeFillShade="E6"/>
          </w:tcPr>
          <w:p w14:paraId="39ED4250" w14:textId="77777777" w:rsidR="000F4D52" w:rsidRDefault="000F4D5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91" w:author="IALA Meetings" w:date="2022-09-28T15:11:00Z"/>
                <w:b/>
                <w:bCs/>
                <w:iCs/>
                <w:snapToGrid w:val="0"/>
                <w:sz w:val="20"/>
                <w:szCs w:val="20"/>
              </w:rPr>
            </w:pPr>
            <w:ins w:id="692" w:author="IALA Meetings" w:date="2022-09-28T15:11:00Z">
              <w:r>
                <w:rPr>
                  <w:b/>
                  <w:bCs/>
                  <w:iCs/>
                  <w:snapToGrid w:val="0"/>
                  <w:sz w:val="20"/>
                  <w:szCs w:val="20"/>
                </w:rPr>
                <w:t>Approved by Council</w:t>
              </w:r>
            </w:ins>
          </w:p>
        </w:tc>
        <w:tc>
          <w:tcPr>
            <w:tcW w:w="2268" w:type="dxa"/>
            <w:shd w:val="clear" w:color="auto" w:fill="DDD9C3" w:themeFill="background2" w:themeFillShade="E6"/>
          </w:tcPr>
          <w:p w14:paraId="5E15D7F1" w14:textId="77777777" w:rsidR="000F4D52" w:rsidRDefault="000F4D5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93" w:author="IALA Meetings" w:date="2022-09-28T15:11:00Z"/>
                <w:bCs/>
                <w:iCs/>
                <w:snapToGrid w:val="0"/>
                <w:sz w:val="20"/>
                <w:szCs w:val="20"/>
              </w:rPr>
            </w:pPr>
            <w:ins w:id="694" w:author="IALA Meetings" w:date="2022-09-28T15:11: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ins>
          </w:p>
        </w:tc>
        <w:tc>
          <w:tcPr>
            <w:tcW w:w="2552" w:type="dxa"/>
            <w:shd w:val="clear" w:color="auto" w:fill="DDD9C3" w:themeFill="background2" w:themeFillShade="E6"/>
          </w:tcPr>
          <w:p w14:paraId="070A3370" w14:textId="77777777" w:rsidR="000F4D52" w:rsidRDefault="000F4D5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695" w:author="IALA Meetings" w:date="2022-09-28T15:11:00Z"/>
                <w:bCs/>
                <w:iCs/>
                <w:snapToGrid w:val="0"/>
                <w:sz w:val="20"/>
                <w:szCs w:val="20"/>
              </w:rPr>
            </w:pPr>
            <w:ins w:id="696" w:author="IALA Meetings" w:date="2022-09-28T15:11: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ins>
          </w:p>
        </w:tc>
      </w:tr>
      <w:tr w:rsidR="000F4D52" w14:paraId="63548D31" w14:textId="77777777" w:rsidTr="00751C1D">
        <w:trPr>
          <w:cantSplit/>
          <w:trHeight w:val="489"/>
          <w:ins w:id="697" w:author="IALA Meetings" w:date="2022-09-28T15:11:00Z"/>
        </w:trPr>
        <w:tc>
          <w:tcPr>
            <w:tcW w:w="2518" w:type="dxa"/>
            <w:shd w:val="clear" w:color="auto" w:fill="auto"/>
          </w:tcPr>
          <w:p w14:paraId="70393B2B" w14:textId="77777777" w:rsidR="000F4D52" w:rsidRDefault="000F4D52"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698" w:author="IALA Meetings" w:date="2022-09-28T15:11:00Z"/>
                <w:bCs/>
                <w:iCs/>
                <w:snapToGrid w:val="0"/>
                <w:sz w:val="20"/>
                <w:szCs w:val="20"/>
              </w:rPr>
            </w:pPr>
          </w:p>
        </w:tc>
        <w:tc>
          <w:tcPr>
            <w:tcW w:w="2268" w:type="dxa"/>
            <w:shd w:val="clear" w:color="auto" w:fill="DDD9C3" w:themeFill="background2" w:themeFillShade="E6"/>
          </w:tcPr>
          <w:p w14:paraId="5E9FE0F9" w14:textId="77777777" w:rsidR="000F4D52" w:rsidRDefault="000F4D5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99" w:author="IALA Meetings" w:date="2022-09-28T15:11:00Z"/>
                <w:b/>
                <w:bCs/>
                <w:iCs/>
                <w:snapToGrid w:val="0"/>
                <w:sz w:val="20"/>
                <w:szCs w:val="20"/>
              </w:rPr>
            </w:pPr>
            <w:ins w:id="700" w:author="IALA Meetings" w:date="2022-09-28T15:11:00Z">
              <w:r>
                <w:rPr>
                  <w:b/>
                  <w:bCs/>
                  <w:iCs/>
                  <w:snapToGrid w:val="0"/>
                  <w:sz w:val="20"/>
                  <w:szCs w:val="20"/>
                </w:rPr>
                <w:t>Revision Notes:</w:t>
              </w:r>
            </w:ins>
          </w:p>
        </w:tc>
        <w:tc>
          <w:tcPr>
            <w:tcW w:w="4820" w:type="dxa"/>
            <w:gridSpan w:val="2"/>
            <w:shd w:val="clear" w:color="auto" w:fill="DDD9C3" w:themeFill="background2" w:themeFillShade="E6"/>
          </w:tcPr>
          <w:p w14:paraId="36869024" w14:textId="77777777" w:rsidR="000F4D52" w:rsidRDefault="000F4D52"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701" w:author="IALA Meetings" w:date="2022-09-28T15:11:00Z"/>
                <w:bCs/>
                <w:iCs/>
                <w:snapToGrid w:val="0"/>
                <w:sz w:val="20"/>
                <w:szCs w:val="20"/>
              </w:rPr>
            </w:pPr>
          </w:p>
        </w:tc>
      </w:tr>
    </w:tbl>
    <w:p w14:paraId="72C3B6F8" w14:textId="77777777" w:rsidR="000F4D52" w:rsidRDefault="000F4D52" w:rsidP="007F74C1">
      <w:pPr>
        <w:rPr>
          <w:ins w:id="702" w:author="IALA Meetings" w:date="2022-09-28T14:59:00Z"/>
        </w:rPr>
      </w:pPr>
    </w:p>
    <w:p w14:paraId="352106FA" w14:textId="77777777" w:rsidR="00EE5FDF" w:rsidRDefault="00EE5FDF" w:rsidP="007F74C1">
      <w:pPr>
        <w:rPr>
          <w:ins w:id="703" w:author="IALA Meetings" w:date="2022-09-28T14:52:00Z"/>
        </w:rPr>
      </w:pPr>
    </w:p>
    <w:p w14:paraId="15FBBBD0" w14:textId="1D29A0DB" w:rsidR="00777B97" w:rsidRDefault="00777B97" w:rsidP="007F74C1">
      <w:pPr>
        <w:rPr>
          <w:ins w:id="704" w:author="IALA Meetings" w:date="2022-09-28T15:16:00Z"/>
        </w:rPr>
      </w:pPr>
    </w:p>
    <w:p w14:paraId="610CA5C8" w14:textId="2C3FF7FC" w:rsidR="009B5E24" w:rsidRDefault="009B5E24" w:rsidP="007F74C1">
      <w:pPr>
        <w:rPr>
          <w:ins w:id="705" w:author="IALA Meetings" w:date="2022-09-28T15:16:00Z"/>
        </w:rPr>
      </w:pP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9B5E24" w14:paraId="095DB722" w14:textId="77777777" w:rsidTr="00751C1D">
        <w:trPr>
          <w:cantSplit/>
          <w:trHeight w:val="416"/>
          <w:tblHeader/>
          <w:ins w:id="706" w:author="IALA Meetings" w:date="2022-09-28T15:16:00Z"/>
        </w:trPr>
        <w:tc>
          <w:tcPr>
            <w:tcW w:w="9606" w:type="dxa"/>
            <w:gridSpan w:val="4"/>
            <w:shd w:val="clear" w:color="auto" w:fill="DDD9C3"/>
            <w:vAlign w:val="center"/>
          </w:tcPr>
          <w:p w14:paraId="64115E5B"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ins w:id="707" w:author="IALA Meetings" w:date="2022-09-28T15:16:00Z"/>
                <w:b/>
                <w:bCs/>
                <w:iCs/>
                <w:snapToGrid w:val="0"/>
              </w:rPr>
            </w:pPr>
            <w:ins w:id="708" w:author="IALA Meetings" w:date="2022-09-28T15:16:00Z">
              <w:r>
                <w:rPr>
                  <w:b/>
                  <w:bCs/>
                  <w:iCs/>
                  <w:snapToGrid w:val="0"/>
                </w:rPr>
                <w:t xml:space="preserve">ENAV Committee </w:t>
              </w:r>
              <w:r w:rsidRPr="00696A73">
                <w:rPr>
                  <w:b/>
                  <w:bCs/>
                  <w:iCs/>
                  <w:snapToGrid w:val="0"/>
                </w:rPr>
                <w:t>Work Programme</w:t>
              </w:r>
              <w:r>
                <w:rPr>
                  <w:b/>
                  <w:bCs/>
                  <w:iCs/>
                  <w:snapToGrid w:val="0"/>
                </w:rPr>
                <w:t xml:space="preserve"> 2023-2027</w:t>
              </w:r>
            </w:ins>
          </w:p>
        </w:tc>
      </w:tr>
      <w:tr w:rsidR="009B5E24" w14:paraId="3253B0EA" w14:textId="77777777" w:rsidTr="00751C1D">
        <w:trPr>
          <w:cantSplit/>
          <w:trHeight w:val="428"/>
          <w:ins w:id="709" w:author="IALA Meetings" w:date="2022-09-28T15:16:00Z"/>
        </w:trPr>
        <w:tc>
          <w:tcPr>
            <w:tcW w:w="2518" w:type="dxa"/>
            <w:shd w:val="clear" w:color="auto" w:fill="auto"/>
          </w:tcPr>
          <w:p w14:paraId="6B47404E"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710" w:author="IALA Meetings" w:date="2022-09-28T15:16:00Z"/>
                <w:b/>
                <w:bCs/>
                <w:iCs/>
                <w:snapToGrid w:val="0"/>
                <w:sz w:val="20"/>
                <w:szCs w:val="20"/>
              </w:rPr>
            </w:pPr>
            <w:ins w:id="711" w:author="IALA Meetings" w:date="2022-09-28T15:16:00Z">
              <w:r w:rsidRPr="00BF71F7">
                <w:rPr>
                  <w:b/>
                  <w:sz w:val="20"/>
                  <w:szCs w:val="20"/>
                </w:rPr>
                <w:t>Standard</w:t>
              </w:r>
            </w:ins>
          </w:p>
        </w:tc>
        <w:tc>
          <w:tcPr>
            <w:tcW w:w="7088" w:type="dxa"/>
            <w:gridSpan w:val="3"/>
            <w:shd w:val="clear" w:color="auto" w:fill="auto"/>
          </w:tcPr>
          <w:p w14:paraId="277AEFF1"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12" w:author="IALA Meetings" w:date="2022-09-28T15:16:00Z"/>
                <w:rFonts w:cs="Arial"/>
                <w:snapToGrid w:val="0"/>
                <w:kern w:val="28"/>
                <w:sz w:val="20"/>
                <w:szCs w:val="20"/>
                <w:highlight w:val="yellow"/>
                <w:lang w:eastAsia="de-DE"/>
              </w:rPr>
            </w:pPr>
            <w:ins w:id="713" w:author="IALA Meetings" w:date="2022-09-28T15:16:00Z">
              <w:r>
                <w:rPr>
                  <w:rFonts w:cs="Arial"/>
                  <w:snapToGrid w:val="0"/>
                  <w:kern w:val="28"/>
                  <w:sz w:val="20"/>
                  <w:szCs w:val="20"/>
                  <w:lang w:eastAsia="de-DE"/>
                </w:rPr>
                <w:t>S1060 – digital Communication technologies</w:t>
              </w:r>
            </w:ins>
          </w:p>
        </w:tc>
      </w:tr>
      <w:tr w:rsidR="009B5E24" w:rsidRPr="00520177" w14:paraId="66FFCA9C" w14:textId="77777777" w:rsidTr="00751C1D">
        <w:trPr>
          <w:cantSplit/>
          <w:trHeight w:val="491"/>
          <w:ins w:id="714" w:author="IALA Meetings" w:date="2022-09-28T15:16:00Z"/>
        </w:trPr>
        <w:tc>
          <w:tcPr>
            <w:tcW w:w="2518" w:type="dxa"/>
            <w:shd w:val="clear" w:color="auto" w:fill="auto"/>
          </w:tcPr>
          <w:p w14:paraId="4FB6DBF8"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715" w:author="IALA Meetings" w:date="2022-09-28T15:16:00Z"/>
                <w:b/>
                <w:bCs/>
                <w:iCs/>
                <w:snapToGrid w:val="0"/>
                <w:sz w:val="20"/>
                <w:szCs w:val="20"/>
              </w:rPr>
            </w:pPr>
            <w:ins w:id="716" w:author="IALA Meetings" w:date="2022-09-28T15:16:00Z">
              <w:r w:rsidRPr="00BF71F7">
                <w:rPr>
                  <w:b/>
                  <w:sz w:val="20"/>
                  <w:szCs w:val="20"/>
                </w:rPr>
                <w:t>Topic Area</w:t>
              </w:r>
            </w:ins>
          </w:p>
        </w:tc>
        <w:tc>
          <w:tcPr>
            <w:tcW w:w="7088" w:type="dxa"/>
            <w:gridSpan w:val="3"/>
            <w:shd w:val="clear" w:color="auto" w:fill="auto"/>
          </w:tcPr>
          <w:p w14:paraId="3521A691" w14:textId="35F18FC8" w:rsidR="009B5E24" w:rsidRPr="00EE5FDF"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17" w:author="IALA Meetings" w:date="2022-09-28T15:16:00Z"/>
                <w:rFonts w:cs="Arial"/>
                <w:snapToGrid w:val="0"/>
                <w:kern w:val="28"/>
                <w:sz w:val="20"/>
                <w:szCs w:val="20"/>
              </w:rPr>
            </w:pPr>
            <w:ins w:id="718" w:author="IALA Meetings" w:date="2022-09-28T15:17:00Z">
              <w:r w:rsidRPr="00054763">
                <w:rPr>
                  <w:rFonts w:cs="Arial"/>
                  <w:snapToGrid w:val="0"/>
                  <w:kern w:val="28"/>
                  <w:sz w:val="20"/>
                  <w:szCs w:val="20"/>
                </w:rPr>
                <w:t>Test standard for VDES</w:t>
              </w:r>
            </w:ins>
          </w:p>
        </w:tc>
      </w:tr>
      <w:tr w:rsidR="009B5E24" w14:paraId="08D7D7A6" w14:textId="77777777" w:rsidTr="00751C1D">
        <w:trPr>
          <w:cantSplit/>
          <w:trHeight w:val="463"/>
          <w:ins w:id="719" w:author="IALA Meetings" w:date="2022-09-28T15:16:00Z"/>
        </w:trPr>
        <w:tc>
          <w:tcPr>
            <w:tcW w:w="2518" w:type="dxa"/>
            <w:shd w:val="clear" w:color="auto" w:fill="auto"/>
          </w:tcPr>
          <w:p w14:paraId="7E0CBCE0"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720" w:author="IALA Meetings" w:date="2022-09-28T15:16:00Z"/>
                <w:b/>
                <w:bCs/>
                <w:iCs/>
                <w:snapToGrid w:val="0"/>
                <w:sz w:val="20"/>
                <w:szCs w:val="20"/>
              </w:rPr>
            </w:pPr>
            <w:ins w:id="721" w:author="IALA Meetings" w:date="2022-09-28T15:16:00Z">
              <w:r w:rsidRPr="00BF71F7">
                <w:rPr>
                  <w:b/>
                  <w:bCs/>
                  <w:iCs/>
                  <w:snapToGrid w:val="0"/>
                  <w:sz w:val="20"/>
                  <w:szCs w:val="20"/>
                </w:rPr>
                <w:t>Task</w:t>
              </w:r>
            </w:ins>
          </w:p>
        </w:tc>
        <w:tc>
          <w:tcPr>
            <w:tcW w:w="7088" w:type="dxa"/>
            <w:gridSpan w:val="3"/>
            <w:shd w:val="clear" w:color="auto" w:fill="auto"/>
          </w:tcPr>
          <w:p w14:paraId="49B6E765" w14:textId="0053809F"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22" w:author="IALA Meetings" w:date="2022-09-28T15:16:00Z"/>
                <w:rFonts w:cs="Arial"/>
                <w:snapToGrid w:val="0"/>
                <w:kern w:val="28"/>
                <w:sz w:val="20"/>
                <w:szCs w:val="20"/>
              </w:rPr>
            </w:pPr>
            <w:ins w:id="723" w:author="IALA Meetings" w:date="2022-09-28T15:16:00Z">
              <w:r w:rsidRPr="00054763">
                <w:rPr>
                  <w:rFonts w:cs="Arial"/>
                  <w:snapToGrid w:val="0"/>
                  <w:kern w:val="28"/>
                  <w:sz w:val="20"/>
                  <w:szCs w:val="20"/>
                </w:rPr>
                <w:t xml:space="preserve">Input to </w:t>
              </w:r>
            </w:ins>
            <w:ins w:id="724" w:author="IALA Meetings" w:date="2022-09-28T15:17:00Z">
              <w:r w:rsidRPr="00054763">
                <w:rPr>
                  <w:rFonts w:cs="Arial"/>
                  <w:snapToGrid w:val="0"/>
                  <w:kern w:val="28"/>
                  <w:sz w:val="20"/>
                  <w:szCs w:val="20"/>
                </w:rPr>
                <w:t>IEC on test standard for VDES</w:t>
              </w:r>
            </w:ins>
          </w:p>
        </w:tc>
      </w:tr>
      <w:tr w:rsidR="009B5E24" w14:paraId="292C9646" w14:textId="77777777" w:rsidTr="00751C1D">
        <w:trPr>
          <w:cantSplit/>
          <w:trHeight w:val="466"/>
          <w:ins w:id="725" w:author="IALA Meetings" w:date="2022-09-28T15:16:00Z"/>
        </w:trPr>
        <w:tc>
          <w:tcPr>
            <w:tcW w:w="2518" w:type="dxa"/>
          </w:tcPr>
          <w:p w14:paraId="5B78B97E"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726" w:author="IALA Meetings" w:date="2022-09-28T15:16:00Z"/>
                <w:b/>
                <w:bCs/>
                <w:iCs/>
                <w:snapToGrid w:val="0"/>
                <w:sz w:val="20"/>
                <w:szCs w:val="20"/>
              </w:rPr>
            </w:pPr>
            <w:ins w:id="727" w:author="IALA Meetings" w:date="2022-09-28T15:16:00Z">
              <w:r w:rsidRPr="00BF71F7">
                <w:rPr>
                  <w:b/>
                  <w:bCs/>
                  <w:iCs/>
                  <w:snapToGrid w:val="0"/>
                  <w:sz w:val="20"/>
                  <w:szCs w:val="20"/>
                </w:rPr>
                <w:t>Objectives of the task</w:t>
              </w:r>
            </w:ins>
          </w:p>
        </w:tc>
        <w:tc>
          <w:tcPr>
            <w:tcW w:w="7088" w:type="dxa"/>
            <w:gridSpan w:val="3"/>
          </w:tcPr>
          <w:p w14:paraId="41710DD6" w14:textId="77777777" w:rsidR="009B5E24" w:rsidRPr="00AA0FB7"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ins w:id="728" w:author="IALA Meetings" w:date="2022-09-28T15:16:00Z"/>
                <w:rFonts w:cs="Arial"/>
                <w:snapToGrid w:val="0"/>
                <w:kern w:val="28"/>
                <w:sz w:val="20"/>
                <w:szCs w:val="20"/>
              </w:rPr>
            </w:pPr>
          </w:p>
        </w:tc>
      </w:tr>
      <w:tr w:rsidR="009B5E24" w14:paraId="318003C8" w14:textId="77777777" w:rsidTr="00751C1D">
        <w:trPr>
          <w:cantSplit/>
          <w:trHeight w:val="402"/>
          <w:ins w:id="729" w:author="IALA Meetings" w:date="2022-09-28T15:16:00Z"/>
        </w:trPr>
        <w:tc>
          <w:tcPr>
            <w:tcW w:w="2518" w:type="dxa"/>
          </w:tcPr>
          <w:p w14:paraId="2E8DB281"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730" w:author="IALA Meetings" w:date="2022-09-28T15:16:00Z"/>
                <w:b/>
                <w:bCs/>
                <w:iCs/>
                <w:snapToGrid w:val="0"/>
                <w:sz w:val="20"/>
                <w:szCs w:val="20"/>
              </w:rPr>
            </w:pPr>
            <w:ins w:id="731" w:author="IALA Meetings" w:date="2022-09-28T15:16:00Z">
              <w:r w:rsidRPr="00BF71F7">
                <w:rPr>
                  <w:b/>
                  <w:bCs/>
                  <w:iCs/>
                  <w:snapToGrid w:val="0"/>
                  <w:sz w:val="20"/>
                  <w:szCs w:val="20"/>
                </w:rPr>
                <w:t>Expected outcome</w:t>
              </w:r>
            </w:ins>
          </w:p>
        </w:tc>
        <w:tc>
          <w:tcPr>
            <w:tcW w:w="7088" w:type="dxa"/>
            <w:gridSpan w:val="3"/>
          </w:tcPr>
          <w:p w14:paraId="0D05C5C0" w14:textId="27173E3C" w:rsidR="009B5E24" w:rsidRPr="00AA0FB7"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32" w:author="IALA Meetings" w:date="2022-09-28T15:16:00Z"/>
                <w:rFonts w:cs="Arial"/>
                <w:snapToGrid w:val="0"/>
                <w:kern w:val="28"/>
                <w:sz w:val="20"/>
                <w:szCs w:val="20"/>
              </w:rPr>
            </w:pPr>
            <w:ins w:id="733" w:author="IALA Meetings" w:date="2022-09-28T15:16:00Z">
              <w:r>
                <w:rPr>
                  <w:rFonts w:cs="Arial"/>
                  <w:snapToGrid w:val="0"/>
                  <w:kern w:val="28"/>
                  <w:sz w:val="20"/>
                  <w:szCs w:val="20"/>
                </w:rPr>
                <w:t xml:space="preserve">LN to </w:t>
              </w:r>
            </w:ins>
            <w:ins w:id="734" w:author="IALA Meetings" w:date="2022-09-28T15:17:00Z">
              <w:r>
                <w:rPr>
                  <w:rFonts w:cs="Arial"/>
                  <w:snapToGrid w:val="0"/>
                  <w:kern w:val="28"/>
                  <w:sz w:val="20"/>
                  <w:szCs w:val="20"/>
                </w:rPr>
                <w:t>IEC TC 80 WG 15</w:t>
              </w:r>
            </w:ins>
            <w:ins w:id="735" w:author="IALA Meetings" w:date="2022-09-28T15:16:00Z">
              <w:r>
                <w:rPr>
                  <w:rFonts w:cs="Arial"/>
                  <w:snapToGrid w:val="0"/>
                  <w:kern w:val="28"/>
                  <w:sz w:val="20"/>
                  <w:szCs w:val="20"/>
                </w:rPr>
                <w:t xml:space="preserve"> </w:t>
              </w:r>
            </w:ins>
          </w:p>
        </w:tc>
      </w:tr>
      <w:tr w:rsidR="009B5E24" w:rsidRPr="009C0657" w14:paraId="137F4A7E" w14:textId="77777777" w:rsidTr="00751C1D">
        <w:trPr>
          <w:cantSplit/>
          <w:trHeight w:val="402"/>
          <w:ins w:id="736" w:author="IALA Meetings" w:date="2022-09-28T15:16:00Z"/>
        </w:trPr>
        <w:tc>
          <w:tcPr>
            <w:tcW w:w="2518" w:type="dxa"/>
          </w:tcPr>
          <w:p w14:paraId="171DEFDE"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737" w:author="IALA Meetings" w:date="2022-09-28T15:16:00Z"/>
                <w:b/>
                <w:bCs/>
                <w:iCs/>
                <w:snapToGrid w:val="0"/>
                <w:sz w:val="20"/>
                <w:szCs w:val="20"/>
              </w:rPr>
            </w:pPr>
            <w:ins w:id="738" w:author="IALA Meetings" w:date="2022-09-28T15:16:00Z">
              <w:r>
                <w:rPr>
                  <w:b/>
                  <w:bCs/>
                  <w:iCs/>
                  <w:snapToGrid w:val="0"/>
                  <w:sz w:val="20"/>
                  <w:szCs w:val="20"/>
                </w:rPr>
                <w:t>Compelling need</w:t>
              </w:r>
            </w:ins>
          </w:p>
        </w:tc>
        <w:tc>
          <w:tcPr>
            <w:tcW w:w="7088" w:type="dxa"/>
            <w:gridSpan w:val="3"/>
          </w:tcPr>
          <w:p w14:paraId="5FD5CD4B" w14:textId="3B599672" w:rsidR="009B5E24" w:rsidRPr="009B5E24" w:rsidRDefault="009B5E24">
            <w:pPr>
              <w:pStyle w:val="AnnexFigure"/>
              <w:numPr>
                <w:ilvl w:val="0"/>
                <w:numId w:val="0"/>
              </w:numPr>
              <w:spacing w:before="0"/>
              <w:jc w:val="both"/>
              <w:rPr>
                <w:ins w:id="739" w:author="IALA Meetings" w:date="2022-09-28T15:16:00Z"/>
                <w:bCs/>
                <w:iCs/>
                <w:snapToGrid w:val="0"/>
                <w:sz w:val="20"/>
                <w:szCs w:val="20"/>
                <w:rPrChange w:id="740" w:author="IALA Meetings" w:date="2022-09-28T15:18:00Z">
                  <w:rPr>
                    <w:ins w:id="741" w:author="IALA Meetings" w:date="2022-09-28T15:16:00Z"/>
                  </w:rPr>
                </w:rPrChange>
              </w:rPr>
              <w:pPrChange w:id="742" w:author="IALA Meetings" w:date="2022-09-28T15:18:00Z">
                <w:pPr>
                  <w:framePr w:hSpace="180" w:wrap="around" w:vAnchor="page" w:hAnchor="margin" w:y="1581"/>
                </w:pPr>
              </w:pPrChange>
            </w:pPr>
            <w:ins w:id="743" w:author="IALA Meetings" w:date="2022-09-28T15:18:00Z">
              <w:r>
                <w:rPr>
                  <w:bCs/>
                  <w:iCs/>
                  <w:snapToGrid w:val="0"/>
                  <w:sz w:val="20"/>
                  <w:szCs w:val="20"/>
                </w:rPr>
                <w:t>Contribute to the</w:t>
              </w:r>
            </w:ins>
            <w:ins w:id="744" w:author="IALA Meetings" w:date="2022-09-28T15:16:00Z">
              <w:r>
                <w:rPr>
                  <w:bCs/>
                  <w:iCs/>
                  <w:snapToGrid w:val="0"/>
                  <w:sz w:val="20"/>
                  <w:szCs w:val="20"/>
                </w:rPr>
                <w:t xml:space="preserve"> development of VDES </w:t>
              </w:r>
            </w:ins>
            <w:ins w:id="745" w:author="IALA Meetings" w:date="2022-09-28T15:18:00Z">
              <w:r>
                <w:rPr>
                  <w:bCs/>
                  <w:iCs/>
                  <w:snapToGrid w:val="0"/>
                  <w:sz w:val="20"/>
                  <w:szCs w:val="20"/>
                </w:rPr>
                <w:t>test standard</w:t>
              </w:r>
            </w:ins>
          </w:p>
          <w:p w14:paraId="2831A478" w14:textId="77777777" w:rsidR="009B5E24" w:rsidRPr="00AA0FB7" w:rsidRDefault="009B5E24" w:rsidP="00751C1D">
            <w:pPr>
              <w:rPr>
                <w:ins w:id="746" w:author="IALA Meetings" w:date="2022-09-28T15:16:00Z"/>
              </w:rPr>
            </w:pPr>
          </w:p>
        </w:tc>
      </w:tr>
      <w:tr w:rsidR="009B5E24" w14:paraId="6AA997EC" w14:textId="77777777" w:rsidTr="00751C1D">
        <w:trPr>
          <w:cantSplit/>
          <w:trHeight w:val="854"/>
          <w:ins w:id="747" w:author="IALA Meetings" w:date="2022-09-28T15:16:00Z"/>
        </w:trPr>
        <w:tc>
          <w:tcPr>
            <w:tcW w:w="2518" w:type="dxa"/>
          </w:tcPr>
          <w:p w14:paraId="15596E69" w14:textId="77777777" w:rsidR="009B5E24" w:rsidRPr="00BF71F7"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748" w:author="IALA Meetings" w:date="2022-09-28T15:16:00Z"/>
                <w:b/>
                <w:bCs/>
                <w:iCs/>
                <w:noProof/>
                <w:snapToGrid w:val="0"/>
                <w:sz w:val="20"/>
                <w:szCs w:val="20"/>
              </w:rPr>
            </w:pPr>
            <w:ins w:id="749" w:author="IALA Meetings" w:date="2022-09-28T15:16:00Z">
              <w:r w:rsidRPr="00BF71F7">
                <w:rPr>
                  <w:b/>
                  <w:bCs/>
                  <w:iCs/>
                  <w:noProof/>
                  <w:snapToGrid w:val="0"/>
                  <w:sz w:val="20"/>
                  <w:szCs w:val="20"/>
                </w:rPr>
                <w:t>Strategic Alignment</w:t>
              </w:r>
            </w:ins>
          </w:p>
          <w:p w14:paraId="22ED732F"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750" w:author="IALA Meetings" w:date="2022-09-28T15:16:00Z"/>
                <w:bCs/>
                <w:i/>
                <w:iCs/>
                <w:snapToGrid w:val="0"/>
                <w:sz w:val="16"/>
                <w:szCs w:val="16"/>
              </w:rPr>
            </w:pPr>
          </w:p>
        </w:tc>
        <w:tc>
          <w:tcPr>
            <w:tcW w:w="7088" w:type="dxa"/>
            <w:gridSpan w:val="3"/>
          </w:tcPr>
          <w:p w14:paraId="0A689F07"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51" w:author="IALA Meetings" w:date="2022-09-28T15:16:00Z"/>
                <w:bCs/>
                <w:iCs/>
                <w:snapToGrid w:val="0"/>
                <w:sz w:val="20"/>
                <w:szCs w:val="20"/>
              </w:rPr>
            </w:pPr>
          </w:p>
        </w:tc>
      </w:tr>
      <w:tr w:rsidR="009B5E24" w14:paraId="7CDA00BA" w14:textId="77777777" w:rsidTr="00751C1D">
        <w:trPr>
          <w:cantSplit/>
          <w:trHeight w:val="615"/>
          <w:ins w:id="752" w:author="IALA Meetings" w:date="2022-09-28T15:16:00Z"/>
        </w:trPr>
        <w:tc>
          <w:tcPr>
            <w:tcW w:w="2518" w:type="dxa"/>
          </w:tcPr>
          <w:p w14:paraId="07362469"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753" w:author="IALA Meetings" w:date="2022-09-28T15:16:00Z"/>
                <w:b/>
                <w:bCs/>
                <w:iCs/>
                <w:snapToGrid w:val="0"/>
                <w:sz w:val="20"/>
                <w:szCs w:val="20"/>
              </w:rPr>
            </w:pPr>
            <w:ins w:id="754" w:author="IALA Meetings" w:date="2022-09-28T15:16:00Z">
              <w:r w:rsidRPr="000A4DA7">
                <w:rPr>
                  <w:b/>
                  <w:bCs/>
                  <w:iCs/>
                  <w:noProof/>
                  <w:snapToGrid w:val="0"/>
                  <w:sz w:val="20"/>
                  <w:szCs w:val="20"/>
                </w:rPr>
                <w:t xml:space="preserve">Scope </w:t>
              </w:r>
              <w:r>
                <w:rPr>
                  <w:b/>
                  <w:bCs/>
                  <w:iCs/>
                  <w:snapToGrid w:val="0"/>
                  <w:sz w:val="20"/>
                  <w:szCs w:val="20"/>
                </w:rPr>
                <w:br/>
              </w:r>
            </w:ins>
          </w:p>
        </w:tc>
        <w:tc>
          <w:tcPr>
            <w:tcW w:w="7088" w:type="dxa"/>
            <w:gridSpan w:val="3"/>
          </w:tcPr>
          <w:p w14:paraId="431F844B" w14:textId="77777777" w:rsidR="009B5E24" w:rsidRPr="00054763"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55" w:author="IALA Meetings" w:date="2022-09-28T15:16:00Z"/>
                <w:rFonts w:cs="Arial"/>
                <w:snapToGrid w:val="0"/>
                <w:kern w:val="28"/>
                <w:sz w:val="20"/>
                <w:szCs w:val="20"/>
              </w:rPr>
            </w:pPr>
            <w:ins w:id="756" w:author="IALA Meetings" w:date="2022-09-28T15:16:00Z">
              <w:r w:rsidRPr="00054763">
                <w:rPr>
                  <w:rFonts w:cs="Arial"/>
                  <w:snapToGrid w:val="0"/>
                  <w:kern w:val="28"/>
                  <w:sz w:val="20"/>
                  <w:szCs w:val="20"/>
                </w:rPr>
                <w:t>In Scope:</w:t>
              </w:r>
            </w:ins>
          </w:p>
          <w:p w14:paraId="2B231B45" w14:textId="2F9815B9" w:rsidR="009B5E24" w:rsidRPr="00054763" w:rsidRDefault="009B5E24" w:rsidP="00751C1D">
            <w:pPr>
              <w:pStyle w:val="BodyText"/>
              <w:numPr>
                <w:ilvl w:val="0"/>
                <w:numId w:val="49"/>
              </w:numPr>
              <w:adjustRightInd w:val="0"/>
              <w:snapToGrid w:val="0"/>
              <w:jc w:val="left"/>
              <w:rPr>
                <w:ins w:id="757" w:author="IALA Meetings" w:date="2022-09-28T15:16:00Z"/>
                <w:rFonts w:ascii="Arial" w:hAnsi="Arial" w:cs="Arial"/>
                <w:snapToGrid w:val="0"/>
                <w:kern w:val="28"/>
                <w:sz w:val="20"/>
                <w:szCs w:val="20"/>
              </w:rPr>
            </w:pPr>
            <w:ins w:id="758" w:author="IALA Meetings" w:date="2022-09-28T15:18:00Z">
              <w:r w:rsidRPr="00054763">
                <w:rPr>
                  <w:rFonts w:ascii="Arial" w:hAnsi="Arial" w:cs="Arial"/>
                  <w:snapToGrid w:val="0"/>
                  <w:kern w:val="28"/>
                  <w:sz w:val="20"/>
                  <w:szCs w:val="20"/>
                </w:rPr>
                <w:t xml:space="preserve">VDES </w:t>
              </w:r>
              <w:proofErr w:type="spellStart"/>
              <w:r w:rsidRPr="00054763">
                <w:rPr>
                  <w:rFonts w:ascii="Arial" w:hAnsi="Arial" w:cs="Arial"/>
                  <w:snapToGrid w:val="0"/>
                  <w:kern w:val="28"/>
                  <w:sz w:val="20"/>
                  <w:szCs w:val="20"/>
                </w:rPr>
                <w:t>tst</w:t>
              </w:r>
              <w:proofErr w:type="spellEnd"/>
              <w:r w:rsidRPr="00054763">
                <w:rPr>
                  <w:rFonts w:ascii="Arial" w:hAnsi="Arial" w:cs="Arial"/>
                  <w:snapToGrid w:val="0"/>
                  <w:kern w:val="28"/>
                  <w:sz w:val="20"/>
                  <w:szCs w:val="20"/>
                </w:rPr>
                <w:t xml:space="preserve"> standard</w:t>
              </w:r>
            </w:ins>
          </w:p>
        </w:tc>
      </w:tr>
      <w:tr w:rsidR="009B5E24" w14:paraId="64E5ACCA" w14:textId="77777777" w:rsidTr="00751C1D">
        <w:trPr>
          <w:cantSplit/>
          <w:trHeight w:val="1399"/>
          <w:ins w:id="759" w:author="IALA Meetings" w:date="2022-09-28T15:16:00Z"/>
        </w:trPr>
        <w:tc>
          <w:tcPr>
            <w:tcW w:w="2518" w:type="dxa"/>
          </w:tcPr>
          <w:p w14:paraId="525AD788"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760" w:author="IALA Meetings" w:date="2022-09-28T15:16:00Z"/>
                <w:bCs/>
                <w:iCs/>
                <w:snapToGrid w:val="0"/>
                <w:sz w:val="20"/>
                <w:szCs w:val="20"/>
              </w:rPr>
            </w:pPr>
            <w:ins w:id="761" w:author="IALA Meetings" w:date="2022-09-28T15:16:00Z">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ins>
          </w:p>
        </w:tc>
        <w:tc>
          <w:tcPr>
            <w:tcW w:w="7088" w:type="dxa"/>
            <w:gridSpan w:val="3"/>
          </w:tcPr>
          <w:p w14:paraId="020B4EE8" w14:textId="5198E994"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62" w:author="IALA Meetings" w:date="2022-09-28T15:16:00Z"/>
                <w:bCs/>
                <w:iCs/>
                <w:snapToGrid w:val="0"/>
                <w:sz w:val="20"/>
                <w:szCs w:val="20"/>
              </w:rPr>
            </w:pPr>
            <w:ins w:id="763" w:author="IALA Meetings" w:date="2022-09-28T15:16:00Z">
              <w:r>
                <w:rPr>
                  <w:bCs/>
                  <w:iCs/>
                  <w:snapToGrid w:val="0"/>
                  <w:sz w:val="20"/>
                  <w:szCs w:val="20"/>
                </w:rPr>
                <w:t xml:space="preserve">Preparation of LN to </w:t>
              </w:r>
            </w:ins>
            <w:ins w:id="764" w:author="IALA Meetings" w:date="2022-09-28T15:18:00Z">
              <w:r>
                <w:rPr>
                  <w:bCs/>
                  <w:iCs/>
                  <w:snapToGrid w:val="0"/>
                  <w:sz w:val="20"/>
                  <w:szCs w:val="20"/>
                </w:rPr>
                <w:t>IEC TC 80 WG 15</w:t>
              </w:r>
            </w:ins>
          </w:p>
          <w:p w14:paraId="06DECD3C"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65" w:author="IALA Meetings" w:date="2022-09-28T15:16:00Z"/>
                <w:bCs/>
                <w:iCs/>
                <w:snapToGrid w:val="0"/>
                <w:sz w:val="20"/>
                <w:szCs w:val="20"/>
              </w:rPr>
            </w:pPr>
            <w:ins w:id="766" w:author="IALA Meetings" w:date="2022-09-28T15:16:00Z">
              <w:r>
                <w:rPr>
                  <w:bCs/>
                  <w:iCs/>
                  <w:snapToGrid w:val="0"/>
                  <w:sz w:val="20"/>
                  <w:szCs w:val="20"/>
                </w:rPr>
                <w:t>Key milestones include:</w:t>
              </w:r>
            </w:ins>
          </w:p>
          <w:p w14:paraId="2C743E0F" w14:textId="023075B0" w:rsidR="009B5E24" w:rsidRDefault="009B5E24"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767" w:author="IALA Meetings" w:date="2022-09-28T15:16:00Z"/>
                <w:rFonts w:eastAsia="Times New Roman" w:cs="Times New Roman"/>
                <w:bCs/>
                <w:iCs/>
                <w:snapToGrid w:val="0"/>
                <w:sz w:val="20"/>
                <w:szCs w:val="20"/>
              </w:rPr>
            </w:pPr>
            <w:ins w:id="768" w:author="IALA Meetings" w:date="2022-09-28T15:16:00Z">
              <w:r>
                <w:rPr>
                  <w:rFonts w:eastAsia="Times New Roman" w:cs="Times New Roman"/>
                  <w:bCs/>
                  <w:iCs/>
                  <w:snapToGrid w:val="0"/>
                  <w:sz w:val="20"/>
                  <w:szCs w:val="20"/>
                </w:rPr>
                <w:t>Scope Task and prepare skeleton.</w:t>
              </w:r>
            </w:ins>
          </w:p>
          <w:p w14:paraId="027D85F5" w14:textId="607DF247" w:rsidR="00054763" w:rsidRDefault="009B5E24" w:rsidP="00054763">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ins w:id="769" w:author="IALA Meetings" w:date="2022-09-28T15:16:00Z">
              <w:r>
                <w:rPr>
                  <w:rFonts w:eastAsia="Times New Roman" w:cs="Times New Roman"/>
                  <w:bCs/>
                  <w:iCs/>
                  <w:snapToGrid w:val="0"/>
                  <w:sz w:val="20"/>
                  <w:szCs w:val="20"/>
                </w:rPr>
                <w:t xml:space="preserve">Prepare </w:t>
              </w:r>
            </w:ins>
            <w:r w:rsidR="00054763">
              <w:rPr>
                <w:rFonts w:eastAsia="Times New Roman" w:cs="Times New Roman"/>
                <w:bCs/>
                <w:iCs/>
                <w:snapToGrid w:val="0"/>
                <w:sz w:val="20"/>
                <w:szCs w:val="20"/>
              </w:rPr>
              <w:t>LN</w:t>
            </w:r>
          </w:p>
          <w:p w14:paraId="2BAE9DBA" w14:textId="32978FB7" w:rsidR="009B5E24" w:rsidRPr="004A539D" w:rsidRDefault="009B5E24" w:rsidP="00054763">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770" w:author="IALA Meetings" w:date="2022-09-28T15:16:00Z"/>
                <w:rFonts w:eastAsia="Times New Roman" w:cs="Times New Roman"/>
                <w:bCs/>
                <w:iCs/>
                <w:snapToGrid w:val="0"/>
                <w:sz w:val="20"/>
                <w:szCs w:val="20"/>
              </w:rPr>
            </w:pPr>
            <w:ins w:id="771" w:author="IALA Meetings" w:date="2022-09-28T15:16:00Z">
              <w:r w:rsidRPr="00A47A05">
                <w:rPr>
                  <w:rFonts w:eastAsia="Times New Roman" w:cs="Times New Roman"/>
                  <w:bCs/>
                  <w:iCs/>
                  <w:snapToGrid w:val="0"/>
                  <w:sz w:val="20"/>
                  <w:szCs w:val="20"/>
                </w:rPr>
                <w:t>Complete</w:t>
              </w:r>
              <w:r>
                <w:rPr>
                  <w:rFonts w:eastAsia="Times New Roman" w:cs="Times New Roman"/>
                  <w:bCs/>
                  <w:iCs/>
                  <w:snapToGrid w:val="0"/>
                  <w:sz w:val="20"/>
                  <w:szCs w:val="20"/>
                </w:rPr>
                <w:t xml:space="preserve"> </w:t>
              </w:r>
            </w:ins>
            <w:r w:rsidR="00054763">
              <w:rPr>
                <w:rFonts w:eastAsia="Times New Roman" w:cs="Times New Roman"/>
                <w:bCs/>
                <w:iCs/>
                <w:snapToGrid w:val="0"/>
                <w:sz w:val="20"/>
                <w:szCs w:val="20"/>
              </w:rPr>
              <w:t>LN</w:t>
            </w:r>
            <w:ins w:id="772" w:author="IALA Meetings" w:date="2022-09-28T15:16:00Z">
              <w:r w:rsidRPr="00A47A05">
                <w:rPr>
                  <w:rFonts w:eastAsia="Times New Roman" w:cs="Times New Roman"/>
                  <w:bCs/>
                  <w:iCs/>
                  <w:snapToGrid w:val="0"/>
                  <w:sz w:val="20"/>
                  <w:szCs w:val="20"/>
                </w:rPr>
                <w:t xml:space="preserve">, submit for review </w:t>
              </w:r>
              <w:r>
                <w:rPr>
                  <w:rFonts w:eastAsia="Times New Roman" w:cs="Times New Roman"/>
                  <w:bCs/>
                  <w:iCs/>
                  <w:snapToGrid w:val="0"/>
                  <w:sz w:val="20"/>
                  <w:szCs w:val="20"/>
                </w:rPr>
                <w:t xml:space="preserve">by ENAV/ARM/VTS Committee </w:t>
              </w:r>
              <w:r w:rsidRPr="00A47A05">
                <w:rPr>
                  <w:rFonts w:eastAsia="Times New Roman" w:cs="Times New Roman"/>
                  <w:bCs/>
                  <w:iCs/>
                  <w:snapToGrid w:val="0"/>
                  <w:sz w:val="20"/>
                  <w:szCs w:val="20"/>
                </w:rPr>
                <w:t>and forwarding to Council for approval.</w:t>
              </w:r>
            </w:ins>
          </w:p>
        </w:tc>
      </w:tr>
      <w:tr w:rsidR="009B5E24" w14:paraId="2C07B46C" w14:textId="77777777" w:rsidTr="00751C1D">
        <w:trPr>
          <w:cantSplit/>
          <w:trHeight w:val="659"/>
          <w:ins w:id="773" w:author="IALA Meetings" w:date="2022-09-28T15:16:00Z"/>
        </w:trPr>
        <w:tc>
          <w:tcPr>
            <w:tcW w:w="2518" w:type="dxa"/>
          </w:tcPr>
          <w:p w14:paraId="5A22BD20"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774" w:author="IALA Meetings" w:date="2022-09-28T15:16:00Z"/>
                <w:b/>
                <w:bCs/>
                <w:iCs/>
                <w:snapToGrid w:val="0"/>
                <w:sz w:val="20"/>
                <w:szCs w:val="20"/>
              </w:rPr>
            </w:pPr>
            <w:ins w:id="775" w:author="IALA Meetings" w:date="2022-09-28T15:16:00Z">
              <w:r w:rsidRPr="00BF71F7">
                <w:rPr>
                  <w:b/>
                  <w:bCs/>
                  <w:iCs/>
                  <w:snapToGrid w:val="0"/>
                  <w:sz w:val="20"/>
                  <w:szCs w:val="20"/>
                </w:rPr>
                <w:t>Expected numbers of sessions for completion</w:t>
              </w:r>
            </w:ins>
          </w:p>
        </w:tc>
        <w:tc>
          <w:tcPr>
            <w:tcW w:w="7088" w:type="dxa"/>
            <w:gridSpan w:val="3"/>
          </w:tcPr>
          <w:p w14:paraId="01BE60D3" w14:textId="77777777" w:rsidR="009B5E24" w:rsidRDefault="009B5E24" w:rsidP="00751C1D">
            <w:pPr>
              <w:pStyle w:val="BodyText3"/>
              <w:spacing w:before="120"/>
              <w:jc w:val="both"/>
              <w:rPr>
                <w:ins w:id="776" w:author="IALA Meetings" w:date="2022-09-28T15:16:00Z"/>
                <w:sz w:val="20"/>
                <w:lang w:val="en-CA"/>
              </w:rPr>
            </w:pPr>
            <w:ins w:id="777" w:author="IALA Meetings" w:date="2022-09-28T15:16:00Z">
              <w:r>
                <w:rPr>
                  <w:sz w:val="20"/>
                  <w:lang w:val="en-CA"/>
                </w:rPr>
                <w:t>Session number:</w:t>
              </w:r>
            </w:ins>
          </w:p>
          <w:p w14:paraId="7F953D37" w14:textId="77777777" w:rsidR="009B5E24" w:rsidRDefault="009B5E24" w:rsidP="00751C1D">
            <w:pPr>
              <w:pStyle w:val="BodyText3"/>
              <w:tabs>
                <w:tab w:val="left" w:pos="1092"/>
                <w:tab w:val="left" w:pos="2085"/>
                <w:tab w:val="left" w:pos="2935"/>
                <w:tab w:val="left" w:pos="3927"/>
                <w:tab w:val="left" w:pos="4920"/>
                <w:tab w:val="left" w:pos="6054"/>
              </w:tabs>
              <w:spacing w:before="120"/>
              <w:ind w:left="244"/>
              <w:jc w:val="both"/>
              <w:rPr>
                <w:ins w:id="778" w:author="IALA Meetings" w:date="2022-09-28T15:16:00Z"/>
                <w:sz w:val="20"/>
                <w:lang w:val="en-CA"/>
              </w:rPr>
            </w:pPr>
            <w:ins w:id="779" w:author="IALA Meetings" w:date="2022-09-28T15:16:00Z">
              <w:r>
                <w:rPr>
                  <w:noProof/>
                  <w:lang w:val="de-DE" w:eastAsia="de-DE"/>
                </w:rPr>
                <mc:AlternateContent>
                  <mc:Choice Requires="wps">
                    <w:drawing>
                      <wp:anchor distT="0" distB="0" distL="114300" distR="114300" simplePos="0" relativeHeight="251779072" behindDoc="0" locked="0" layoutInCell="1" allowOverlap="1" wp14:anchorId="38F673C2" wp14:editId="61C3B2F0">
                        <wp:simplePos x="0" y="0"/>
                        <wp:positionH relativeFrom="column">
                          <wp:posOffset>645160</wp:posOffset>
                        </wp:positionH>
                        <wp:positionV relativeFrom="paragraph">
                          <wp:posOffset>168910</wp:posOffset>
                        </wp:positionV>
                        <wp:extent cx="274320" cy="274320"/>
                        <wp:effectExtent l="0" t="0" r="11430" b="11430"/>
                        <wp:wrapNone/>
                        <wp:docPr id="409"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7710771" w14:textId="5278BA06" w:rsidR="00751C1D" w:rsidRDefault="00751C1D" w:rsidP="009B5E24">
                                    <w:pPr>
                                      <w:rPr>
                                        <w:lang w:val="nl-NL"/>
                                      </w:rPr>
                                    </w:pPr>
                                  </w:p>
                                  <w:p w14:paraId="26376B58" w14:textId="77777777" w:rsidR="00751C1D" w:rsidRDefault="00751C1D" w:rsidP="009B5E24">
                                    <w:pPr>
                                      <w:rPr>
                                        <w:lang w:val="nl-NL"/>
                                      </w:rPr>
                                    </w:pPr>
                                  </w:p>
                                </w:txbxContent>
                              </wps:txbx>
                              <wps:bodyPr rot="0" vert="horz" wrap="square" lIns="91440" tIns="45720" rIns="91440" bIns="45720" anchor="t" anchorCtr="0" upright="1">
                                <a:noAutofit/>
                              </wps:bodyPr>
                            </wps:wsp>
                          </a:graphicData>
                        </a:graphic>
                      </wp:anchor>
                    </w:drawing>
                  </mc:Choice>
                  <mc:Fallback>
                    <w:pict>
                      <v:rect w14:anchorId="38F673C2" id="_x0000_s1078" style="position:absolute;left:0;text-align:left;margin-left:50.8pt;margin-top:13.3pt;width:21.6pt;height:21.6pt;z-index:251779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">
                        <v:textbox>
                          <w:txbxContent>
                            <w:p w14:paraId="57710771" w14:textId="5278BA06" w:rsidR="00751C1D" w:rsidRDefault="00751C1D" w:rsidP="009B5E24">
                              <w:pPr>
                                <w:rPr>
                                  <w:lang w:val="nl-NL"/>
                                </w:rPr>
                              </w:pPr>
                            </w:p>
                            <w:p w14:paraId="26376B58" w14:textId="77777777" w:rsidR="00751C1D" w:rsidRDefault="00751C1D" w:rsidP="009B5E24">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778048" behindDoc="0" locked="0" layoutInCell="1" allowOverlap="1" wp14:anchorId="2BB49CBF" wp14:editId="4AEE1305">
                        <wp:simplePos x="0" y="0"/>
                        <wp:positionH relativeFrom="column">
                          <wp:posOffset>1219200</wp:posOffset>
                        </wp:positionH>
                        <wp:positionV relativeFrom="paragraph">
                          <wp:posOffset>168910</wp:posOffset>
                        </wp:positionV>
                        <wp:extent cx="274320" cy="274320"/>
                        <wp:effectExtent l="0" t="0" r="11430" b="11430"/>
                        <wp:wrapNone/>
                        <wp:docPr id="410"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F6836AC" w14:textId="77777777" w:rsidR="00751C1D" w:rsidRDefault="00751C1D" w:rsidP="009B5E24">
                                    <w:pPr>
                                      <w:rPr>
                                        <w:lang w:val="nl-NL"/>
                                      </w:rPr>
                                    </w:pPr>
                                    <w:r>
                                      <w:rPr>
                                        <w:lang w:val="nl-NL"/>
                                      </w:rPr>
                                      <w:t>X</w:t>
                                    </w:r>
                                  </w:p>
                                  <w:p w14:paraId="2C060E85" w14:textId="77777777" w:rsidR="00751C1D" w:rsidRDefault="00751C1D" w:rsidP="009B5E24">
                                    <w:pPr>
                                      <w:jc w:val="center"/>
                                    </w:pPr>
                                  </w:p>
                                </w:txbxContent>
                              </wps:txbx>
                              <wps:bodyPr rot="0" vert="horz" wrap="square" lIns="91440" tIns="45720" rIns="91440" bIns="45720" anchor="t" anchorCtr="0" upright="1">
                                <a:noAutofit/>
                              </wps:bodyPr>
                            </wps:wsp>
                          </a:graphicData>
                        </a:graphic>
                      </wp:anchor>
                    </w:drawing>
                  </mc:Choice>
                  <mc:Fallback>
                    <w:pict>
                      <v:rect w14:anchorId="2BB49CBF" id="_x0000_s1079" style="position:absolute;left:0;text-align:left;margin-left:96pt;margin-top:13.3pt;width:21.6pt;height:21.6pt;z-index:251778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">
                        <v:textbox>
                          <w:txbxContent>
                            <w:p w14:paraId="0F6836AC" w14:textId="77777777" w:rsidR="00751C1D" w:rsidRDefault="00751C1D" w:rsidP="009B5E24">
                              <w:pPr>
                                <w:rPr>
                                  <w:lang w:val="nl-NL"/>
                                </w:rPr>
                              </w:pPr>
                              <w:r>
                                <w:rPr>
                                  <w:lang w:val="nl-NL"/>
                                </w:rPr>
                                <w:t>X</w:t>
                              </w:r>
                            </w:p>
                            <w:p w14:paraId="2C060E85" w14:textId="77777777" w:rsidR="00751C1D" w:rsidRDefault="00751C1D" w:rsidP="009B5E24">
                              <w:pPr>
                                <w:jc w:val="center"/>
                              </w:pPr>
                            </w:p>
                          </w:txbxContent>
                        </v:textbox>
                      </v:rect>
                    </w:pict>
                  </mc:Fallback>
                </mc:AlternateContent>
              </w:r>
              <w:r>
                <w:rPr>
                  <w:noProof/>
                  <w:lang w:val="de-DE" w:eastAsia="de-DE"/>
                </w:rPr>
                <mc:AlternateContent>
                  <mc:Choice Requires="wps">
                    <w:drawing>
                      <wp:anchor distT="0" distB="0" distL="114300" distR="114300" simplePos="0" relativeHeight="251777024" behindDoc="0" locked="0" layoutInCell="1" allowOverlap="1" wp14:anchorId="2A5C732C" wp14:editId="37BB15FC">
                        <wp:simplePos x="0" y="0"/>
                        <wp:positionH relativeFrom="column">
                          <wp:posOffset>1793240</wp:posOffset>
                        </wp:positionH>
                        <wp:positionV relativeFrom="paragraph">
                          <wp:posOffset>168910</wp:posOffset>
                        </wp:positionV>
                        <wp:extent cx="274320" cy="274320"/>
                        <wp:effectExtent l="0" t="0" r="11430" b="11430"/>
                        <wp:wrapNone/>
                        <wp:docPr id="411"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E2FDCCC" w14:textId="77777777" w:rsidR="00751C1D" w:rsidRDefault="00751C1D" w:rsidP="009B5E24">
                                    <w:pPr>
                                      <w:rPr>
                                        <w:lang w:val="nl-NL"/>
                                      </w:rPr>
                                    </w:pPr>
                                    <w:r>
                                      <w:rPr>
                                        <w:lang w:val="nl-NL"/>
                                      </w:rPr>
                                      <w:t>X</w:t>
                                    </w:r>
                                  </w:p>
                                  <w:p w14:paraId="1D3669EF" w14:textId="77777777" w:rsidR="00751C1D" w:rsidRDefault="00751C1D" w:rsidP="009B5E24">
                                    <w:pPr>
                                      <w:jc w:val="center"/>
                                    </w:pPr>
                                  </w:p>
                                </w:txbxContent>
                              </wps:txbx>
                              <wps:bodyPr rot="0" vert="horz" wrap="square" lIns="91440" tIns="45720" rIns="91440" bIns="45720" anchor="t" anchorCtr="0" upright="1">
                                <a:noAutofit/>
                              </wps:bodyPr>
                            </wps:wsp>
                          </a:graphicData>
                        </a:graphic>
                      </wp:anchor>
                    </w:drawing>
                  </mc:Choice>
                  <mc:Fallback>
                    <w:pict>
                      <v:rect w14:anchorId="2A5C732C" id="_x0000_s1080" style="position:absolute;left:0;text-align:left;margin-left:141.2pt;margin-top:13.3pt;width:21.6pt;height:21.6pt;z-index:251777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">
                        <v:textbox>
                          <w:txbxContent>
                            <w:p w14:paraId="4E2FDCCC" w14:textId="77777777" w:rsidR="00751C1D" w:rsidRDefault="00751C1D" w:rsidP="009B5E24">
                              <w:pPr>
                                <w:rPr>
                                  <w:lang w:val="nl-NL"/>
                                </w:rPr>
                              </w:pPr>
                              <w:r>
                                <w:rPr>
                                  <w:lang w:val="nl-NL"/>
                                </w:rPr>
                                <w:t>X</w:t>
                              </w:r>
                            </w:p>
                            <w:p w14:paraId="1D3669EF" w14:textId="77777777" w:rsidR="00751C1D" w:rsidRDefault="00751C1D" w:rsidP="009B5E24">
                              <w:pPr>
                                <w:jc w:val="center"/>
                              </w:pPr>
                            </w:p>
                          </w:txbxContent>
                        </v:textbox>
                      </v:rect>
                    </w:pict>
                  </mc:Fallback>
                </mc:AlternateContent>
              </w:r>
              <w:r>
                <w:rPr>
                  <w:noProof/>
                  <w:lang w:val="de-DE" w:eastAsia="de-DE"/>
                </w:rPr>
                <mc:AlternateContent>
                  <mc:Choice Requires="wps">
                    <w:drawing>
                      <wp:anchor distT="0" distB="0" distL="114300" distR="114300" simplePos="0" relativeHeight="251776000" behindDoc="0" locked="0" layoutInCell="1" allowOverlap="1" wp14:anchorId="1F472477" wp14:editId="074E9A63">
                        <wp:simplePos x="0" y="0"/>
                        <wp:positionH relativeFrom="column">
                          <wp:posOffset>2399665</wp:posOffset>
                        </wp:positionH>
                        <wp:positionV relativeFrom="paragraph">
                          <wp:posOffset>168910</wp:posOffset>
                        </wp:positionV>
                        <wp:extent cx="274320" cy="274320"/>
                        <wp:effectExtent l="0" t="0" r="11430" b="11430"/>
                        <wp:wrapNone/>
                        <wp:docPr id="412"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3BE476E" w14:textId="77777777" w:rsidR="00751C1D" w:rsidRDefault="00751C1D" w:rsidP="009B5E24">
                                    <w:pPr>
                                      <w:rPr>
                                        <w:lang w:val="nl-NL"/>
                                      </w:rPr>
                                    </w:pPr>
                                    <w:proofErr w:type="gramStart"/>
                                    <w:r>
                                      <w:rPr>
                                        <w:lang w:val="nl-NL"/>
                                      </w:rPr>
                                      <w:t>x</w:t>
                                    </w:r>
                                    <w:proofErr w:type="gramEnd"/>
                                  </w:p>
                                  <w:p w14:paraId="55C6FC02" w14:textId="77777777" w:rsidR="00751C1D" w:rsidRDefault="00751C1D" w:rsidP="009B5E24">
                                    <w:pPr>
                                      <w:jc w:val="center"/>
                                    </w:pPr>
                                  </w:p>
                                </w:txbxContent>
                              </wps:txbx>
                              <wps:bodyPr rot="0" vert="horz" wrap="square" lIns="91440" tIns="45720" rIns="91440" bIns="45720" anchor="t" anchorCtr="0" upright="1">
                                <a:noAutofit/>
                              </wps:bodyPr>
                            </wps:wsp>
                          </a:graphicData>
                        </a:graphic>
                      </wp:anchor>
                    </w:drawing>
                  </mc:Choice>
                  <mc:Fallback>
                    <w:pict>
                      <v:rect w14:anchorId="1F472477" id="_x0000_s1081" style="position:absolute;left:0;text-align:left;margin-left:188.95pt;margin-top:13.3pt;width:21.6pt;height:21.6pt;z-index:251776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">
                        <v:textbox>
                          <w:txbxContent>
                            <w:p w14:paraId="23BE476E" w14:textId="77777777" w:rsidR="00751C1D" w:rsidRDefault="00751C1D" w:rsidP="009B5E24">
                              <w:pPr>
                                <w:rPr>
                                  <w:lang w:val="nl-NL"/>
                                </w:rPr>
                              </w:pPr>
                              <w:r>
                                <w:rPr>
                                  <w:lang w:val="nl-NL"/>
                                </w:rPr>
                                <w:t>x</w:t>
                              </w:r>
                            </w:p>
                            <w:p w14:paraId="55C6FC02" w14:textId="77777777" w:rsidR="00751C1D" w:rsidRDefault="00751C1D" w:rsidP="009B5E24">
                              <w:pPr>
                                <w:jc w:val="center"/>
                              </w:pPr>
                            </w:p>
                          </w:txbxContent>
                        </v:textbox>
                      </v:rect>
                    </w:pict>
                  </mc:Fallback>
                </mc:AlternateContent>
              </w:r>
              <w:r>
                <w:rPr>
                  <w:noProof/>
                  <w:lang w:val="de-DE" w:eastAsia="de-DE"/>
                </w:rPr>
                <mc:AlternateContent>
                  <mc:Choice Requires="wps">
                    <w:drawing>
                      <wp:anchor distT="0" distB="0" distL="114300" distR="114300" simplePos="0" relativeHeight="251774976" behindDoc="0" locked="0" layoutInCell="1" allowOverlap="1" wp14:anchorId="6D85816F" wp14:editId="35C36561">
                        <wp:simplePos x="0" y="0"/>
                        <wp:positionH relativeFrom="column">
                          <wp:posOffset>3072130</wp:posOffset>
                        </wp:positionH>
                        <wp:positionV relativeFrom="paragraph">
                          <wp:posOffset>168910</wp:posOffset>
                        </wp:positionV>
                        <wp:extent cx="274320" cy="274320"/>
                        <wp:effectExtent l="0" t="0" r="11430" b="11430"/>
                        <wp:wrapNone/>
                        <wp:docPr id="413"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B4A8E84" w14:textId="77777777" w:rsidR="00751C1D" w:rsidRDefault="00751C1D" w:rsidP="009B5E24">
                                    <w:pPr>
                                      <w:jc w:val="center"/>
                                    </w:pPr>
                                    <w:r>
                                      <w:t>X</w:t>
                                    </w:r>
                                  </w:p>
                                </w:txbxContent>
                              </wps:txbx>
                              <wps:bodyPr rot="0" vert="horz" wrap="square" lIns="91440" tIns="45720" rIns="91440" bIns="45720" anchor="t" anchorCtr="0" upright="1">
                                <a:noAutofit/>
                              </wps:bodyPr>
                            </wps:wsp>
                          </a:graphicData>
                        </a:graphic>
                      </wp:anchor>
                    </w:drawing>
                  </mc:Choice>
                  <mc:Fallback>
                    <w:pict>
                      <v:rect w14:anchorId="6D85816F" id="_x0000_s1082" style="position:absolute;left:0;text-align:left;margin-left:241.9pt;margin-top:13.3pt;width:21.6pt;height:21.6pt;z-index:251774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">
                        <v:textbox>
                          <w:txbxContent>
                            <w:p w14:paraId="2B4A8E84" w14:textId="77777777" w:rsidR="00751C1D" w:rsidRDefault="00751C1D" w:rsidP="009B5E24">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773952" behindDoc="0" locked="0" layoutInCell="1" allowOverlap="1" wp14:anchorId="2414FD00" wp14:editId="543ABCC5">
                        <wp:simplePos x="0" y="0"/>
                        <wp:positionH relativeFrom="column">
                          <wp:posOffset>3834765</wp:posOffset>
                        </wp:positionH>
                        <wp:positionV relativeFrom="paragraph">
                          <wp:posOffset>168910</wp:posOffset>
                        </wp:positionV>
                        <wp:extent cx="274320" cy="274320"/>
                        <wp:effectExtent l="0" t="0" r="11430" b="11430"/>
                        <wp:wrapNone/>
                        <wp:docPr id="414"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7BB7EE2" w14:textId="61A2546A" w:rsidR="00751C1D" w:rsidRDefault="00054763" w:rsidP="009B5E24">
                                    <w:pPr>
                                      <w:jc w:val="center"/>
                                    </w:pPr>
                                    <w:r>
                                      <w:t>X</w:t>
                                    </w:r>
                                  </w:p>
                                </w:txbxContent>
                              </wps:txbx>
                              <wps:bodyPr rot="0" vert="horz" wrap="square" lIns="91440" tIns="45720" rIns="91440" bIns="45720" anchor="t" anchorCtr="0" upright="1">
                                <a:noAutofit/>
                              </wps:bodyPr>
                            </wps:wsp>
                          </a:graphicData>
                        </a:graphic>
                      </wp:anchor>
                    </w:drawing>
                  </mc:Choice>
                  <mc:Fallback>
                    <w:pict>
                      <v:rect w14:anchorId="2414FD00" id="_x0000_s1083" style="position:absolute;left:0;text-align:left;margin-left:301.95pt;margin-top:13.3pt;width:21.6pt;height:21.6pt;z-index:251773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">
                        <v:textbox>
                          <w:txbxContent>
                            <w:p w14:paraId="47BB7EE2" w14:textId="61A2546A" w:rsidR="00751C1D" w:rsidRDefault="00054763" w:rsidP="009B5E24">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780096" behindDoc="0" locked="0" layoutInCell="1" allowOverlap="1" wp14:anchorId="6C68AE40" wp14:editId="06F1C18B">
                        <wp:simplePos x="0" y="0"/>
                        <wp:positionH relativeFrom="column">
                          <wp:posOffset>31750</wp:posOffset>
                        </wp:positionH>
                        <wp:positionV relativeFrom="paragraph">
                          <wp:posOffset>168910</wp:posOffset>
                        </wp:positionV>
                        <wp:extent cx="274320" cy="274320"/>
                        <wp:effectExtent l="0" t="0" r="11430" b="11430"/>
                        <wp:wrapNone/>
                        <wp:docPr id="415"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CA0406E" w14:textId="77777777" w:rsidR="00751C1D" w:rsidRDefault="00751C1D" w:rsidP="009B5E24">
                                    <w:pPr>
                                      <w:rPr>
                                        <w:lang w:val="nl-NL"/>
                                      </w:rPr>
                                    </w:pPr>
                                  </w:p>
                                </w:txbxContent>
                              </wps:txbx>
                              <wps:bodyPr rot="0" vert="horz" wrap="square" lIns="91440" tIns="45720" rIns="91440" bIns="45720" anchor="t" anchorCtr="0" upright="1">
                                <a:noAutofit/>
                              </wps:bodyPr>
                            </wps:wsp>
                          </a:graphicData>
                        </a:graphic>
                      </wp:anchor>
                    </w:drawing>
                  </mc:Choice>
                  <mc:Fallback>
                    <w:pict>
                      <v:rect w14:anchorId="6C68AE40" id="_x0000_s1084" style="position:absolute;left:0;text-align:left;margin-left:2.5pt;margin-top:13.3pt;width:21.6pt;height:21.6pt;z-index:251780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">
                        <v:textbox>
                          <w:txbxContent>
                            <w:p w14:paraId="2CA0406E" w14:textId="77777777" w:rsidR="00751C1D" w:rsidRDefault="00751C1D" w:rsidP="009B5E24">
                              <w:pPr>
                                <w:rPr>
                                  <w:lang w:val="nl-NL"/>
                                </w:rPr>
                              </w:pPr>
                            </w:p>
                          </w:txbxContent>
                        </v:textbox>
                      </v:rect>
                    </w:pict>
                  </mc:Fallback>
                </mc:AlternateContent>
              </w:r>
              <w:r>
                <w:rPr>
                  <w:sz w:val="20"/>
                  <w:lang w:val="en-CA"/>
                </w:rPr>
                <w:t>29</w:t>
              </w:r>
              <w:r>
                <w:rPr>
                  <w:sz w:val="20"/>
                  <w:lang w:val="en-CA"/>
                </w:rPr>
                <w:tab/>
                <w:t>30</w:t>
              </w:r>
              <w:r>
                <w:rPr>
                  <w:sz w:val="20"/>
                  <w:lang w:val="en-CA"/>
                </w:rPr>
                <w:tab/>
                <w:t>31</w:t>
              </w:r>
              <w:r>
                <w:rPr>
                  <w:sz w:val="20"/>
                  <w:lang w:val="en-CA"/>
                </w:rPr>
                <w:tab/>
                <w:t>32</w:t>
              </w:r>
              <w:r>
                <w:rPr>
                  <w:sz w:val="20"/>
                  <w:lang w:val="en-CA"/>
                </w:rPr>
                <w:tab/>
                <w:t>33</w:t>
              </w:r>
              <w:r>
                <w:rPr>
                  <w:sz w:val="20"/>
                  <w:lang w:val="en-CA"/>
                </w:rPr>
                <w:tab/>
                <w:t>34</w:t>
              </w:r>
              <w:r>
                <w:rPr>
                  <w:sz w:val="20"/>
                  <w:lang w:val="en-CA"/>
                </w:rPr>
                <w:tab/>
                <w:t xml:space="preserve"> 35</w:t>
              </w:r>
            </w:ins>
          </w:p>
          <w:p w14:paraId="1B5A5A86"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80" w:author="IALA Meetings" w:date="2022-09-28T15:16:00Z"/>
                <w:bCs/>
                <w:iCs/>
                <w:snapToGrid w:val="0"/>
                <w:sz w:val="20"/>
                <w:szCs w:val="20"/>
                <w:lang w:val="en-CA"/>
              </w:rPr>
            </w:pPr>
          </w:p>
          <w:p w14:paraId="744F94AD"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81" w:author="IALA Meetings" w:date="2022-09-28T15:16:00Z"/>
                <w:bCs/>
                <w:iCs/>
                <w:snapToGrid w:val="0"/>
                <w:sz w:val="20"/>
                <w:szCs w:val="20"/>
                <w:lang w:val="en-CA"/>
              </w:rPr>
            </w:pPr>
          </w:p>
        </w:tc>
      </w:tr>
      <w:tr w:rsidR="009B5E24" w14:paraId="353DF0EB" w14:textId="77777777" w:rsidTr="00751C1D">
        <w:trPr>
          <w:cantSplit/>
          <w:trHeight w:val="342"/>
          <w:ins w:id="782" w:author="IALA Meetings" w:date="2022-09-28T15:16:00Z"/>
        </w:trPr>
        <w:tc>
          <w:tcPr>
            <w:tcW w:w="2518" w:type="dxa"/>
            <w:shd w:val="clear" w:color="auto" w:fill="DDD9C3" w:themeFill="background2" w:themeFillShade="E6"/>
          </w:tcPr>
          <w:p w14:paraId="3EA16B93"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783" w:author="IALA Meetings" w:date="2022-09-28T15:16:00Z"/>
                <w:b/>
                <w:bCs/>
                <w:iCs/>
                <w:snapToGrid w:val="0"/>
                <w:sz w:val="20"/>
                <w:szCs w:val="20"/>
              </w:rPr>
            </w:pPr>
            <w:ins w:id="784" w:author="IALA Meetings" w:date="2022-09-28T15:16:00Z">
              <w:r>
                <w:rPr>
                  <w:b/>
                  <w:bCs/>
                  <w:iCs/>
                  <w:snapToGrid w:val="0"/>
                  <w:sz w:val="20"/>
                  <w:szCs w:val="20"/>
                </w:rPr>
                <w:t>Committee notes</w:t>
              </w:r>
            </w:ins>
          </w:p>
        </w:tc>
        <w:tc>
          <w:tcPr>
            <w:tcW w:w="2268" w:type="dxa"/>
            <w:shd w:val="clear" w:color="auto" w:fill="DDD9C3" w:themeFill="background2" w:themeFillShade="E6"/>
          </w:tcPr>
          <w:p w14:paraId="51A8C629"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85" w:author="IALA Meetings" w:date="2022-09-28T15:16:00Z"/>
                <w:b/>
                <w:bCs/>
                <w:iCs/>
                <w:snapToGrid w:val="0"/>
                <w:sz w:val="20"/>
                <w:szCs w:val="20"/>
              </w:rPr>
            </w:pPr>
            <w:ins w:id="786" w:author="IALA Meetings" w:date="2022-09-28T15:16:00Z">
              <w:r>
                <w:rPr>
                  <w:b/>
                  <w:bCs/>
                  <w:iCs/>
                  <w:snapToGrid w:val="0"/>
                  <w:sz w:val="20"/>
                  <w:szCs w:val="20"/>
                </w:rPr>
                <w:t>Origins</w:t>
              </w:r>
            </w:ins>
          </w:p>
        </w:tc>
        <w:tc>
          <w:tcPr>
            <w:tcW w:w="4820" w:type="dxa"/>
            <w:gridSpan w:val="2"/>
            <w:shd w:val="clear" w:color="auto" w:fill="DDD9C3" w:themeFill="background2" w:themeFillShade="E6"/>
          </w:tcPr>
          <w:p w14:paraId="52C6F1FA"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87" w:author="IALA Meetings" w:date="2022-09-28T15:16:00Z"/>
                <w:bCs/>
                <w:iCs/>
                <w:snapToGrid w:val="0"/>
                <w:sz w:val="20"/>
                <w:szCs w:val="20"/>
              </w:rPr>
            </w:pPr>
            <w:ins w:id="788" w:author="IALA Meetings" w:date="2022-09-28T15:16:00Z">
              <w:r>
                <w:rPr>
                  <w:bCs/>
                  <w:iCs/>
                  <w:snapToGrid w:val="0"/>
                  <w:sz w:val="20"/>
                  <w:szCs w:val="20"/>
                </w:rPr>
                <w:t>Requested by ENAV Committee at [ENAV29]</w:t>
              </w:r>
            </w:ins>
          </w:p>
        </w:tc>
      </w:tr>
      <w:tr w:rsidR="009B5E24" w14:paraId="56F1716A" w14:textId="77777777" w:rsidTr="00751C1D">
        <w:trPr>
          <w:cantSplit/>
          <w:trHeight w:val="342"/>
          <w:ins w:id="789" w:author="IALA Meetings" w:date="2022-09-28T15:16:00Z"/>
        </w:trPr>
        <w:tc>
          <w:tcPr>
            <w:tcW w:w="2518" w:type="dxa"/>
            <w:vMerge w:val="restart"/>
            <w:shd w:val="clear" w:color="auto" w:fill="auto"/>
          </w:tcPr>
          <w:p w14:paraId="24502CD5"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ins w:id="790" w:author="IALA Meetings" w:date="2022-09-28T15:16:00Z"/>
                <w:b/>
                <w:bCs/>
                <w:iCs/>
                <w:snapToGrid w:val="0"/>
                <w:sz w:val="20"/>
                <w:szCs w:val="20"/>
              </w:rPr>
            </w:pPr>
          </w:p>
        </w:tc>
        <w:tc>
          <w:tcPr>
            <w:tcW w:w="2268" w:type="dxa"/>
            <w:shd w:val="clear" w:color="auto" w:fill="DDD9C3" w:themeFill="background2" w:themeFillShade="E6"/>
          </w:tcPr>
          <w:p w14:paraId="32D4A977"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91" w:author="IALA Meetings" w:date="2022-09-28T15:16:00Z"/>
                <w:b/>
                <w:bCs/>
                <w:iCs/>
                <w:snapToGrid w:val="0"/>
                <w:sz w:val="20"/>
                <w:szCs w:val="20"/>
              </w:rPr>
            </w:pPr>
            <w:ins w:id="792" w:author="IALA Meetings" w:date="2022-09-28T15:16:00Z">
              <w:r>
                <w:rPr>
                  <w:b/>
                  <w:bCs/>
                  <w:iCs/>
                  <w:snapToGrid w:val="0"/>
                  <w:sz w:val="20"/>
                  <w:szCs w:val="20"/>
                </w:rPr>
                <w:t>Agreed by session</w:t>
              </w:r>
            </w:ins>
          </w:p>
        </w:tc>
        <w:tc>
          <w:tcPr>
            <w:tcW w:w="2268" w:type="dxa"/>
            <w:shd w:val="clear" w:color="auto" w:fill="DDD9C3" w:themeFill="background2" w:themeFillShade="E6"/>
          </w:tcPr>
          <w:p w14:paraId="23761C04"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93" w:author="IALA Meetings" w:date="2022-09-28T15:16:00Z"/>
                <w:b/>
                <w:bCs/>
                <w:iCs/>
                <w:snapToGrid w:val="0"/>
                <w:sz w:val="20"/>
                <w:szCs w:val="20"/>
              </w:rPr>
            </w:pPr>
            <w:ins w:id="794" w:author="IALA Meetings" w:date="2022-09-28T15:16:00Z">
              <w:r>
                <w:rPr>
                  <w:b/>
                  <w:bCs/>
                  <w:iCs/>
                  <w:snapToGrid w:val="0"/>
                  <w:sz w:val="20"/>
                  <w:szCs w:val="20"/>
                </w:rPr>
                <w:t>TD#</w:t>
              </w:r>
            </w:ins>
          </w:p>
        </w:tc>
        <w:tc>
          <w:tcPr>
            <w:tcW w:w="2552" w:type="dxa"/>
            <w:shd w:val="clear" w:color="auto" w:fill="DDD9C3" w:themeFill="background2" w:themeFillShade="E6"/>
          </w:tcPr>
          <w:p w14:paraId="051D7A82"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95" w:author="IALA Meetings" w:date="2022-09-28T15:16:00Z"/>
                <w:b/>
                <w:bCs/>
                <w:iCs/>
                <w:snapToGrid w:val="0"/>
                <w:sz w:val="20"/>
                <w:szCs w:val="20"/>
              </w:rPr>
            </w:pPr>
            <w:ins w:id="796" w:author="IALA Meetings" w:date="2022-09-28T15:16:00Z">
              <w:r>
                <w:rPr>
                  <w:b/>
                  <w:bCs/>
                  <w:iCs/>
                  <w:snapToGrid w:val="0"/>
                  <w:sz w:val="20"/>
                  <w:szCs w:val="20"/>
                </w:rPr>
                <w:t>Comments</w:t>
              </w:r>
            </w:ins>
          </w:p>
        </w:tc>
      </w:tr>
      <w:tr w:rsidR="009B5E24" w14:paraId="324EFABC" w14:textId="77777777" w:rsidTr="00751C1D">
        <w:trPr>
          <w:cantSplit/>
          <w:trHeight w:val="489"/>
          <w:ins w:id="797" w:author="IALA Meetings" w:date="2022-09-28T15:16:00Z"/>
        </w:trPr>
        <w:tc>
          <w:tcPr>
            <w:tcW w:w="2518" w:type="dxa"/>
            <w:vMerge/>
            <w:shd w:val="clear" w:color="auto" w:fill="auto"/>
          </w:tcPr>
          <w:p w14:paraId="0798E573"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ins w:id="798" w:author="IALA Meetings" w:date="2022-09-28T15:16:00Z"/>
                <w:bCs/>
                <w:iCs/>
                <w:snapToGrid w:val="0"/>
                <w:sz w:val="20"/>
                <w:szCs w:val="20"/>
              </w:rPr>
            </w:pPr>
          </w:p>
        </w:tc>
        <w:tc>
          <w:tcPr>
            <w:tcW w:w="2268" w:type="dxa"/>
            <w:shd w:val="clear" w:color="auto" w:fill="DDD9C3" w:themeFill="background2" w:themeFillShade="E6"/>
          </w:tcPr>
          <w:p w14:paraId="0FA71C83"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99" w:author="IALA Meetings" w:date="2022-09-28T15:16:00Z"/>
                <w:bCs/>
                <w:iCs/>
                <w:snapToGrid w:val="0"/>
                <w:sz w:val="20"/>
                <w:szCs w:val="20"/>
              </w:rPr>
            </w:pPr>
            <w:ins w:id="800" w:author="IALA Meetings" w:date="2022-09-28T15:16: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268" w:type="dxa"/>
            <w:shd w:val="clear" w:color="auto" w:fill="DDD9C3" w:themeFill="background2" w:themeFillShade="E6"/>
          </w:tcPr>
          <w:p w14:paraId="18FD75C1"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801" w:author="IALA Meetings" w:date="2022-09-28T15:16:00Z"/>
                <w:bCs/>
                <w:iCs/>
                <w:snapToGrid w:val="0"/>
                <w:sz w:val="20"/>
                <w:szCs w:val="20"/>
              </w:rPr>
            </w:pPr>
            <w:ins w:id="802" w:author="IALA Meetings" w:date="2022-09-28T15:16: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552" w:type="dxa"/>
            <w:shd w:val="clear" w:color="auto" w:fill="DDD9C3" w:themeFill="background2" w:themeFillShade="E6"/>
          </w:tcPr>
          <w:p w14:paraId="4E9B2E60"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803" w:author="IALA Meetings" w:date="2022-09-28T15:16:00Z"/>
                <w:bCs/>
                <w:iCs/>
                <w:snapToGrid w:val="0"/>
                <w:sz w:val="20"/>
                <w:szCs w:val="20"/>
              </w:rPr>
            </w:pPr>
            <w:ins w:id="804" w:author="IALA Meetings" w:date="2022-09-28T15:16: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r>
      <w:tr w:rsidR="009B5E24" w14:paraId="1CD1036A" w14:textId="77777777" w:rsidTr="00751C1D">
        <w:trPr>
          <w:cantSplit/>
          <w:trHeight w:val="489"/>
          <w:ins w:id="805" w:author="IALA Meetings" w:date="2022-09-28T15:16:00Z"/>
        </w:trPr>
        <w:tc>
          <w:tcPr>
            <w:tcW w:w="2518" w:type="dxa"/>
            <w:shd w:val="clear" w:color="auto" w:fill="auto"/>
          </w:tcPr>
          <w:p w14:paraId="1AF5BA51"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806" w:author="IALA Meetings" w:date="2022-09-28T15:16:00Z"/>
                <w:bCs/>
                <w:iCs/>
                <w:snapToGrid w:val="0"/>
                <w:sz w:val="20"/>
                <w:szCs w:val="20"/>
              </w:rPr>
            </w:pPr>
          </w:p>
        </w:tc>
        <w:tc>
          <w:tcPr>
            <w:tcW w:w="2268" w:type="dxa"/>
            <w:shd w:val="clear" w:color="auto" w:fill="DDD9C3" w:themeFill="background2" w:themeFillShade="E6"/>
          </w:tcPr>
          <w:p w14:paraId="5FF97BDB"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807" w:author="IALA Meetings" w:date="2022-09-28T15:16:00Z"/>
                <w:b/>
                <w:bCs/>
                <w:iCs/>
                <w:snapToGrid w:val="0"/>
                <w:sz w:val="20"/>
                <w:szCs w:val="20"/>
              </w:rPr>
            </w:pPr>
            <w:ins w:id="808" w:author="IALA Meetings" w:date="2022-09-28T15:16:00Z">
              <w:r>
                <w:rPr>
                  <w:b/>
                  <w:bCs/>
                  <w:iCs/>
                  <w:snapToGrid w:val="0"/>
                  <w:sz w:val="20"/>
                  <w:szCs w:val="20"/>
                </w:rPr>
                <w:t>Approved by Council</w:t>
              </w:r>
            </w:ins>
          </w:p>
        </w:tc>
        <w:tc>
          <w:tcPr>
            <w:tcW w:w="2268" w:type="dxa"/>
            <w:shd w:val="clear" w:color="auto" w:fill="DDD9C3" w:themeFill="background2" w:themeFillShade="E6"/>
          </w:tcPr>
          <w:p w14:paraId="011176E0"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809" w:author="IALA Meetings" w:date="2022-09-28T15:16:00Z"/>
                <w:bCs/>
                <w:iCs/>
                <w:snapToGrid w:val="0"/>
                <w:sz w:val="20"/>
                <w:szCs w:val="20"/>
              </w:rPr>
            </w:pPr>
            <w:ins w:id="810" w:author="IALA Meetings" w:date="2022-09-28T15:16: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ins>
          </w:p>
        </w:tc>
        <w:tc>
          <w:tcPr>
            <w:tcW w:w="2552" w:type="dxa"/>
            <w:shd w:val="clear" w:color="auto" w:fill="DDD9C3" w:themeFill="background2" w:themeFillShade="E6"/>
          </w:tcPr>
          <w:p w14:paraId="160A1B96"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811" w:author="IALA Meetings" w:date="2022-09-28T15:16:00Z"/>
                <w:bCs/>
                <w:iCs/>
                <w:snapToGrid w:val="0"/>
                <w:sz w:val="20"/>
                <w:szCs w:val="20"/>
              </w:rPr>
            </w:pPr>
            <w:ins w:id="812" w:author="IALA Meetings" w:date="2022-09-28T15:16: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ins>
          </w:p>
        </w:tc>
      </w:tr>
      <w:tr w:rsidR="009B5E24" w14:paraId="0C050DFE" w14:textId="77777777" w:rsidTr="00751C1D">
        <w:trPr>
          <w:cantSplit/>
          <w:trHeight w:val="489"/>
          <w:ins w:id="813" w:author="IALA Meetings" w:date="2022-09-28T15:16:00Z"/>
        </w:trPr>
        <w:tc>
          <w:tcPr>
            <w:tcW w:w="2518" w:type="dxa"/>
            <w:shd w:val="clear" w:color="auto" w:fill="auto"/>
          </w:tcPr>
          <w:p w14:paraId="197CC826"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814" w:author="IALA Meetings" w:date="2022-09-28T15:16:00Z"/>
                <w:bCs/>
                <w:iCs/>
                <w:snapToGrid w:val="0"/>
                <w:sz w:val="20"/>
                <w:szCs w:val="20"/>
              </w:rPr>
            </w:pPr>
          </w:p>
        </w:tc>
        <w:tc>
          <w:tcPr>
            <w:tcW w:w="2268" w:type="dxa"/>
            <w:shd w:val="clear" w:color="auto" w:fill="DDD9C3" w:themeFill="background2" w:themeFillShade="E6"/>
          </w:tcPr>
          <w:p w14:paraId="63171256"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815" w:author="IALA Meetings" w:date="2022-09-28T15:16:00Z"/>
                <w:b/>
                <w:bCs/>
                <w:iCs/>
                <w:snapToGrid w:val="0"/>
                <w:sz w:val="20"/>
                <w:szCs w:val="20"/>
              </w:rPr>
            </w:pPr>
            <w:ins w:id="816" w:author="IALA Meetings" w:date="2022-09-28T15:16:00Z">
              <w:r>
                <w:rPr>
                  <w:b/>
                  <w:bCs/>
                  <w:iCs/>
                  <w:snapToGrid w:val="0"/>
                  <w:sz w:val="20"/>
                  <w:szCs w:val="20"/>
                </w:rPr>
                <w:t>Revision Notes:</w:t>
              </w:r>
            </w:ins>
          </w:p>
        </w:tc>
        <w:tc>
          <w:tcPr>
            <w:tcW w:w="4820" w:type="dxa"/>
            <w:gridSpan w:val="2"/>
            <w:shd w:val="clear" w:color="auto" w:fill="DDD9C3" w:themeFill="background2" w:themeFillShade="E6"/>
          </w:tcPr>
          <w:p w14:paraId="07275C1A"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817" w:author="IALA Meetings" w:date="2022-09-28T15:16:00Z"/>
                <w:bCs/>
                <w:iCs/>
                <w:snapToGrid w:val="0"/>
                <w:sz w:val="20"/>
                <w:szCs w:val="20"/>
              </w:rPr>
            </w:pPr>
          </w:p>
        </w:tc>
      </w:tr>
    </w:tbl>
    <w:p w14:paraId="2D195863" w14:textId="40609FA3" w:rsidR="009B5E24" w:rsidRDefault="009B5E24" w:rsidP="007F74C1">
      <w:pPr>
        <w:rPr>
          <w:ins w:id="818" w:author="IALA Meetings" w:date="2022-09-28T15:16:00Z"/>
        </w:rPr>
      </w:pPr>
    </w:p>
    <w:p w14:paraId="55D9099A" w14:textId="02524D8A" w:rsidR="009B5E24" w:rsidRDefault="009B5E24" w:rsidP="007F74C1">
      <w:pPr>
        <w:rPr>
          <w:ins w:id="819" w:author="IALA Meetings" w:date="2022-09-28T15:16:00Z"/>
        </w:rPr>
      </w:pPr>
    </w:p>
    <w:p w14:paraId="2A754C86" w14:textId="71057CA8" w:rsidR="009B5E24" w:rsidRDefault="009B5E24" w:rsidP="007F74C1">
      <w:pPr>
        <w:rPr>
          <w:ins w:id="820" w:author="IALA Meetings" w:date="2022-09-28T15:16:00Z"/>
        </w:rPr>
      </w:pPr>
    </w:p>
    <w:p w14:paraId="7A8C30EA" w14:textId="7D10B2B4" w:rsidR="009B5E24" w:rsidRDefault="009B5E24" w:rsidP="007F74C1">
      <w:pPr>
        <w:rPr>
          <w:ins w:id="821" w:author="IALA Meetings" w:date="2022-09-28T15:18:00Z"/>
        </w:rPr>
      </w:pPr>
    </w:p>
    <w:p w14:paraId="04A4A22C" w14:textId="3AEE3259" w:rsidR="009B5E24" w:rsidRDefault="009B5E24" w:rsidP="007F74C1">
      <w:pPr>
        <w:rPr>
          <w:ins w:id="822" w:author="IALA Meetings" w:date="2022-09-28T15:18:00Z"/>
        </w:rPr>
      </w:pP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9B5E24" w14:paraId="40AA86A8" w14:textId="77777777" w:rsidTr="00751C1D">
        <w:trPr>
          <w:cantSplit/>
          <w:trHeight w:val="416"/>
          <w:tblHeader/>
          <w:ins w:id="823" w:author="IALA Meetings" w:date="2022-09-28T15:18:00Z"/>
        </w:trPr>
        <w:tc>
          <w:tcPr>
            <w:tcW w:w="9606" w:type="dxa"/>
            <w:gridSpan w:val="4"/>
            <w:shd w:val="clear" w:color="auto" w:fill="DDD9C3"/>
            <w:vAlign w:val="center"/>
          </w:tcPr>
          <w:p w14:paraId="72E119DF"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ins w:id="824" w:author="IALA Meetings" w:date="2022-09-28T15:18:00Z"/>
                <w:b/>
                <w:bCs/>
                <w:iCs/>
                <w:snapToGrid w:val="0"/>
              </w:rPr>
            </w:pPr>
            <w:ins w:id="825" w:author="IALA Meetings" w:date="2022-09-28T15:18:00Z">
              <w:r>
                <w:rPr>
                  <w:b/>
                  <w:bCs/>
                  <w:iCs/>
                  <w:snapToGrid w:val="0"/>
                </w:rPr>
                <w:t xml:space="preserve">ENAV Committee </w:t>
              </w:r>
              <w:r w:rsidRPr="00696A73">
                <w:rPr>
                  <w:b/>
                  <w:bCs/>
                  <w:iCs/>
                  <w:snapToGrid w:val="0"/>
                </w:rPr>
                <w:t>Work Programme</w:t>
              </w:r>
              <w:r>
                <w:rPr>
                  <w:b/>
                  <w:bCs/>
                  <w:iCs/>
                  <w:snapToGrid w:val="0"/>
                </w:rPr>
                <w:t xml:space="preserve"> 2023-2027</w:t>
              </w:r>
            </w:ins>
          </w:p>
        </w:tc>
      </w:tr>
      <w:tr w:rsidR="009B5E24" w14:paraId="18EB1001" w14:textId="77777777" w:rsidTr="00751C1D">
        <w:trPr>
          <w:cantSplit/>
          <w:trHeight w:val="428"/>
          <w:ins w:id="826" w:author="IALA Meetings" w:date="2022-09-28T15:18:00Z"/>
        </w:trPr>
        <w:tc>
          <w:tcPr>
            <w:tcW w:w="2518" w:type="dxa"/>
            <w:shd w:val="clear" w:color="auto" w:fill="auto"/>
          </w:tcPr>
          <w:p w14:paraId="68FCC49A"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827" w:author="IALA Meetings" w:date="2022-09-28T15:18:00Z"/>
                <w:b/>
                <w:bCs/>
                <w:iCs/>
                <w:snapToGrid w:val="0"/>
                <w:sz w:val="20"/>
                <w:szCs w:val="20"/>
              </w:rPr>
            </w:pPr>
            <w:ins w:id="828" w:author="IALA Meetings" w:date="2022-09-28T15:18:00Z">
              <w:r w:rsidRPr="00BF71F7">
                <w:rPr>
                  <w:b/>
                  <w:sz w:val="20"/>
                  <w:szCs w:val="20"/>
                </w:rPr>
                <w:t>Standard</w:t>
              </w:r>
            </w:ins>
          </w:p>
        </w:tc>
        <w:tc>
          <w:tcPr>
            <w:tcW w:w="7088" w:type="dxa"/>
            <w:gridSpan w:val="3"/>
            <w:shd w:val="clear" w:color="auto" w:fill="auto"/>
          </w:tcPr>
          <w:p w14:paraId="440F4586"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829" w:author="IALA Meetings" w:date="2022-09-28T15:18:00Z"/>
                <w:rFonts w:cs="Arial"/>
                <w:snapToGrid w:val="0"/>
                <w:kern w:val="28"/>
                <w:sz w:val="20"/>
                <w:szCs w:val="20"/>
                <w:highlight w:val="yellow"/>
                <w:lang w:eastAsia="de-DE"/>
              </w:rPr>
            </w:pPr>
            <w:ins w:id="830" w:author="IALA Meetings" w:date="2022-09-28T15:18:00Z">
              <w:r>
                <w:rPr>
                  <w:rFonts w:cs="Arial"/>
                  <w:snapToGrid w:val="0"/>
                  <w:kern w:val="28"/>
                  <w:sz w:val="20"/>
                  <w:szCs w:val="20"/>
                  <w:lang w:eastAsia="de-DE"/>
                </w:rPr>
                <w:t>S1060 – digital Communication technologies</w:t>
              </w:r>
            </w:ins>
          </w:p>
        </w:tc>
      </w:tr>
      <w:tr w:rsidR="009B5E24" w:rsidRPr="00520177" w14:paraId="16980DCF" w14:textId="77777777" w:rsidTr="00751C1D">
        <w:trPr>
          <w:cantSplit/>
          <w:trHeight w:val="491"/>
          <w:ins w:id="831" w:author="IALA Meetings" w:date="2022-09-28T15:18:00Z"/>
        </w:trPr>
        <w:tc>
          <w:tcPr>
            <w:tcW w:w="2518" w:type="dxa"/>
            <w:shd w:val="clear" w:color="auto" w:fill="auto"/>
          </w:tcPr>
          <w:p w14:paraId="0CD1C68A"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832" w:author="IALA Meetings" w:date="2022-09-28T15:18:00Z"/>
                <w:b/>
                <w:bCs/>
                <w:iCs/>
                <w:snapToGrid w:val="0"/>
                <w:sz w:val="20"/>
                <w:szCs w:val="20"/>
              </w:rPr>
            </w:pPr>
            <w:ins w:id="833" w:author="IALA Meetings" w:date="2022-09-28T15:18:00Z">
              <w:r w:rsidRPr="00BF71F7">
                <w:rPr>
                  <w:b/>
                  <w:sz w:val="20"/>
                  <w:szCs w:val="20"/>
                </w:rPr>
                <w:t>Topic Area</w:t>
              </w:r>
            </w:ins>
          </w:p>
        </w:tc>
        <w:tc>
          <w:tcPr>
            <w:tcW w:w="7088" w:type="dxa"/>
            <w:gridSpan w:val="3"/>
            <w:shd w:val="clear" w:color="auto" w:fill="auto"/>
          </w:tcPr>
          <w:p w14:paraId="66BA5D3E" w14:textId="7000C61E" w:rsidR="009B5E24" w:rsidRPr="00EE5FDF" w:rsidRDefault="00DB483C" w:rsidP="000547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834" w:author="IALA Meetings" w:date="2022-09-28T15:18:00Z"/>
                <w:rFonts w:cs="Arial"/>
                <w:snapToGrid w:val="0"/>
                <w:kern w:val="28"/>
                <w:sz w:val="20"/>
                <w:szCs w:val="20"/>
              </w:rPr>
            </w:pPr>
            <w:ins w:id="835" w:author="IALA Meetings" w:date="2022-09-28T15:41:00Z">
              <w:r w:rsidRPr="00054763">
                <w:rPr>
                  <w:rFonts w:cs="Arial"/>
                  <w:snapToGrid w:val="0"/>
                  <w:kern w:val="28"/>
                  <w:sz w:val="20"/>
                  <w:szCs w:val="20"/>
                </w:rPr>
                <w:t>Recommendation for the AIS Service (n</w:t>
              </w:r>
            </w:ins>
            <w:ins w:id="836" w:author="IALA Meetings" w:date="2022-09-28T15:20:00Z">
              <w:r w:rsidR="00693558" w:rsidRPr="00054763">
                <w:rPr>
                  <w:rFonts w:cs="Arial"/>
                  <w:snapToGrid w:val="0"/>
                  <w:kern w:val="28"/>
                  <w:sz w:val="20"/>
                  <w:szCs w:val="20"/>
                </w:rPr>
                <w:t>ew planned R 1008</w:t>
              </w:r>
            </w:ins>
            <w:ins w:id="837" w:author="IALA Meetings" w:date="2022-09-28T15:41:00Z">
              <w:r w:rsidRPr="00054763">
                <w:rPr>
                  <w:rFonts w:cs="Arial"/>
                  <w:snapToGrid w:val="0"/>
                  <w:kern w:val="28"/>
                  <w:sz w:val="20"/>
                  <w:szCs w:val="20"/>
                </w:rPr>
                <w:t>)</w:t>
              </w:r>
            </w:ins>
          </w:p>
        </w:tc>
      </w:tr>
      <w:tr w:rsidR="009B5E24" w14:paraId="0C502E38" w14:textId="77777777" w:rsidTr="00751C1D">
        <w:trPr>
          <w:cantSplit/>
          <w:trHeight w:val="463"/>
          <w:ins w:id="838" w:author="IALA Meetings" w:date="2022-09-28T15:18:00Z"/>
        </w:trPr>
        <w:tc>
          <w:tcPr>
            <w:tcW w:w="2518" w:type="dxa"/>
            <w:shd w:val="clear" w:color="auto" w:fill="auto"/>
          </w:tcPr>
          <w:p w14:paraId="62568275"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839" w:author="IALA Meetings" w:date="2022-09-28T15:18:00Z"/>
                <w:b/>
                <w:bCs/>
                <w:iCs/>
                <w:snapToGrid w:val="0"/>
                <w:sz w:val="20"/>
                <w:szCs w:val="20"/>
              </w:rPr>
            </w:pPr>
            <w:ins w:id="840" w:author="IALA Meetings" w:date="2022-09-28T15:18:00Z">
              <w:r w:rsidRPr="00BF71F7">
                <w:rPr>
                  <w:b/>
                  <w:bCs/>
                  <w:iCs/>
                  <w:snapToGrid w:val="0"/>
                  <w:sz w:val="20"/>
                  <w:szCs w:val="20"/>
                </w:rPr>
                <w:t>Task</w:t>
              </w:r>
            </w:ins>
          </w:p>
        </w:tc>
        <w:tc>
          <w:tcPr>
            <w:tcW w:w="7088" w:type="dxa"/>
            <w:gridSpan w:val="3"/>
            <w:shd w:val="clear" w:color="auto" w:fill="auto"/>
          </w:tcPr>
          <w:p w14:paraId="0DBB1281" w14:textId="78D190F7" w:rsidR="00693558" w:rsidRPr="00054763" w:rsidRDefault="00693558" w:rsidP="00693558">
            <w:pPr>
              <w:rPr>
                <w:ins w:id="841" w:author="IALA Meetings" w:date="2022-09-28T15:20:00Z"/>
                <w:rFonts w:cs="Arial"/>
                <w:snapToGrid w:val="0"/>
                <w:kern w:val="28"/>
                <w:sz w:val="20"/>
                <w:szCs w:val="20"/>
                <w:rPrChange w:id="842" w:author="IALA Meetings" w:date="2022-09-28T15:21:00Z">
                  <w:rPr>
                    <w:ins w:id="843" w:author="IALA Meetings" w:date="2022-09-28T15:20:00Z"/>
                    <w:rFonts w:ascii="Calibri" w:hAnsi="Calibri"/>
                    <w:sz w:val="18"/>
                    <w:szCs w:val="18"/>
                    <w:highlight w:val="yellow"/>
                    <w:lang w:eastAsia="nl-NL"/>
                  </w:rPr>
                </w:rPrChange>
              </w:rPr>
            </w:pPr>
            <w:ins w:id="844" w:author="IALA Meetings" w:date="2022-09-28T15:20:00Z">
              <w:r w:rsidRPr="00054763">
                <w:rPr>
                  <w:rFonts w:cs="Arial"/>
                  <w:snapToGrid w:val="0"/>
                  <w:kern w:val="28"/>
                  <w:sz w:val="20"/>
                  <w:szCs w:val="20"/>
                  <w:rPrChange w:id="845" w:author="IALA Meetings" w:date="2022-09-28T15:21:00Z">
                    <w:rPr>
                      <w:rFonts w:ascii="Calibri" w:hAnsi="Calibri"/>
                      <w:sz w:val="18"/>
                      <w:szCs w:val="18"/>
                      <w:highlight w:val="yellow"/>
                      <w:lang w:eastAsia="nl-NL"/>
                    </w:rPr>
                  </w:rPrChange>
                </w:rPr>
                <w:t xml:space="preserve">Develop </w:t>
              </w:r>
            </w:ins>
            <w:ins w:id="846" w:author="IALA Meetings" w:date="2022-09-28T15:21:00Z">
              <w:r w:rsidRPr="00054763">
                <w:rPr>
                  <w:rFonts w:cs="Arial"/>
                  <w:snapToGrid w:val="0"/>
                  <w:kern w:val="28"/>
                  <w:sz w:val="20"/>
                  <w:szCs w:val="20"/>
                  <w:rPrChange w:id="847" w:author="IALA Meetings" w:date="2022-09-28T15:21:00Z">
                    <w:rPr>
                      <w:rFonts w:ascii="Calibri" w:hAnsi="Calibri"/>
                      <w:sz w:val="18"/>
                      <w:szCs w:val="18"/>
                      <w:highlight w:val="yellow"/>
                      <w:lang w:eastAsia="nl-NL"/>
                    </w:rPr>
                  </w:rPrChange>
                </w:rPr>
                <w:t>Recommendation for t</w:t>
              </w:r>
            </w:ins>
            <w:ins w:id="848" w:author="IALA Meetings" w:date="2022-09-28T15:20:00Z">
              <w:r w:rsidRPr="00054763">
                <w:rPr>
                  <w:rFonts w:cs="Arial"/>
                  <w:snapToGrid w:val="0"/>
                  <w:kern w:val="28"/>
                  <w:sz w:val="20"/>
                  <w:szCs w:val="20"/>
                  <w:rPrChange w:id="849" w:author="IALA Meetings" w:date="2022-09-28T15:21:00Z">
                    <w:rPr>
                      <w:rFonts w:ascii="Calibri" w:hAnsi="Calibri"/>
                      <w:sz w:val="18"/>
                      <w:szCs w:val="18"/>
                      <w:highlight w:val="yellow"/>
                      <w:lang w:eastAsia="nl-NL"/>
                    </w:rPr>
                  </w:rPrChange>
                </w:rPr>
                <w:t xml:space="preserve">he AIS Service </w:t>
              </w:r>
            </w:ins>
          </w:p>
          <w:p w14:paraId="2BD7AE8D" w14:textId="5CC1A166" w:rsidR="009B5E24" w:rsidRDefault="00693558" w:rsidP="006935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850" w:author="IALA Meetings" w:date="2022-09-28T15:18:00Z"/>
                <w:rFonts w:cs="Arial"/>
                <w:snapToGrid w:val="0"/>
                <w:kern w:val="28"/>
                <w:sz w:val="20"/>
                <w:szCs w:val="20"/>
              </w:rPr>
            </w:pPr>
            <w:ins w:id="851" w:author="IALA Meetings" w:date="2022-09-28T15:20:00Z">
              <w:r w:rsidRPr="00054763">
                <w:rPr>
                  <w:rFonts w:cs="Arial"/>
                  <w:snapToGrid w:val="0"/>
                  <w:kern w:val="28"/>
                  <w:sz w:val="20"/>
                  <w:szCs w:val="20"/>
                  <w:rPrChange w:id="852" w:author="IALA Meetings" w:date="2022-09-28T15:21:00Z">
                    <w:rPr>
                      <w:rFonts w:ascii="Calibri" w:hAnsi="Calibri"/>
                      <w:sz w:val="18"/>
                      <w:szCs w:val="18"/>
                      <w:highlight w:val="yellow"/>
                      <w:lang w:eastAsia="nl-NL"/>
                    </w:rPr>
                  </w:rPrChange>
                </w:rPr>
                <w:t>Planned in draft Standard 1060 (supersedes A-124)</w:t>
              </w:r>
            </w:ins>
          </w:p>
        </w:tc>
      </w:tr>
      <w:tr w:rsidR="009B5E24" w14:paraId="6CEEC948" w14:textId="77777777" w:rsidTr="00751C1D">
        <w:trPr>
          <w:cantSplit/>
          <w:trHeight w:val="466"/>
          <w:ins w:id="853" w:author="IALA Meetings" w:date="2022-09-28T15:18:00Z"/>
        </w:trPr>
        <w:tc>
          <w:tcPr>
            <w:tcW w:w="2518" w:type="dxa"/>
          </w:tcPr>
          <w:p w14:paraId="7B09C965"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854" w:author="IALA Meetings" w:date="2022-09-28T15:18:00Z"/>
                <w:b/>
                <w:bCs/>
                <w:iCs/>
                <w:snapToGrid w:val="0"/>
                <w:sz w:val="20"/>
                <w:szCs w:val="20"/>
              </w:rPr>
            </w:pPr>
            <w:ins w:id="855" w:author="IALA Meetings" w:date="2022-09-28T15:18:00Z">
              <w:r w:rsidRPr="00BF71F7">
                <w:rPr>
                  <w:b/>
                  <w:bCs/>
                  <w:iCs/>
                  <w:snapToGrid w:val="0"/>
                  <w:sz w:val="20"/>
                  <w:szCs w:val="20"/>
                </w:rPr>
                <w:t>Objectives of the task</w:t>
              </w:r>
            </w:ins>
          </w:p>
        </w:tc>
        <w:tc>
          <w:tcPr>
            <w:tcW w:w="7088" w:type="dxa"/>
            <w:gridSpan w:val="3"/>
          </w:tcPr>
          <w:p w14:paraId="41802A97" w14:textId="02483BC3" w:rsidR="009B5E24" w:rsidRPr="00AA0FB7"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ins w:id="856" w:author="IALA Meetings" w:date="2022-09-28T15:18:00Z"/>
                <w:rFonts w:cs="Arial"/>
                <w:snapToGrid w:val="0"/>
                <w:kern w:val="28"/>
                <w:sz w:val="20"/>
                <w:szCs w:val="20"/>
              </w:rPr>
            </w:pPr>
            <w:ins w:id="857" w:author="IALA Meetings" w:date="2022-09-28T15:26:00Z">
              <w:r w:rsidRPr="00BF353E">
                <w:rPr>
                  <w:rFonts w:cs="Arial"/>
                  <w:snapToGrid w:val="0"/>
                  <w:kern w:val="28"/>
                  <w:sz w:val="20"/>
                  <w:szCs w:val="20"/>
                </w:rPr>
                <w:t>Move recommendation A-124 content to Recommendation R1008 remainder to Guideline(s)</w:t>
              </w:r>
            </w:ins>
          </w:p>
        </w:tc>
      </w:tr>
      <w:tr w:rsidR="009B5E24" w14:paraId="03125CE3" w14:textId="77777777" w:rsidTr="00751C1D">
        <w:trPr>
          <w:cantSplit/>
          <w:trHeight w:val="402"/>
          <w:ins w:id="858" w:author="IALA Meetings" w:date="2022-09-28T15:18:00Z"/>
        </w:trPr>
        <w:tc>
          <w:tcPr>
            <w:tcW w:w="2518" w:type="dxa"/>
          </w:tcPr>
          <w:p w14:paraId="1FACB49D"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859" w:author="IALA Meetings" w:date="2022-09-28T15:18:00Z"/>
                <w:b/>
                <w:bCs/>
                <w:iCs/>
                <w:snapToGrid w:val="0"/>
                <w:sz w:val="20"/>
                <w:szCs w:val="20"/>
              </w:rPr>
            </w:pPr>
            <w:ins w:id="860" w:author="IALA Meetings" w:date="2022-09-28T15:18:00Z">
              <w:r w:rsidRPr="00BF71F7">
                <w:rPr>
                  <w:b/>
                  <w:bCs/>
                  <w:iCs/>
                  <w:snapToGrid w:val="0"/>
                  <w:sz w:val="20"/>
                  <w:szCs w:val="20"/>
                </w:rPr>
                <w:t>Expected outcome</w:t>
              </w:r>
            </w:ins>
          </w:p>
        </w:tc>
        <w:tc>
          <w:tcPr>
            <w:tcW w:w="7088" w:type="dxa"/>
            <w:gridSpan w:val="3"/>
          </w:tcPr>
          <w:p w14:paraId="3F999C6A" w14:textId="5DAF2BEF" w:rsidR="009B5E24" w:rsidRPr="00AA0FB7" w:rsidRDefault="0069355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861" w:author="IALA Meetings" w:date="2022-09-28T15:18:00Z"/>
                <w:rFonts w:cs="Arial"/>
                <w:snapToGrid w:val="0"/>
                <w:kern w:val="28"/>
                <w:sz w:val="20"/>
                <w:szCs w:val="20"/>
              </w:rPr>
            </w:pPr>
            <w:ins w:id="862" w:author="IALA Meetings" w:date="2022-09-28T15:21:00Z">
              <w:r>
                <w:rPr>
                  <w:rFonts w:cs="Arial"/>
                  <w:snapToGrid w:val="0"/>
                  <w:kern w:val="28"/>
                  <w:sz w:val="20"/>
                  <w:szCs w:val="20"/>
                </w:rPr>
                <w:t>New Recommendation</w:t>
              </w:r>
            </w:ins>
          </w:p>
        </w:tc>
      </w:tr>
      <w:tr w:rsidR="009B5E24" w:rsidRPr="009C0657" w14:paraId="274BEF12" w14:textId="77777777" w:rsidTr="00751C1D">
        <w:trPr>
          <w:cantSplit/>
          <w:trHeight w:val="402"/>
          <w:ins w:id="863" w:author="IALA Meetings" w:date="2022-09-28T15:18:00Z"/>
        </w:trPr>
        <w:tc>
          <w:tcPr>
            <w:tcW w:w="2518" w:type="dxa"/>
          </w:tcPr>
          <w:p w14:paraId="728223CA"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864" w:author="IALA Meetings" w:date="2022-09-28T15:18:00Z"/>
                <w:b/>
                <w:bCs/>
                <w:iCs/>
                <w:snapToGrid w:val="0"/>
                <w:sz w:val="20"/>
                <w:szCs w:val="20"/>
              </w:rPr>
            </w:pPr>
            <w:ins w:id="865" w:author="IALA Meetings" w:date="2022-09-28T15:18:00Z">
              <w:r>
                <w:rPr>
                  <w:b/>
                  <w:bCs/>
                  <w:iCs/>
                  <w:snapToGrid w:val="0"/>
                  <w:sz w:val="20"/>
                  <w:szCs w:val="20"/>
                </w:rPr>
                <w:t>Compelling need</w:t>
              </w:r>
            </w:ins>
          </w:p>
        </w:tc>
        <w:tc>
          <w:tcPr>
            <w:tcW w:w="7088" w:type="dxa"/>
            <w:gridSpan w:val="3"/>
          </w:tcPr>
          <w:p w14:paraId="7BCDF564" w14:textId="77777777" w:rsidR="009B5E24" w:rsidRPr="00AA0FB7" w:rsidRDefault="009B5E24">
            <w:pPr>
              <w:pStyle w:val="AnnexFigure"/>
              <w:numPr>
                <w:ilvl w:val="0"/>
                <w:numId w:val="0"/>
              </w:numPr>
              <w:spacing w:before="0"/>
              <w:jc w:val="both"/>
              <w:rPr>
                <w:ins w:id="866" w:author="IALA Meetings" w:date="2022-09-28T15:18:00Z"/>
              </w:rPr>
              <w:pPrChange w:id="867" w:author="IALA Meetings" w:date="2022-09-28T15:21:00Z">
                <w:pPr>
                  <w:framePr w:hSpace="180" w:wrap="around" w:vAnchor="page" w:hAnchor="margin" w:y="1581"/>
                </w:pPr>
              </w:pPrChange>
            </w:pPr>
          </w:p>
        </w:tc>
      </w:tr>
      <w:tr w:rsidR="009B5E24" w14:paraId="04B644FF" w14:textId="77777777" w:rsidTr="00751C1D">
        <w:trPr>
          <w:cantSplit/>
          <w:trHeight w:val="854"/>
          <w:ins w:id="868" w:author="IALA Meetings" w:date="2022-09-28T15:18:00Z"/>
        </w:trPr>
        <w:tc>
          <w:tcPr>
            <w:tcW w:w="2518" w:type="dxa"/>
          </w:tcPr>
          <w:p w14:paraId="271F5531" w14:textId="77777777" w:rsidR="009B5E24" w:rsidRPr="00BF71F7"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869" w:author="IALA Meetings" w:date="2022-09-28T15:18:00Z"/>
                <w:b/>
                <w:bCs/>
                <w:iCs/>
                <w:noProof/>
                <w:snapToGrid w:val="0"/>
                <w:sz w:val="20"/>
                <w:szCs w:val="20"/>
              </w:rPr>
            </w:pPr>
            <w:ins w:id="870" w:author="IALA Meetings" w:date="2022-09-28T15:18:00Z">
              <w:r w:rsidRPr="00BF71F7">
                <w:rPr>
                  <w:b/>
                  <w:bCs/>
                  <w:iCs/>
                  <w:noProof/>
                  <w:snapToGrid w:val="0"/>
                  <w:sz w:val="20"/>
                  <w:szCs w:val="20"/>
                </w:rPr>
                <w:t>Strategic Alignment</w:t>
              </w:r>
            </w:ins>
          </w:p>
          <w:p w14:paraId="7813EF7F"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871" w:author="IALA Meetings" w:date="2022-09-28T15:18:00Z"/>
                <w:bCs/>
                <w:i/>
                <w:iCs/>
                <w:snapToGrid w:val="0"/>
                <w:sz w:val="16"/>
                <w:szCs w:val="16"/>
              </w:rPr>
            </w:pPr>
          </w:p>
        </w:tc>
        <w:tc>
          <w:tcPr>
            <w:tcW w:w="7088" w:type="dxa"/>
            <w:gridSpan w:val="3"/>
          </w:tcPr>
          <w:p w14:paraId="2FD7CBE8"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872" w:author="IALA Meetings" w:date="2022-09-28T15:18:00Z"/>
                <w:bCs/>
                <w:iCs/>
                <w:snapToGrid w:val="0"/>
                <w:sz w:val="20"/>
                <w:szCs w:val="20"/>
              </w:rPr>
            </w:pPr>
          </w:p>
        </w:tc>
      </w:tr>
      <w:tr w:rsidR="009B5E24" w14:paraId="1DBEE931" w14:textId="77777777" w:rsidTr="00751C1D">
        <w:trPr>
          <w:cantSplit/>
          <w:trHeight w:val="615"/>
          <w:ins w:id="873" w:author="IALA Meetings" w:date="2022-09-28T15:18:00Z"/>
        </w:trPr>
        <w:tc>
          <w:tcPr>
            <w:tcW w:w="2518" w:type="dxa"/>
          </w:tcPr>
          <w:p w14:paraId="5F81A993"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874" w:author="IALA Meetings" w:date="2022-09-28T15:18:00Z"/>
                <w:b/>
                <w:bCs/>
                <w:iCs/>
                <w:snapToGrid w:val="0"/>
                <w:sz w:val="20"/>
                <w:szCs w:val="20"/>
              </w:rPr>
            </w:pPr>
            <w:ins w:id="875" w:author="IALA Meetings" w:date="2022-09-28T15:18:00Z">
              <w:r w:rsidRPr="000A4DA7">
                <w:rPr>
                  <w:b/>
                  <w:bCs/>
                  <w:iCs/>
                  <w:noProof/>
                  <w:snapToGrid w:val="0"/>
                  <w:sz w:val="20"/>
                  <w:szCs w:val="20"/>
                </w:rPr>
                <w:t xml:space="preserve">Scope </w:t>
              </w:r>
              <w:r>
                <w:rPr>
                  <w:b/>
                  <w:bCs/>
                  <w:iCs/>
                  <w:snapToGrid w:val="0"/>
                  <w:sz w:val="20"/>
                  <w:szCs w:val="20"/>
                </w:rPr>
                <w:br/>
              </w:r>
            </w:ins>
          </w:p>
        </w:tc>
        <w:tc>
          <w:tcPr>
            <w:tcW w:w="7088" w:type="dxa"/>
            <w:gridSpan w:val="3"/>
          </w:tcPr>
          <w:p w14:paraId="0C535C6C" w14:textId="77777777" w:rsidR="009B5E24" w:rsidRPr="00B52F76"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876" w:author="IALA Meetings" w:date="2022-09-28T15:18:00Z"/>
                <w:b/>
                <w:bCs/>
                <w:iCs/>
                <w:snapToGrid w:val="0"/>
                <w:sz w:val="20"/>
                <w:szCs w:val="20"/>
              </w:rPr>
            </w:pPr>
            <w:ins w:id="877" w:author="IALA Meetings" w:date="2022-09-28T15:18:00Z">
              <w:r w:rsidRPr="0083661F">
                <w:rPr>
                  <w:b/>
                  <w:bCs/>
                  <w:iCs/>
                  <w:snapToGrid w:val="0"/>
                  <w:sz w:val="20"/>
                  <w:szCs w:val="20"/>
                </w:rPr>
                <w:t>In Scope:</w:t>
              </w:r>
            </w:ins>
          </w:p>
          <w:p w14:paraId="750D63E9" w14:textId="56E63224" w:rsidR="009B5E24" w:rsidRPr="00DD52E2" w:rsidRDefault="00054763" w:rsidP="00751C1D">
            <w:pPr>
              <w:pStyle w:val="BodyText"/>
              <w:numPr>
                <w:ilvl w:val="0"/>
                <w:numId w:val="49"/>
              </w:numPr>
              <w:adjustRightInd w:val="0"/>
              <w:snapToGrid w:val="0"/>
              <w:jc w:val="left"/>
              <w:rPr>
                <w:ins w:id="878" w:author="IALA Meetings" w:date="2022-09-28T15:18:00Z"/>
                <w:bCs/>
                <w:iCs/>
                <w:snapToGrid w:val="0"/>
                <w:sz w:val="20"/>
                <w:szCs w:val="20"/>
              </w:rPr>
            </w:pPr>
            <w:r>
              <w:rPr>
                <w:bCs/>
                <w:iCs/>
                <w:snapToGrid w:val="0"/>
                <w:sz w:val="20"/>
                <w:szCs w:val="20"/>
              </w:rPr>
              <w:t>A-124</w:t>
            </w:r>
          </w:p>
        </w:tc>
      </w:tr>
      <w:tr w:rsidR="009B5E24" w14:paraId="44FFA005" w14:textId="77777777" w:rsidTr="00751C1D">
        <w:trPr>
          <w:cantSplit/>
          <w:trHeight w:val="1399"/>
          <w:ins w:id="879" w:author="IALA Meetings" w:date="2022-09-28T15:18:00Z"/>
        </w:trPr>
        <w:tc>
          <w:tcPr>
            <w:tcW w:w="2518" w:type="dxa"/>
          </w:tcPr>
          <w:p w14:paraId="4004C6E8"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880" w:author="IALA Meetings" w:date="2022-09-28T15:18:00Z"/>
                <w:bCs/>
                <w:iCs/>
                <w:snapToGrid w:val="0"/>
                <w:sz w:val="20"/>
                <w:szCs w:val="20"/>
              </w:rPr>
            </w:pPr>
            <w:ins w:id="881" w:author="IALA Meetings" w:date="2022-09-28T15:18:00Z">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ins>
          </w:p>
        </w:tc>
        <w:tc>
          <w:tcPr>
            <w:tcW w:w="7088" w:type="dxa"/>
            <w:gridSpan w:val="3"/>
          </w:tcPr>
          <w:p w14:paraId="124F7E69" w14:textId="0ED71409"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882" w:author="IALA Meetings" w:date="2022-09-28T15:18:00Z"/>
                <w:bCs/>
                <w:iCs/>
                <w:snapToGrid w:val="0"/>
                <w:sz w:val="20"/>
                <w:szCs w:val="20"/>
              </w:rPr>
            </w:pPr>
            <w:ins w:id="883" w:author="IALA Meetings" w:date="2022-09-28T15:18:00Z">
              <w:r>
                <w:rPr>
                  <w:bCs/>
                  <w:iCs/>
                  <w:snapToGrid w:val="0"/>
                  <w:sz w:val="20"/>
                  <w:szCs w:val="20"/>
                </w:rPr>
                <w:t xml:space="preserve">Preparation of </w:t>
              </w:r>
            </w:ins>
            <w:ins w:id="884" w:author="IALA Meetings" w:date="2022-09-28T15:22:00Z">
              <w:r w:rsidR="00693558">
                <w:rPr>
                  <w:bCs/>
                  <w:iCs/>
                  <w:snapToGrid w:val="0"/>
                  <w:sz w:val="20"/>
                  <w:szCs w:val="20"/>
                </w:rPr>
                <w:t>new Recommendation</w:t>
              </w:r>
            </w:ins>
          </w:p>
          <w:p w14:paraId="0EB14A9B"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885" w:author="IALA Meetings" w:date="2022-09-28T15:18:00Z"/>
                <w:bCs/>
                <w:iCs/>
                <w:snapToGrid w:val="0"/>
                <w:sz w:val="20"/>
                <w:szCs w:val="20"/>
              </w:rPr>
            </w:pPr>
            <w:ins w:id="886" w:author="IALA Meetings" w:date="2022-09-28T15:18:00Z">
              <w:r>
                <w:rPr>
                  <w:bCs/>
                  <w:iCs/>
                  <w:snapToGrid w:val="0"/>
                  <w:sz w:val="20"/>
                  <w:szCs w:val="20"/>
                </w:rPr>
                <w:t>Key milestones include:</w:t>
              </w:r>
            </w:ins>
          </w:p>
          <w:p w14:paraId="4287C239" w14:textId="217739C9" w:rsidR="009B5E24" w:rsidRDefault="009B5E24"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887" w:author="IALA Meetings" w:date="2022-09-28T15:18:00Z"/>
                <w:rFonts w:eastAsia="Times New Roman" w:cs="Times New Roman"/>
                <w:bCs/>
                <w:iCs/>
                <w:snapToGrid w:val="0"/>
                <w:sz w:val="20"/>
                <w:szCs w:val="20"/>
              </w:rPr>
            </w:pPr>
            <w:ins w:id="888" w:author="IALA Meetings" w:date="2022-09-28T15:18:00Z">
              <w:r>
                <w:rPr>
                  <w:rFonts w:eastAsia="Times New Roman" w:cs="Times New Roman"/>
                  <w:bCs/>
                  <w:iCs/>
                  <w:snapToGrid w:val="0"/>
                  <w:sz w:val="20"/>
                  <w:szCs w:val="20"/>
                </w:rPr>
                <w:t>Scope Task and prepare skeleton.</w:t>
              </w:r>
            </w:ins>
          </w:p>
          <w:p w14:paraId="6D32DB19" w14:textId="7A8B9A6B" w:rsidR="009B5E24" w:rsidRDefault="009B5E24"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889" w:author="IALA Meetings" w:date="2022-09-28T15:18:00Z"/>
                <w:rFonts w:eastAsia="Times New Roman" w:cs="Times New Roman"/>
                <w:bCs/>
                <w:iCs/>
                <w:snapToGrid w:val="0"/>
                <w:sz w:val="20"/>
                <w:szCs w:val="20"/>
              </w:rPr>
            </w:pPr>
            <w:ins w:id="890" w:author="IALA Meetings" w:date="2022-09-28T15:18:00Z">
              <w:r>
                <w:rPr>
                  <w:rFonts w:eastAsia="Times New Roman" w:cs="Times New Roman"/>
                  <w:bCs/>
                  <w:iCs/>
                  <w:snapToGrid w:val="0"/>
                  <w:sz w:val="20"/>
                  <w:szCs w:val="20"/>
                </w:rPr>
                <w:t xml:space="preserve">Prepare Draft guidelines </w:t>
              </w:r>
            </w:ins>
          </w:p>
          <w:p w14:paraId="530C387B" w14:textId="46CF318A" w:rsidR="009B5E24" w:rsidRDefault="009B5E24"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891" w:author="IALA Meetings" w:date="2022-09-28T15:18:00Z"/>
                <w:rFonts w:eastAsia="Times New Roman" w:cs="Times New Roman"/>
                <w:bCs/>
                <w:iCs/>
                <w:snapToGrid w:val="0"/>
                <w:sz w:val="20"/>
                <w:szCs w:val="20"/>
              </w:rPr>
            </w:pPr>
            <w:ins w:id="892" w:author="IALA Meetings" w:date="2022-09-28T15:18:00Z">
              <w:r>
                <w:rPr>
                  <w:rFonts w:eastAsia="Times New Roman" w:cs="Times New Roman"/>
                  <w:bCs/>
                  <w:iCs/>
                  <w:snapToGrid w:val="0"/>
                  <w:sz w:val="20"/>
                  <w:szCs w:val="20"/>
                </w:rPr>
                <w:t>Improve Draft guidelines</w:t>
              </w:r>
            </w:ins>
          </w:p>
          <w:p w14:paraId="16DF9DD4" w14:textId="1FBD3F28" w:rsidR="009B5E24" w:rsidRDefault="009B5E24"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893" w:author="IALA Meetings" w:date="2022-09-28T15:18:00Z"/>
                <w:rFonts w:eastAsia="Times New Roman" w:cs="Times New Roman"/>
                <w:bCs/>
                <w:iCs/>
                <w:snapToGrid w:val="0"/>
                <w:sz w:val="20"/>
                <w:szCs w:val="20"/>
              </w:rPr>
            </w:pPr>
            <w:ins w:id="894" w:author="IALA Meetings" w:date="2022-09-28T15:18:00Z">
              <w:r>
                <w:rPr>
                  <w:rFonts w:eastAsia="Times New Roman" w:cs="Times New Roman"/>
                  <w:bCs/>
                  <w:iCs/>
                  <w:snapToGrid w:val="0"/>
                  <w:sz w:val="20"/>
                  <w:szCs w:val="20"/>
                </w:rPr>
                <w:t>Improve Draft guidelines</w:t>
              </w:r>
            </w:ins>
          </w:p>
          <w:p w14:paraId="1BB68B03" w14:textId="333FFFEA" w:rsidR="009B5E24" w:rsidRPr="004A539D" w:rsidRDefault="009B5E24"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895" w:author="IALA Meetings" w:date="2022-09-28T15:18:00Z"/>
                <w:rFonts w:eastAsia="Times New Roman" w:cs="Times New Roman"/>
                <w:bCs/>
                <w:iCs/>
                <w:snapToGrid w:val="0"/>
                <w:sz w:val="20"/>
                <w:szCs w:val="20"/>
              </w:rPr>
            </w:pPr>
            <w:ins w:id="896" w:author="IALA Meetings" w:date="2022-09-28T15:18:00Z">
              <w:r w:rsidRPr="00A47A05">
                <w:rPr>
                  <w:rFonts w:eastAsia="Times New Roman" w:cs="Times New Roman"/>
                  <w:bCs/>
                  <w:iCs/>
                  <w:snapToGrid w:val="0"/>
                  <w:sz w:val="20"/>
                  <w:szCs w:val="20"/>
                </w:rPr>
                <w:t>Complete</w:t>
              </w:r>
              <w:r>
                <w:rPr>
                  <w:rFonts w:eastAsia="Times New Roman" w:cs="Times New Roman"/>
                  <w:bCs/>
                  <w:iCs/>
                  <w:snapToGrid w:val="0"/>
                  <w:sz w:val="20"/>
                  <w:szCs w:val="20"/>
                </w:rPr>
                <w:t xml:space="preserve"> </w:t>
              </w:r>
              <w:r w:rsidRPr="00A47A05">
                <w:rPr>
                  <w:rFonts w:eastAsia="Times New Roman" w:cs="Times New Roman"/>
                  <w:bCs/>
                  <w:iCs/>
                  <w:snapToGrid w:val="0"/>
                  <w:sz w:val="20"/>
                  <w:szCs w:val="20"/>
                </w:rPr>
                <w:t>Draft guideline</w:t>
              </w:r>
              <w:r>
                <w:rPr>
                  <w:rFonts w:eastAsia="Times New Roman" w:cs="Times New Roman"/>
                  <w:bCs/>
                  <w:iCs/>
                  <w:snapToGrid w:val="0"/>
                  <w:sz w:val="20"/>
                  <w:szCs w:val="20"/>
                </w:rPr>
                <w:t>s</w:t>
              </w:r>
              <w:r w:rsidRPr="00A47A05">
                <w:rPr>
                  <w:rFonts w:eastAsia="Times New Roman" w:cs="Times New Roman"/>
                  <w:bCs/>
                  <w:iCs/>
                  <w:snapToGrid w:val="0"/>
                  <w:sz w:val="20"/>
                  <w:szCs w:val="20"/>
                </w:rPr>
                <w:t xml:space="preserve">, submit for review </w:t>
              </w:r>
              <w:r>
                <w:rPr>
                  <w:rFonts w:eastAsia="Times New Roman" w:cs="Times New Roman"/>
                  <w:bCs/>
                  <w:iCs/>
                  <w:snapToGrid w:val="0"/>
                  <w:sz w:val="20"/>
                  <w:szCs w:val="20"/>
                </w:rPr>
                <w:t xml:space="preserve">by ENAV/ARM/VTS Committee </w:t>
              </w:r>
              <w:r w:rsidRPr="00A47A05">
                <w:rPr>
                  <w:rFonts w:eastAsia="Times New Roman" w:cs="Times New Roman"/>
                  <w:bCs/>
                  <w:iCs/>
                  <w:snapToGrid w:val="0"/>
                  <w:sz w:val="20"/>
                  <w:szCs w:val="20"/>
                </w:rPr>
                <w:t>and forwarding to Council for approval.</w:t>
              </w:r>
            </w:ins>
          </w:p>
        </w:tc>
      </w:tr>
      <w:tr w:rsidR="009B5E24" w14:paraId="1BA577FA" w14:textId="77777777" w:rsidTr="00751C1D">
        <w:trPr>
          <w:cantSplit/>
          <w:trHeight w:val="659"/>
          <w:ins w:id="897" w:author="IALA Meetings" w:date="2022-09-28T15:18:00Z"/>
        </w:trPr>
        <w:tc>
          <w:tcPr>
            <w:tcW w:w="2518" w:type="dxa"/>
          </w:tcPr>
          <w:p w14:paraId="1DAAC6EC"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898" w:author="IALA Meetings" w:date="2022-09-28T15:18:00Z"/>
                <w:b/>
                <w:bCs/>
                <w:iCs/>
                <w:snapToGrid w:val="0"/>
                <w:sz w:val="20"/>
                <w:szCs w:val="20"/>
              </w:rPr>
            </w:pPr>
            <w:ins w:id="899" w:author="IALA Meetings" w:date="2022-09-28T15:18:00Z">
              <w:r w:rsidRPr="00BF71F7">
                <w:rPr>
                  <w:b/>
                  <w:bCs/>
                  <w:iCs/>
                  <w:snapToGrid w:val="0"/>
                  <w:sz w:val="20"/>
                  <w:szCs w:val="20"/>
                </w:rPr>
                <w:t>Expected numbers of sessions for completion</w:t>
              </w:r>
            </w:ins>
          </w:p>
        </w:tc>
        <w:tc>
          <w:tcPr>
            <w:tcW w:w="7088" w:type="dxa"/>
            <w:gridSpan w:val="3"/>
          </w:tcPr>
          <w:p w14:paraId="3B9DFCD0" w14:textId="77777777" w:rsidR="009B5E24" w:rsidRDefault="009B5E24" w:rsidP="00751C1D">
            <w:pPr>
              <w:pStyle w:val="BodyText3"/>
              <w:spacing w:before="120"/>
              <w:jc w:val="both"/>
              <w:rPr>
                <w:ins w:id="900" w:author="IALA Meetings" w:date="2022-09-28T15:18:00Z"/>
                <w:sz w:val="20"/>
                <w:lang w:val="en-CA"/>
              </w:rPr>
            </w:pPr>
            <w:ins w:id="901" w:author="IALA Meetings" w:date="2022-09-28T15:18:00Z">
              <w:r>
                <w:rPr>
                  <w:sz w:val="20"/>
                  <w:lang w:val="en-CA"/>
                </w:rPr>
                <w:t>Session number:</w:t>
              </w:r>
            </w:ins>
          </w:p>
          <w:p w14:paraId="36F8906E" w14:textId="77777777" w:rsidR="009B5E24" w:rsidRDefault="009B5E24" w:rsidP="00751C1D">
            <w:pPr>
              <w:pStyle w:val="BodyText3"/>
              <w:tabs>
                <w:tab w:val="left" w:pos="1092"/>
                <w:tab w:val="left" w:pos="2085"/>
                <w:tab w:val="left" w:pos="2935"/>
                <w:tab w:val="left" w:pos="3927"/>
                <w:tab w:val="left" w:pos="4920"/>
                <w:tab w:val="left" w:pos="6054"/>
              </w:tabs>
              <w:spacing w:before="120"/>
              <w:ind w:left="244"/>
              <w:jc w:val="both"/>
              <w:rPr>
                <w:ins w:id="902" w:author="IALA Meetings" w:date="2022-09-28T15:18:00Z"/>
                <w:sz w:val="20"/>
                <w:lang w:val="en-CA"/>
              </w:rPr>
            </w:pPr>
            <w:ins w:id="903" w:author="IALA Meetings" w:date="2022-09-28T15:18:00Z">
              <w:r>
                <w:rPr>
                  <w:noProof/>
                  <w:lang w:val="de-DE" w:eastAsia="de-DE"/>
                </w:rPr>
                <mc:AlternateContent>
                  <mc:Choice Requires="wps">
                    <w:drawing>
                      <wp:anchor distT="0" distB="0" distL="114300" distR="114300" simplePos="0" relativeHeight="251787264" behindDoc="0" locked="0" layoutInCell="1" allowOverlap="1" wp14:anchorId="461B2DFF" wp14:editId="1BC05F70">
                        <wp:simplePos x="0" y="0"/>
                        <wp:positionH relativeFrom="column">
                          <wp:posOffset>645160</wp:posOffset>
                        </wp:positionH>
                        <wp:positionV relativeFrom="paragraph">
                          <wp:posOffset>168910</wp:posOffset>
                        </wp:positionV>
                        <wp:extent cx="274320" cy="274320"/>
                        <wp:effectExtent l="0" t="0" r="11430" b="11430"/>
                        <wp:wrapNone/>
                        <wp:docPr id="416"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180EE1F" w14:textId="1D5511CA" w:rsidR="00751C1D" w:rsidRDefault="00751C1D" w:rsidP="009B5E24">
                                    <w:pPr>
                                      <w:rPr>
                                        <w:lang w:val="nl-NL"/>
                                      </w:rPr>
                                    </w:pPr>
                                  </w:p>
                                  <w:p w14:paraId="0A3BF39B" w14:textId="77777777" w:rsidR="00751C1D" w:rsidRDefault="00751C1D" w:rsidP="009B5E24">
                                    <w:pPr>
                                      <w:rPr>
                                        <w:lang w:val="nl-NL"/>
                                      </w:rPr>
                                    </w:pPr>
                                  </w:p>
                                </w:txbxContent>
                              </wps:txbx>
                              <wps:bodyPr rot="0" vert="horz" wrap="square" lIns="91440" tIns="45720" rIns="91440" bIns="45720" anchor="t" anchorCtr="0" upright="1">
                                <a:noAutofit/>
                              </wps:bodyPr>
                            </wps:wsp>
                          </a:graphicData>
                        </a:graphic>
                      </wp:anchor>
                    </w:drawing>
                  </mc:Choice>
                  <mc:Fallback>
                    <w:pict>
                      <v:rect w14:anchorId="461B2DFF" id="_x0000_s1085" style="position:absolute;left:0;text-align:left;margin-left:50.8pt;margin-top:13.3pt;width:21.6pt;height:21.6pt;z-index:251787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AJsRqklAgAANwQAAA4AAAAAAAAAAAAAAAAALgIAAGRycy9lMm9Eb2Mu&#10;eG1sUEsBAi0AFAAGAAgAAAAhAC9GjDXdAAAACQEAAA8AAAAAAAAAAAAAAAAAfwQAAGRycy9kb3du&#10;cmV2LnhtbFBLBQYAAAAABAAEAPMAAACJBQAAAAA=&#10;">
                        <v:textbox>
                          <w:txbxContent>
                            <w:p w14:paraId="4180EE1F" w14:textId="1D5511CA" w:rsidR="00751C1D" w:rsidRDefault="00751C1D" w:rsidP="009B5E24">
                              <w:pPr>
                                <w:rPr>
                                  <w:lang w:val="nl-NL"/>
                                </w:rPr>
                              </w:pPr>
                            </w:p>
                            <w:p w14:paraId="0A3BF39B" w14:textId="77777777" w:rsidR="00751C1D" w:rsidRDefault="00751C1D" w:rsidP="009B5E24">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786240" behindDoc="0" locked="0" layoutInCell="1" allowOverlap="1" wp14:anchorId="3E1A1052" wp14:editId="08F10251">
                        <wp:simplePos x="0" y="0"/>
                        <wp:positionH relativeFrom="column">
                          <wp:posOffset>1219200</wp:posOffset>
                        </wp:positionH>
                        <wp:positionV relativeFrom="paragraph">
                          <wp:posOffset>168910</wp:posOffset>
                        </wp:positionV>
                        <wp:extent cx="274320" cy="274320"/>
                        <wp:effectExtent l="0" t="0" r="11430" b="11430"/>
                        <wp:wrapNone/>
                        <wp:docPr id="417"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5C1EA79" w14:textId="77777777" w:rsidR="00751C1D" w:rsidRDefault="00751C1D" w:rsidP="009B5E24">
                                    <w:pPr>
                                      <w:rPr>
                                        <w:lang w:val="nl-NL"/>
                                      </w:rPr>
                                    </w:pPr>
                                    <w:r>
                                      <w:rPr>
                                        <w:lang w:val="nl-NL"/>
                                      </w:rPr>
                                      <w:t>X</w:t>
                                    </w:r>
                                  </w:p>
                                  <w:p w14:paraId="5B4D110D" w14:textId="77777777" w:rsidR="00751C1D" w:rsidRDefault="00751C1D" w:rsidP="009B5E24">
                                    <w:pPr>
                                      <w:jc w:val="center"/>
                                    </w:pPr>
                                  </w:p>
                                </w:txbxContent>
                              </wps:txbx>
                              <wps:bodyPr rot="0" vert="horz" wrap="square" lIns="91440" tIns="45720" rIns="91440" bIns="45720" anchor="t" anchorCtr="0" upright="1">
                                <a:noAutofit/>
                              </wps:bodyPr>
                            </wps:wsp>
                          </a:graphicData>
                        </a:graphic>
                      </wp:anchor>
                    </w:drawing>
                  </mc:Choice>
                  <mc:Fallback>
                    <w:pict>
                      <v:rect w14:anchorId="3E1A1052" id="_x0000_s1086" style="position:absolute;left:0;text-align:left;margin-left:96pt;margin-top:13.3pt;width:21.6pt;height:21.6pt;z-index:251786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CzZXrlJQIAADcEAAAOAAAAAAAAAAAAAAAAAC4CAABkcnMvZTJvRG9j&#10;LnhtbFBLAQItABQABgAIAAAAIQDP0zhp3gAAAAkBAAAPAAAAAAAAAAAAAAAAAH8EAABkcnMvZG93&#10;bnJldi54bWxQSwUGAAAAAAQABADzAAAAigUAAAAA&#10;">
                        <v:textbox>
                          <w:txbxContent>
                            <w:p w14:paraId="65C1EA79" w14:textId="77777777" w:rsidR="00751C1D" w:rsidRDefault="00751C1D" w:rsidP="009B5E24">
                              <w:pPr>
                                <w:rPr>
                                  <w:lang w:val="nl-NL"/>
                                </w:rPr>
                              </w:pPr>
                              <w:r>
                                <w:rPr>
                                  <w:lang w:val="nl-NL"/>
                                </w:rPr>
                                <w:t>X</w:t>
                              </w:r>
                            </w:p>
                            <w:p w14:paraId="5B4D110D" w14:textId="77777777" w:rsidR="00751C1D" w:rsidRDefault="00751C1D" w:rsidP="009B5E24">
                              <w:pPr>
                                <w:jc w:val="center"/>
                              </w:pPr>
                            </w:p>
                          </w:txbxContent>
                        </v:textbox>
                      </v:rect>
                    </w:pict>
                  </mc:Fallback>
                </mc:AlternateContent>
              </w:r>
              <w:r>
                <w:rPr>
                  <w:noProof/>
                  <w:lang w:val="de-DE" w:eastAsia="de-DE"/>
                </w:rPr>
                <mc:AlternateContent>
                  <mc:Choice Requires="wps">
                    <w:drawing>
                      <wp:anchor distT="0" distB="0" distL="114300" distR="114300" simplePos="0" relativeHeight="251785216" behindDoc="0" locked="0" layoutInCell="1" allowOverlap="1" wp14:anchorId="20F29FD1" wp14:editId="16E9C5DB">
                        <wp:simplePos x="0" y="0"/>
                        <wp:positionH relativeFrom="column">
                          <wp:posOffset>1793240</wp:posOffset>
                        </wp:positionH>
                        <wp:positionV relativeFrom="paragraph">
                          <wp:posOffset>168910</wp:posOffset>
                        </wp:positionV>
                        <wp:extent cx="274320" cy="274320"/>
                        <wp:effectExtent l="0" t="0" r="11430" b="11430"/>
                        <wp:wrapNone/>
                        <wp:docPr id="418"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88BBBF2" w14:textId="77777777" w:rsidR="00751C1D" w:rsidRDefault="00751C1D" w:rsidP="009B5E24">
                                    <w:pPr>
                                      <w:rPr>
                                        <w:lang w:val="nl-NL"/>
                                      </w:rPr>
                                    </w:pPr>
                                    <w:r>
                                      <w:rPr>
                                        <w:lang w:val="nl-NL"/>
                                      </w:rPr>
                                      <w:t>X</w:t>
                                    </w:r>
                                  </w:p>
                                  <w:p w14:paraId="53B614B2" w14:textId="77777777" w:rsidR="00751C1D" w:rsidRDefault="00751C1D" w:rsidP="009B5E24">
                                    <w:pPr>
                                      <w:jc w:val="center"/>
                                    </w:pPr>
                                  </w:p>
                                </w:txbxContent>
                              </wps:txbx>
                              <wps:bodyPr rot="0" vert="horz" wrap="square" lIns="91440" tIns="45720" rIns="91440" bIns="45720" anchor="t" anchorCtr="0" upright="1">
                                <a:noAutofit/>
                              </wps:bodyPr>
                            </wps:wsp>
                          </a:graphicData>
                        </a:graphic>
                      </wp:anchor>
                    </w:drawing>
                  </mc:Choice>
                  <mc:Fallback>
                    <w:pict>
                      <v:rect w14:anchorId="20F29FD1" id="_x0000_s1087" style="position:absolute;left:0;text-align:left;margin-left:141.2pt;margin-top:13.3pt;width:21.6pt;height:21.6pt;z-index:251785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">
                        <v:textbox>
                          <w:txbxContent>
                            <w:p w14:paraId="688BBBF2" w14:textId="77777777" w:rsidR="00751C1D" w:rsidRDefault="00751C1D" w:rsidP="009B5E24">
                              <w:pPr>
                                <w:rPr>
                                  <w:lang w:val="nl-NL"/>
                                </w:rPr>
                              </w:pPr>
                              <w:r>
                                <w:rPr>
                                  <w:lang w:val="nl-NL"/>
                                </w:rPr>
                                <w:t>X</w:t>
                              </w:r>
                            </w:p>
                            <w:p w14:paraId="53B614B2" w14:textId="77777777" w:rsidR="00751C1D" w:rsidRDefault="00751C1D" w:rsidP="009B5E24">
                              <w:pPr>
                                <w:jc w:val="center"/>
                              </w:pPr>
                            </w:p>
                          </w:txbxContent>
                        </v:textbox>
                      </v:rect>
                    </w:pict>
                  </mc:Fallback>
                </mc:AlternateContent>
              </w:r>
              <w:r>
                <w:rPr>
                  <w:noProof/>
                  <w:lang w:val="de-DE" w:eastAsia="de-DE"/>
                </w:rPr>
                <mc:AlternateContent>
                  <mc:Choice Requires="wps">
                    <w:drawing>
                      <wp:anchor distT="0" distB="0" distL="114300" distR="114300" simplePos="0" relativeHeight="251784192" behindDoc="0" locked="0" layoutInCell="1" allowOverlap="1" wp14:anchorId="21582D7D" wp14:editId="4ED5E076">
                        <wp:simplePos x="0" y="0"/>
                        <wp:positionH relativeFrom="column">
                          <wp:posOffset>2399665</wp:posOffset>
                        </wp:positionH>
                        <wp:positionV relativeFrom="paragraph">
                          <wp:posOffset>168910</wp:posOffset>
                        </wp:positionV>
                        <wp:extent cx="274320" cy="274320"/>
                        <wp:effectExtent l="0" t="0" r="11430" b="11430"/>
                        <wp:wrapNone/>
                        <wp:docPr id="419"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955E5D1" w14:textId="77777777" w:rsidR="00751C1D" w:rsidRDefault="00751C1D" w:rsidP="009B5E24">
                                    <w:pPr>
                                      <w:rPr>
                                        <w:lang w:val="nl-NL"/>
                                      </w:rPr>
                                    </w:pPr>
                                    <w:proofErr w:type="gramStart"/>
                                    <w:r>
                                      <w:rPr>
                                        <w:lang w:val="nl-NL"/>
                                      </w:rPr>
                                      <w:t>x</w:t>
                                    </w:r>
                                    <w:proofErr w:type="gramEnd"/>
                                  </w:p>
                                  <w:p w14:paraId="1F5E78DD" w14:textId="77777777" w:rsidR="00751C1D" w:rsidRDefault="00751C1D" w:rsidP="009B5E24">
                                    <w:pPr>
                                      <w:jc w:val="center"/>
                                    </w:pPr>
                                  </w:p>
                                </w:txbxContent>
                              </wps:txbx>
                              <wps:bodyPr rot="0" vert="horz" wrap="square" lIns="91440" tIns="45720" rIns="91440" bIns="45720" anchor="t" anchorCtr="0" upright="1">
                                <a:noAutofit/>
                              </wps:bodyPr>
                            </wps:wsp>
                          </a:graphicData>
                        </a:graphic>
                      </wp:anchor>
                    </w:drawing>
                  </mc:Choice>
                  <mc:Fallback>
                    <w:pict>
                      <v:rect w14:anchorId="21582D7D" id="_x0000_s1088" style="position:absolute;left:0;text-align:left;margin-left:188.95pt;margin-top:13.3pt;width:21.6pt;height:21.6pt;z-index:251784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">
                        <v:textbox>
                          <w:txbxContent>
                            <w:p w14:paraId="6955E5D1" w14:textId="77777777" w:rsidR="00751C1D" w:rsidRDefault="00751C1D" w:rsidP="009B5E24">
                              <w:pPr>
                                <w:rPr>
                                  <w:lang w:val="nl-NL"/>
                                </w:rPr>
                              </w:pPr>
                              <w:r>
                                <w:rPr>
                                  <w:lang w:val="nl-NL"/>
                                </w:rPr>
                                <w:t>x</w:t>
                              </w:r>
                            </w:p>
                            <w:p w14:paraId="1F5E78DD" w14:textId="77777777" w:rsidR="00751C1D" w:rsidRDefault="00751C1D" w:rsidP="009B5E24">
                              <w:pPr>
                                <w:jc w:val="center"/>
                              </w:pPr>
                            </w:p>
                          </w:txbxContent>
                        </v:textbox>
                      </v:rect>
                    </w:pict>
                  </mc:Fallback>
                </mc:AlternateContent>
              </w:r>
              <w:r>
                <w:rPr>
                  <w:noProof/>
                  <w:lang w:val="de-DE" w:eastAsia="de-DE"/>
                </w:rPr>
                <mc:AlternateContent>
                  <mc:Choice Requires="wps">
                    <w:drawing>
                      <wp:anchor distT="0" distB="0" distL="114300" distR="114300" simplePos="0" relativeHeight="251783168" behindDoc="0" locked="0" layoutInCell="1" allowOverlap="1" wp14:anchorId="7E10F6B7" wp14:editId="6BD5C13D">
                        <wp:simplePos x="0" y="0"/>
                        <wp:positionH relativeFrom="column">
                          <wp:posOffset>3072130</wp:posOffset>
                        </wp:positionH>
                        <wp:positionV relativeFrom="paragraph">
                          <wp:posOffset>168910</wp:posOffset>
                        </wp:positionV>
                        <wp:extent cx="274320" cy="274320"/>
                        <wp:effectExtent l="0" t="0" r="11430" b="11430"/>
                        <wp:wrapNone/>
                        <wp:docPr id="420"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4C933C4" w14:textId="77777777" w:rsidR="00751C1D" w:rsidRDefault="00751C1D" w:rsidP="009B5E24">
                                    <w:pPr>
                                      <w:jc w:val="center"/>
                                    </w:pPr>
                                    <w:r>
                                      <w:t>X</w:t>
                                    </w:r>
                                  </w:p>
                                </w:txbxContent>
                              </wps:txbx>
                              <wps:bodyPr rot="0" vert="horz" wrap="square" lIns="91440" tIns="45720" rIns="91440" bIns="45720" anchor="t" anchorCtr="0" upright="1">
                                <a:noAutofit/>
                              </wps:bodyPr>
                            </wps:wsp>
                          </a:graphicData>
                        </a:graphic>
                      </wp:anchor>
                    </w:drawing>
                  </mc:Choice>
                  <mc:Fallback>
                    <w:pict>
                      <v:rect w14:anchorId="7E10F6B7" id="_x0000_s1089" style="position:absolute;left:0;text-align:left;margin-left:241.9pt;margin-top:13.3pt;width:21.6pt;height:21.6pt;z-index:251783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">
                        <v:textbox>
                          <w:txbxContent>
                            <w:p w14:paraId="34C933C4" w14:textId="77777777" w:rsidR="00751C1D" w:rsidRDefault="00751C1D" w:rsidP="009B5E24">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782144" behindDoc="0" locked="0" layoutInCell="1" allowOverlap="1" wp14:anchorId="02633D9F" wp14:editId="343FA500">
                        <wp:simplePos x="0" y="0"/>
                        <wp:positionH relativeFrom="column">
                          <wp:posOffset>3834765</wp:posOffset>
                        </wp:positionH>
                        <wp:positionV relativeFrom="paragraph">
                          <wp:posOffset>168910</wp:posOffset>
                        </wp:positionV>
                        <wp:extent cx="274320" cy="274320"/>
                        <wp:effectExtent l="0" t="0" r="11430" b="11430"/>
                        <wp:wrapNone/>
                        <wp:docPr id="421"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3CC6216" w14:textId="2EF85760" w:rsidR="00751C1D" w:rsidRDefault="00B42037" w:rsidP="009B5E24">
                                    <w:pPr>
                                      <w:jc w:val="center"/>
                                    </w:pPr>
                                    <w:r>
                                      <w:t>X</w:t>
                                    </w:r>
                                  </w:p>
                                </w:txbxContent>
                              </wps:txbx>
                              <wps:bodyPr rot="0" vert="horz" wrap="square" lIns="91440" tIns="45720" rIns="91440" bIns="45720" anchor="t" anchorCtr="0" upright="1">
                                <a:noAutofit/>
                              </wps:bodyPr>
                            </wps:wsp>
                          </a:graphicData>
                        </a:graphic>
                      </wp:anchor>
                    </w:drawing>
                  </mc:Choice>
                  <mc:Fallback>
                    <w:pict>
                      <v:rect w14:anchorId="02633D9F" id="_x0000_s1090" style="position:absolute;left:0;text-align:left;margin-left:301.95pt;margin-top:13.3pt;width:21.6pt;height:21.6pt;z-index:251782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">
                        <v:textbox>
                          <w:txbxContent>
                            <w:p w14:paraId="43CC6216" w14:textId="2EF85760" w:rsidR="00751C1D" w:rsidRDefault="00B42037" w:rsidP="009B5E24">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788288" behindDoc="0" locked="0" layoutInCell="1" allowOverlap="1" wp14:anchorId="08A9B93D" wp14:editId="7234012B">
                        <wp:simplePos x="0" y="0"/>
                        <wp:positionH relativeFrom="column">
                          <wp:posOffset>31750</wp:posOffset>
                        </wp:positionH>
                        <wp:positionV relativeFrom="paragraph">
                          <wp:posOffset>168910</wp:posOffset>
                        </wp:positionV>
                        <wp:extent cx="274320" cy="274320"/>
                        <wp:effectExtent l="0" t="0" r="11430" b="11430"/>
                        <wp:wrapNone/>
                        <wp:docPr id="422"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4A2D150" w14:textId="77777777" w:rsidR="00751C1D" w:rsidRDefault="00751C1D" w:rsidP="009B5E24">
                                    <w:pPr>
                                      <w:rPr>
                                        <w:lang w:val="nl-NL"/>
                                      </w:rPr>
                                    </w:pPr>
                                  </w:p>
                                </w:txbxContent>
                              </wps:txbx>
                              <wps:bodyPr rot="0" vert="horz" wrap="square" lIns="91440" tIns="45720" rIns="91440" bIns="45720" anchor="t" anchorCtr="0" upright="1">
                                <a:noAutofit/>
                              </wps:bodyPr>
                            </wps:wsp>
                          </a:graphicData>
                        </a:graphic>
                      </wp:anchor>
                    </w:drawing>
                  </mc:Choice>
                  <mc:Fallback>
                    <w:pict>
                      <v:rect w14:anchorId="08A9B93D" id="_x0000_s1091" style="position:absolute;left:0;text-align:left;margin-left:2.5pt;margin-top:13.3pt;width:21.6pt;height:21.6pt;z-index:251788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">
                        <v:textbox>
                          <w:txbxContent>
                            <w:p w14:paraId="14A2D150" w14:textId="77777777" w:rsidR="00751C1D" w:rsidRDefault="00751C1D" w:rsidP="009B5E24">
                              <w:pPr>
                                <w:rPr>
                                  <w:lang w:val="nl-NL"/>
                                </w:rPr>
                              </w:pPr>
                            </w:p>
                          </w:txbxContent>
                        </v:textbox>
                      </v:rect>
                    </w:pict>
                  </mc:Fallback>
                </mc:AlternateContent>
              </w:r>
              <w:r>
                <w:rPr>
                  <w:sz w:val="20"/>
                  <w:lang w:val="en-CA"/>
                </w:rPr>
                <w:t>29</w:t>
              </w:r>
              <w:r>
                <w:rPr>
                  <w:sz w:val="20"/>
                  <w:lang w:val="en-CA"/>
                </w:rPr>
                <w:tab/>
                <w:t>30</w:t>
              </w:r>
              <w:r>
                <w:rPr>
                  <w:sz w:val="20"/>
                  <w:lang w:val="en-CA"/>
                </w:rPr>
                <w:tab/>
                <w:t>31</w:t>
              </w:r>
              <w:r>
                <w:rPr>
                  <w:sz w:val="20"/>
                  <w:lang w:val="en-CA"/>
                </w:rPr>
                <w:tab/>
                <w:t>32</w:t>
              </w:r>
              <w:r>
                <w:rPr>
                  <w:sz w:val="20"/>
                  <w:lang w:val="en-CA"/>
                </w:rPr>
                <w:tab/>
                <w:t>33</w:t>
              </w:r>
              <w:r>
                <w:rPr>
                  <w:sz w:val="20"/>
                  <w:lang w:val="en-CA"/>
                </w:rPr>
                <w:tab/>
                <w:t>34</w:t>
              </w:r>
              <w:r>
                <w:rPr>
                  <w:sz w:val="20"/>
                  <w:lang w:val="en-CA"/>
                </w:rPr>
                <w:tab/>
                <w:t xml:space="preserve"> 35</w:t>
              </w:r>
            </w:ins>
          </w:p>
          <w:p w14:paraId="78C98FC5"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904" w:author="IALA Meetings" w:date="2022-09-28T15:18:00Z"/>
                <w:bCs/>
                <w:iCs/>
                <w:snapToGrid w:val="0"/>
                <w:sz w:val="20"/>
                <w:szCs w:val="20"/>
                <w:lang w:val="en-CA"/>
              </w:rPr>
            </w:pPr>
          </w:p>
          <w:p w14:paraId="679D612A"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905" w:author="IALA Meetings" w:date="2022-09-28T15:18:00Z"/>
                <w:bCs/>
                <w:iCs/>
                <w:snapToGrid w:val="0"/>
                <w:sz w:val="20"/>
                <w:szCs w:val="20"/>
                <w:lang w:val="en-CA"/>
              </w:rPr>
            </w:pPr>
          </w:p>
        </w:tc>
      </w:tr>
      <w:tr w:rsidR="009B5E24" w14:paraId="73E71BDA" w14:textId="77777777" w:rsidTr="00751C1D">
        <w:trPr>
          <w:cantSplit/>
          <w:trHeight w:val="342"/>
          <w:ins w:id="906" w:author="IALA Meetings" w:date="2022-09-28T15:18:00Z"/>
        </w:trPr>
        <w:tc>
          <w:tcPr>
            <w:tcW w:w="2518" w:type="dxa"/>
            <w:shd w:val="clear" w:color="auto" w:fill="DDD9C3" w:themeFill="background2" w:themeFillShade="E6"/>
          </w:tcPr>
          <w:p w14:paraId="35F884FE"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907" w:author="IALA Meetings" w:date="2022-09-28T15:18:00Z"/>
                <w:b/>
                <w:bCs/>
                <w:iCs/>
                <w:snapToGrid w:val="0"/>
                <w:sz w:val="20"/>
                <w:szCs w:val="20"/>
              </w:rPr>
            </w:pPr>
            <w:ins w:id="908" w:author="IALA Meetings" w:date="2022-09-28T15:18:00Z">
              <w:r>
                <w:rPr>
                  <w:b/>
                  <w:bCs/>
                  <w:iCs/>
                  <w:snapToGrid w:val="0"/>
                  <w:sz w:val="20"/>
                  <w:szCs w:val="20"/>
                </w:rPr>
                <w:t>Committee notes</w:t>
              </w:r>
            </w:ins>
          </w:p>
        </w:tc>
        <w:tc>
          <w:tcPr>
            <w:tcW w:w="2268" w:type="dxa"/>
            <w:shd w:val="clear" w:color="auto" w:fill="DDD9C3" w:themeFill="background2" w:themeFillShade="E6"/>
          </w:tcPr>
          <w:p w14:paraId="1A12CF94"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909" w:author="IALA Meetings" w:date="2022-09-28T15:18:00Z"/>
                <w:b/>
                <w:bCs/>
                <w:iCs/>
                <w:snapToGrid w:val="0"/>
                <w:sz w:val="20"/>
                <w:szCs w:val="20"/>
              </w:rPr>
            </w:pPr>
            <w:ins w:id="910" w:author="IALA Meetings" w:date="2022-09-28T15:18:00Z">
              <w:r>
                <w:rPr>
                  <w:b/>
                  <w:bCs/>
                  <w:iCs/>
                  <w:snapToGrid w:val="0"/>
                  <w:sz w:val="20"/>
                  <w:szCs w:val="20"/>
                </w:rPr>
                <w:t>Origins</w:t>
              </w:r>
            </w:ins>
          </w:p>
        </w:tc>
        <w:tc>
          <w:tcPr>
            <w:tcW w:w="4820" w:type="dxa"/>
            <w:gridSpan w:val="2"/>
            <w:shd w:val="clear" w:color="auto" w:fill="DDD9C3" w:themeFill="background2" w:themeFillShade="E6"/>
          </w:tcPr>
          <w:p w14:paraId="5EB2294B"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911" w:author="IALA Meetings" w:date="2022-09-28T15:18:00Z"/>
                <w:bCs/>
                <w:iCs/>
                <w:snapToGrid w:val="0"/>
                <w:sz w:val="20"/>
                <w:szCs w:val="20"/>
              </w:rPr>
            </w:pPr>
            <w:ins w:id="912" w:author="IALA Meetings" w:date="2022-09-28T15:18:00Z">
              <w:r>
                <w:rPr>
                  <w:bCs/>
                  <w:iCs/>
                  <w:snapToGrid w:val="0"/>
                  <w:sz w:val="20"/>
                  <w:szCs w:val="20"/>
                </w:rPr>
                <w:t>Requested by ENAV Committee at [ENAV29]</w:t>
              </w:r>
            </w:ins>
          </w:p>
        </w:tc>
      </w:tr>
      <w:tr w:rsidR="009B5E24" w14:paraId="283EEE1C" w14:textId="77777777" w:rsidTr="00751C1D">
        <w:trPr>
          <w:cantSplit/>
          <w:trHeight w:val="342"/>
          <w:ins w:id="913" w:author="IALA Meetings" w:date="2022-09-28T15:18:00Z"/>
        </w:trPr>
        <w:tc>
          <w:tcPr>
            <w:tcW w:w="2518" w:type="dxa"/>
            <w:vMerge w:val="restart"/>
            <w:shd w:val="clear" w:color="auto" w:fill="auto"/>
          </w:tcPr>
          <w:p w14:paraId="042472D5"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ins w:id="914" w:author="IALA Meetings" w:date="2022-09-28T15:18:00Z"/>
                <w:b/>
                <w:bCs/>
                <w:iCs/>
                <w:snapToGrid w:val="0"/>
                <w:sz w:val="20"/>
                <w:szCs w:val="20"/>
              </w:rPr>
            </w:pPr>
          </w:p>
        </w:tc>
        <w:tc>
          <w:tcPr>
            <w:tcW w:w="2268" w:type="dxa"/>
            <w:shd w:val="clear" w:color="auto" w:fill="DDD9C3" w:themeFill="background2" w:themeFillShade="E6"/>
          </w:tcPr>
          <w:p w14:paraId="055619F1"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915" w:author="IALA Meetings" w:date="2022-09-28T15:18:00Z"/>
                <w:b/>
                <w:bCs/>
                <w:iCs/>
                <w:snapToGrid w:val="0"/>
                <w:sz w:val="20"/>
                <w:szCs w:val="20"/>
              </w:rPr>
            </w:pPr>
            <w:ins w:id="916" w:author="IALA Meetings" w:date="2022-09-28T15:18:00Z">
              <w:r>
                <w:rPr>
                  <w:b/>
                  <w:bCs/>
                  <w:iCs/>
                  <w:snapToGrid w:val="0"/>
                  <w:sz w:val="20"/>
                  <w:szCs w:val="20"/>
                </w:rPr>
                <w:t>Agreed by session</w:t>
              </w:r>
            </w:ins>
          </w:p>
        </w:tc>
        <w:tc>
          <w:tcPr>
            <w:tcW w:w="2268" w:type="dxa"/>
            <w:shd w:val="clear" w:color="auto" w:fill="DDD9C3" w:themeFill="background2" w:themeFillShade="E6"/>
          </w:tcPr>
          <w:p w14:paraId="532DEDBE"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917" w:author="IALA Meetings" w:date="2022-09-28T15:18:00Z"/>
                <w:b/>
                <w:bCs/>
                <w:iCs/>
                <w:snapToGrid w:val="0"/>
                <w:sz w:val="20"/>
                <w:szCs w:val="20"/>
              </w:rPr>
            </w:pPr>
            <w:ins w:id="918" w:author="IALA Meetings" w:date="2022-09-28T15:18:00Z">
              <w:r>
                <w:rPr>
                  <w:b/>
                  <w:bCs/>
                  <w:iCs/>
                  <w:snapToGrid w:val="0"/>
                  <w:sz w:val="20"/>
                  <w:szCs w:val="20"/>
                </w:rPr>
                <w:t>TD#</w:t>
              </w:r>
            </w:ins>
          </w:p>
        </w:tc>
        <w:tc>
          <w:tcPr>
            <w:tcW w:w="2552" w:type="dxa"/>
            <w:shd w:val="clear" w:color="auto" w:fill="DDD9C3" w:themeFill="background2" w:themeFillShade="E6"/>
          </w:tcPr>
          <w:p w14:paraId="24067EE5"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919" w:author="IALA Meetings" w:date="2022-09-28T15:18:00Z"/>
                <w:b/>
                <w:bCs/>
                <w:iCs/>
                <w:snapToGrid w:val="0"/>
                <w:sz w:val="20"/>
                <w:szCs w:val="20"/>
              </w:rPr>
            </w:pPr>
            <w:ins w:id="920" w:author="IALA Meetings" w:date="2022-09-28T15:18:00Z">
              <w:r>
                <w:rPr>
                  <w:b/>
                  <w:bCs/>
                  <w:iCs/>
                  <w:snapToGrid w:val="0"/>
                  <w:sz w:val="20"/>
                  <w:szCs w:val="20"/>
                </w:rPr>
                <w:t>Comments</w:t>
              </w:r>
            </w:ins>
          </w:p>
        </w:tc>
      </w:tr>
      <w:tr w:rsidR="009B5E24" w14:paraId="2C7EC810" w14:textId="77777777" w:rsidTr="00751C1D">
        <w:trPr>
          <w:cantSplit/>
          <w:trHeight w:val="489"/>
          <w:ins w:id="921" w:author="IALA Meetings" w:date="2022-09-28T15:18:00Z"/>
        </w:trPr>
        <w:tc>
          <w:tcPr>
            <w:tcW w:w="2518" w:type="dxa"/>
            <w:vMerge/>
            <w:shd w:val="clear" w:color="auto" w:fill="auto"/>
          </w:tcPr>
          <w:p w14:paraId="114176A0"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ins w:id="922" w:author="IALA Meetings" w:date="2022-09-28T15:18:00Z"/>
                <w:bCs/>
                <w:iCs/>
                <w:snapToGrid w:val="0"/>
                <w:sz w:val="20"/>
                <w:szCs w:val="20"/>
              </w:rPr>
            </w:pPr>
          </w:p>
        </w:tc>
        <w:tc>
          <w:tcPr>
            <w:tcW w:w="2268" w:type="dxa"/>
            <w:shd w:val="clear" w:color="auto" w:fill="DDD9C3" w:themeFill="background2" w:themeFillShade="E6"/>
          </w:tcPr>
          <w:p w14:paraId="1770926C"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923" w:author="IALA Meetings" w:date="2022-09-28T15:18:00Z"/>
                <w:bCs/>
                <w:iCs/>
                <w:snapToGrid w:val="0"/>
                <w:sz w:val="20"/>
                <w:szCs w:val="20"/>
              </w:rPr>
            </w:pPr>
            <w:ins w:id="924" w:author="IALA Meetings" w:date="2022-09-28T15:18: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268" w:type="dxa"/>
            <w:shd w:val="clear" w:color="auto" w:fill="DDD9C3" w:themeFill="background2" w:themeFillShade="E6"/>
          </w:tcPr>
          <w:p w14:paraId="54ADF8D9"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925" w:author="IALA Meetings" w:date="2022-09-28T15:18:00Z"/>
                <w:bCs/>
                <w:iCs/>
                <w:snapToGrid w:val="0"/>
                <w:sz w:val="20"/>
                <w:szCs w:val="20"/>
              </w:rPr>
            </w:pPr>
            <w:ins w:id="926" w:author="IALA Meetings" w:date="2022-09-28T15:18: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552" w:type="dxa"/>
            <w:shd w:val="clear" w:color="auto" w:fill="DDD9C3" w:themeFill="background2" w:themeFillShade="E6"/>
          </w:tcPr>
          <w:p w14:paraId="31307ED7"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927" w:author="IALA Meetings" w:date="2022-09-28T15:18:00Z"/>
                <w:bCs/>
                <w:iCs/>
                <w:snapToGrid w:val="0"/>
                <w:sz w:val="20"/>
                <w:szCs w:val="20"/>
              </w:rPr>
            </w:pPr>
            <w:ins w:id="928" w:author="IALA Meetings" w:date="2022-09-28T15:18: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r>
      <w:tr w:rsidR="009B5E24" w14:paraId="792C2FE0" w14:textId="77777777" w:rsidTr="00751C1D">
        <w:trPr>
          <w:cantSplit/>
          <w:trHeight w:val="489"/>
          <w:ins w:id="929" w:author="IALA Meetings" w:date="2022-09-28T15:18:00Z"/>
        </w:trPr>
        <w:tc>
          <w:tcPr>
            <w:tcW w:w="2518" w:type="dxa"/>
            <w:shd w:val="clear" w:color="auto" w:fill="auto"/>
          </w:tcPr>
          <w:p w14:paraId="16CDCC01"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930" w:author="IALA Meetings" w:date="2022-09-28T15:18:00Z"/>
                <w:bCs/>
                <w:iCs/>
                <w:snapToGrid w:val="0"/>
                <w:sz w:val="20"/>
                <w:szCs w:val="20"/>
              </w:rPr>
            </w:pPr>
          </w:p>
        </w:tc>
        <w:tc>
          <w:tcPr>
            <w:tcW w:w="2268" w:type="dxa"/>
            <w:shd w:val="clear" w:color="auto" w:fill="DDD9C3" w:themeFill="background2" w:themeFillShade="E6"/>
          </w:tcPr>
          <w:p w14:paraId="7018130F"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931" w:author="IALA Meetings" w:date="2022-09-28T15:18:00Z"/>
                <w:b/>
                <w:bCs/>
                <w:iCs/>
                <w:snapToGrid w:val="0"/>
                <w:sz w:val="20"/>
                <w:szCs w:val="20"/>
              </w:rPr>
            </w:pPr>
            <w:ins w:id="932" w:author="IALA Meetings" w:date="2022-09-28T15:18:00Z">
              <w:r>
                <w:rPr>
                  <w:b/>
                  <w:bCs/>
                  <w:iCs/>
                  <w:snapToGrid w:val="0"/>
                  <w:sz w:val="20"/>
                  <w:szCs w:val="20"/>
                </w:rPr>
                <w:t>Approved by Council</w:t>
              </w:r>
            </w:ins>
          </w:p>
        </w:tc>
        <w:tc>
          <w:tcPr>
            <w:tcW w:w="2268" w:type="dxa"/>
            <w:shd w:val="clear" w:color="auto" w:fill="DDD9C3" w:themeFill="background2" w:themeFillShade="E6"/>
          </w:tcPr>
          <w:p w14:paraId="66A01857"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933" w:author="IALA Meetings" w:date="2022-09-28T15:18:00Z"/>
                <w:bCs/>
                <w:iCs/>
                <w:snapToGrid w:val="0"/>
                <w:sz w:val="20"/>
                <w:szCs w:val="20"/>
              </w:rPr>
            </w:pPr>
            <w:ins w:id="934" w:author="IALA Meetings" w:date="2022-09-28T15:18: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ins>
          </w:p>
        </w:tc>
        <w:tc>
          <w:tcPr>
            <w:tcW w:w="2552" w:type="dxa"/>
            <w:shd w:val="clear" w:color="auto" w:fill="DDD9C3" w:themeFill="background2" w:themeFillShade="E6"/>
          </w:tcPr>
          <w:p w14:paraId="26D29F0B"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935" w:author="IALA Meetings" w:date="2022-09-28T15:18:00Z"/>
                <w:bCs/>
                <w:iCs/>
                <w:snapToGrid w:val="0"/>
                <w:sz w:val="20"/>
                <w:szCs w:val="20"/>
              </w:rPr>
            </w:pPr>
            <w:ins w:id="936" w:author="IALA Meetings" w:date="2022-09-28T15:18: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ins>
          </w:p>
        </w:tc>
      </w:tr>
      <w:tr w:rsidR="009B5E24" w14:paraId="136C8AF2" w14:textId="77777777" w:rsidTr="00751C1D">
        <w:trPr>
          <w:cantSplit/>
          <w:trHeight w:val="489"/>
          <w:ins w:id="937" w:author="IALA Meetings" w:date="2022-09-28T15:18:00Z"/>
        </w:trPr>
        <w:tc>
          <w:tcPr>
            <w:tcW w:w="2518" w:type="dxa"/>
            <w:shd w:val="clear" w:color="auto" w:fill="auto"/>
          </w:tcPr>
          <w:p w14:paraId="2F359E23" w14:textId="77777777" w:rsidR="009B5E24" w:rsidRDefault="009B5E24"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938" w:author="IALA Meetings" w:date="2022-09-28T15:18:00Z"/>
                <w:bCs/>
                <w:iCs/>
                <w:snapToGrid w:val="0"/>
                <w:sz w:val="20"/>
                <w:szCs w:val="20"/>
              </w:rPr>
            </w:pPr>
          </w:p>
        </w:tc>
        <w:tc>
          <w:tcPr>
            <w:tcW w:w="2268" w:type="dxa"/>
            <w:shd w:val="clear" w:color="auto" w:fill="DDD9C3" w:themeFill="background2" w:themeFillShade="E6"/>
          </w:tcPr>
          <w:p w14:paraId="37005EA3"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939" w:author="IALA Meetings" w:date="2022-09-28T15:18:00Z"/>
                <w:b/>
                <w:bCs/>
                <w:iCs/>
                <w:snapToGrid w:val="0"/>
                <w:sz w:val="20"/>
                <w:szCs w:val="20"/>
              </w:rPr>
            </w:pPr>
            <w:ins w:id="940" w:author="IALA Meetings" w:date="2022-09-28T15:18:00Z">
              <w:r>
                <w:rPr>
                  <w:b/>
                  <w:bCs/>
                  <w:iCs/>
                  <w:snapToGrid w:val="0"/>
                  <w:sz w:val="20"/>
                  <w:szCs w:val="20"/>
                </w:rPr>
                <w:t>Revision Notes:</w:t>
              </w:r>
            </w:ins>
          </w:p>
        </w:tc>
        <w:tc>
          <w:tcPr>
            <w:tcW w:w="4820" w:type="dxa"/>
            <w:gridSpan w:val="2"/>
            <w:shd w:val="clear" w:color="auto" w:fill="DDD9C3" w:themeFill="background2" w:themeFillShade="E6"/>
          </w:tcPr>
          <w:p w14:paraId="243B565A" w14:textId="77777777" w:rsidR="009B5E24" w:rsidRDefault="009B5E24"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941" w:author="IALA Meetings" w:date="2022-09-28T15:18:00Z"/>
                <w:bCs/>
                <w:iCs/>
                <w:snapToGrid w:val="0"/>
                <w:sz w:val="20"/>
                <w:szCs w:val="20"/>
              </w:rPr>
            </w:pPr>
          </w:p>
        </w:tc>
      </w:tr>
    </w:tbl>
    <w:p w14:paraId="5F0E5B4B" w14:textId="44D139B7" w:rsidR="009B5E24" w:rsidRDefault="009B5E24" w:rsidP="007F74C1">
      <w:pPr>
        <w:rPr>
          <w:ins w:id="942" w:author="IALA Meetings" w:date="2022-09-28T15:18:00Z"/>
        </w:rPr>
      </w:pPr>
    </w:p>
    <w:p w14:paraId="29A009C8" w14:textId="5AE6945E" w:rsidR="009B5E24" w:rsidRDefault="009B5E24" w:rsidP="007F74C1">
      <w:pPr>
        <w:rPr>
          <w:ins w:id="943" w:author="IALA Meetings" w:date="2022-09-28T15:22:00Z"/>
        </w:rPr>
      </w:pPr>
    </w:p>
    <w:p w14:paraId="5AD6BDE0" w14:textId="7B3F3182" w:rsidR="00693558" w:rsidRDefault="00693558" w:rsidP="007F74C1">
      <w:pPr>
        <w:rPr>
          <w:ins w:id="944" w:author="IALA Meetings" w:date="2022-09-28T15:22:00Z"/>
        </w:rPr>
      </w:pPr>
    </w:p>
    <w:p w14:paraId="425B4116" w14:textId="41DCC262" w:rsidR="00693558" w:rsidRDefault="00693558" w:rsidP="007F74C1">
      <w:pPr>
        <w:rPr>
          <w:ins w:id="945" w:author="IALA Meetings" w:date="2022-09-28T15:22:00Z"/>
        </w:rPr>
      </w:pP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693558" w14:paraId="29833AB6" w14:textId="77777777" w:rsidTr="00751C1D">
        <w:trPr>
          <w:cantSplit/>
          <w:trHeight w:val="416"/>
          <w:tblHeader/>
          <w:ins w:id="946" w:author="IALA Meetings" w:date="2022-09-28T15:22:00Z"/>
        </w:trPr>
        <w:tc>
          <w:tcPr>
            <w:tcW w:w="9606" w:type="dxa"/>
            <w:gridSpan w:val="4"/>
            <w:shd w:val="clear" w:color="auto" w:fill="DDD9C3"/>
            <w:vAlign w:val="center"/>
          </w:tcPr>
          <w:p w14:paraId="75F094A3" w14:textId="77777777" w:rsidR="00693558" w:rsidRDefault="0069355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ins w:id="947" w:author="IALA Meetings" w:date="2022-09-28T15:22:00Z"/>
                <w:b/>
                <w:bCs/>
                <w:iCs/>
                <w:snapToGrid w:val="0"/>
              </w:rPr>
            </w:pPr>
            <w:ins w:id="948" w:author="IALA Meetings" w:date="2022-09-28T15:22:00Z">
              <w:r>
                <w:rPr>
                  <w:b/>
                  <w:bCs/>
                  <w:iCs/>
                  <w:snapToGrid w:val="0"/>
                </w:rPr>
                <w:t xml:space="preserve">ENAV Committee </w:t>
              </w:r>
              <w:r w:rsidRPr="00696A73">
                <w:rPr>
                  <w:b/>
                  <w:bCs/>
                  <w:iCs/>
                  <w:snapToGrid w:val="0"/>
                </w:rPr>
                <w:t>Work Programme</w:t>
              </w:r>
              <w:r>
                <w:rPr>
                  <w:b/>
                  <w:bCs/>
                  <w:iCs/>
                  <w:snapToGrid w:val="0"/>
                </w:rPr>
                <w:t xml:space="preserve"> 2023-2027</w:t>
              </w:r>
            </w:ins>
          </w:p>
        </w:tc>
      </w:tr>
      <w:tr w:rsidR="00693558" w14:paraId="6AC70DB9" w14:textId="77777777" w:rsidTr="00751C1D">
        <w:trPr>
          <w:cantSplit/>
          <w:trHeight w:val="428"/>
          <w:ins w:id="949" w:author="IALA Meetings" w:date="2022-09-28T15:22:00Z"/>
        </w:trPr>
        <w:tc>
          <w:tcPr>
            <w:tcW w:w="2518" w:type="dxa"/>
            <w:shd w:val="clear" w:color="auto" w:fill="auto"/>
          </w:tcPr>
          <w:p w14:paraId="2A701795" w14:textId="77777777" w:rsidR="00693558" w:rsidRDefault="00693558"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950" w:author="IALA Meetings" w:date="2022-09-28T15:22:00Z"/>
                <w:b/>
                <w:bCs/>
                <w:iCs/>
                <w:snapToGrid w:val="0"/>
                <w:sz w:val="20"/>
                <w:szCs w:val="20"/>
              </w:rPr>
            </w:pPr>
            <w:ins w:id="951" w:author="IALA Meetings" w:date="2022-09-28T15:22:00Z">
              <w:r w:rsidRPr="00BF71F7">
                <w:rPr>
                  <w:b/>
                  <w:sz w:val="20"/>
                  <w:szCs w:val="20"/>
                </w:rPr>
                <w:t>Standard</w:t>
              </w:r>
            </w:ins>
          </w:p>
        </w:tc>
        <w:tc>
          <w:tcPr>
            <w:tcW w:w="7088" w:type="dxa"/>
            <w:gridSpan w:val="3"/>
            <w:shd w:val="clear" w:color="auto" w:fill="auto"/>
          </w:tcPr>
          <w:p w14:paraId="29458333" w14:textId="77777777" w:rsidR="00693558" w:rsidRDefault="0069355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952" w:author="IALA Meetings" w:date="2022-09-28T15:22:00Z"/>
                <w:rFonts w:cs="Arial"/>
                <w:snapToGrid w:val="0"/>
                <w:kern w:val="28"/>
                <w:sz w:val="20"/>
                <w:szCs w:val="20"/>
                <w:highlight w:val="yellow"/>
                <w:lang w:eastAsia="de-DE"/>
              </w:rPr>
            </w:pPr>
            <w:ins w:id="953" w:author="IALA Meetings" w:date="2022-09-28T15:22:00Z">
              <w:r>
                <w:rPr>
                  <w:rFonts w:cs="Arial"/>
                  <w:snapToGrid w:val="0"/>
                  <w:kern w:val="28"/>
                  <w:sz w:val="20"/>
                  <w:szCs w:val="20"/>
                  <w:lang w:eastAsia="de-DE"/>
                </w:rPr>
                <w:t>S1060 – digital Communication technologies</w:t>
              </w:r>
            </w:ins>
          </w:p>
        </w:tc>
      </w:tr>
      <w:tr w:rsidR="00693558" w:rsidRPr="00520177" w14:paraId="28D421D5" w14:textId="77777777" w:rsidTr="00751C1D">
        <w:trPr>
          <w:cantSplit/>
          <w:trHeight w:val="491"/>
          <w:ins w:id="954" w:author="IALA Meetings" w:date="2022-09-28T15:22:00Z"/>
        </w:trPr>
        <w:tc>
          <w:tcPr>
            <w:tcW w:w="2518" w:type="dxa"/>
            <w:shd w:val="clear" w:color="auto" w:fill="auto"/>
          </w:tcPr>
          <w:p w14:paraId="71665602" w14:textId="77777777" w:rsidR="00693558" w:rsidRDefault="00693558"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955" w:author="IALA Meetings" w:date="2022-09-28T15:22:00Z"/>
                <w:b/>
                <w:bCs/>
                <w:iCs/>
                <w:snapToGrid w:val="0"/>
                <w:sz w:val="20"/>
                <w:szCs w:val="20"/>
              </w:rPr>
            </w:pPr>
            <w:ins w:id="956" w:author="IALA Meetings" w:date="2022-09-28T15:22:00Z">
              <w:r w:rsidRPr="00BF71F7">
                <w:rPr>
                  <w:b/>
                  <w:sz w:val="20"/>
                  <w:szCs w:val="20"/>
                </w:rPr>
                <w:t>Topic Area</w:t>
              </w:r>
            </w:ins>
          </w:p>
        </w:tc>
        <w:tc>
          <w:tcPr>
            <w:tcW w:w="7088" w:type="dxa"/>
            <w:gridSpan w:val="3"/>
            <w:shd w:val="clear" w:color="auto" w:fill="auto"/>
          </w:tcPr>
          <w:p w14:paraId="7DFE88D4" w14:textId="45603E3E" w:rsidR="00693558" w:rsidRPr="00EE5FDF"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957" w:author="IALA Meetings" w:date="2022-09-28T15:22:00Z"/>
                <w:rFonts w:cs="Arial"/>
                <w:snapToGrid w:val="0"/>
                <w:kern w:val="28"/>
                <w:sz w:val="20"/>
                <w:szCs w:val="20"/>
                <w:lang w:eastAsia="de-DE"/>
              </w:rPr>
            </w:pPr>
            <w:ins w:id="958" w:author="IALA Meetings" w:date="2022-09-28T15:25:00Z">
              <w:r>
                <w:rPr>
                  <w:rFonts w:cs="Arial"/>
                  <w:snapToGrid w:val="0"/>
                  <w:kern w:val="28"/>
                  <w:sz w:val="20"/>
                  <w:szCs w:val="20"/>
                  <w:lang w:eastAsia="de-DE"/>
                </w:rPr>
                <w:t>New Guideline for R 1008</w:t>
              </w:r>
            </w:ins>
          </w:p>
        </w:tc>
      </w:tr>
      <w:tr w:rsidR="00693558" w14:paraId="6A90F145" w14:textId="77777777" w:rsidTr="00751C1D">
        <w:trPr>
          <w:cantSplit/>
          <w:trHeight w:val="463"/>
          <w:ins w:id="959" w:author="IALA Meetings" w:date="2022-09-28T15:22:00Z"/>
        </w:trPr>
        <w:tc>
          <w:tcPr>
            <w:tcW w:w="2518" w:type="dxa"/>
            <w:shd w:val="clear" w:color="auto" w:fill="auto"/>
          </w:tcPr>
          <w:p w14:paraId="6D22A2BF" w14:textId="77777777" w:rsidR="00693558" w:rsidRDefault="00693558"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960" w:author="IALA Meetings" w:date="2022-09-28T15:22:00Z"/>
                <w:b/>
                <w:bCs/>
                <w:iCs/>
                <w:snapToGrid w:val="0"/>
                <w:sz w:val="20"/>
                <w:szCs w:val="20"/>
              </w:rPr>
            </w:pPr>
            <w:ins w:id="961" w:author="IALA Meetings" w:date="2022-09-28T15:22:00Z">
              <w:r w:rsidRPr="00BF71F7">
                <w:rPr>
                  <w:b/>
                  <w:bCs/>
                  <w:iCs/>
                  <w:snapToGrid w:val="0"/>
                  <w:sz w:val="20"/>
                  <w:szCs w:val="20"/>
                </w:rPr>
                <w:t>Task</w:t>
              </w:r>
            </w:ins>
          </w:p>
        </w:tc>
        <w:tc>
          <w:tcPr>
            <w:tcW w:w="7088" w:type="dxa"/>
            <w:gridSpan w:val="3"/>
            <w:shd w:val="clear" w:color="auto" w:fill="auto"/>
          </w:tcPr>
          <w:p w14:paraId="43C4A8EA" w14:textId="0F1E7AE6" w:rsidR="00693558" w:rsidRPr="00BF353E"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962" w:author="IALA Meetings" w:date="2022-09-28T15:22:00Z"/>
                <w:rFonts w:cs="Arial"/>
                <w:snapToGrid w:val="0"/>
                <w:kern w:val="28"/>
                <w:sz w:val="20"/>
                <w:szCs w:val="20"/>
                <w:lang w:eastAsia="de-DE"/>
              </w:rPr>
            </w:pPr>
            <w:ins w:id="963" w:author="IALA Meetings" w:date="2022-09-28T15:24:00Z">
              <w:r w:rsidRPr="00B42037">
                <w:rPr>
                  <w:rFonts w:cs="Arial"/>
                  <w:snapToGrid w:val="0"/>
                  <w:kern w:val="28"/>
                  <w:sz w:val="20"/>
                  <w:szCs w:val="20"/>
                  <w:lang w:eastAsia="de-DE"/>
                  <w:rPrChange w:id="964" w:author="IALA Meetings" w:date="2022-09-28T15:26:00Z">
                    <w:rPr>
                      <w:rFonts w:ascii="Calibri" w:hAnsi="Calibri"/>
                      <w:sz w:val="18"/>
                      <w:szCs w:val="18"/>
                      <w:highlight w:val="yellow"/>
                      <w:lang w:eastAsia="nl-NL"/>
                    </w:rPr>
                  </w:rPrChange>
                </w:rPr>
                <w:t>A-124 APPENDIX 0 to APPENDIX 19</w:t>
              </w:r>
              <w:r w:rsidRPr="00B42037">
                <w:rPr>
                  <w:rFonts w:cs="Arial"/>
                  <w:snapToGrid w:val="0"/>
                  <w:kern w:val="28"/>
                  <w:sz w:val="20"/>
                  <w:szCs w:val="20"/>
                  <w:lang w:eastAsia="de-DE"/>
                  <w:rPrChange w:id="965" w:author="IALA Meetings" w:date="2022-09-28T15:26:00Z">
                    <w:rPr>
                      <w:rFonts w:ascii="Calibri" w:hAnsi="Calibri"/>
                      <w:color w:val="000000"/>
                      <w:sz w:val="18"/>
                      <w:szCs w:val="18"/>
                      <w:highlight w:val="yellow"/>
                      <w:lang w:val="en-US" w:eastAsia="nl-NL"/>
                    </w:rPr>
                  </w:rPrChange>
                </w:rPr>
                <w:t xml:space="preserve"> become Guidelines for </w:t>
              </w:r>
              <w:r w:rsidRPr="00B42037">
                <w:rPr>
                  <w:rFonts w:cs="Arial"/>
                  <w:snapToGrid w:val="0"/>
                  <w:kern w:val="28"/>
                  <w:sz w:val="20"/>
                  <w:szCs w:val="20"/>
                  <w:lang w:eastAsia="de-DE"/>
                  <w:rPrChange w:id="966" w:author="IALA Meetings" w:date="2022-09-28T15:26:00Z">
                    <w:rPr>
                      <w:rFonts w:ascii="Calibri" w:hAnsi="Calibri"/>
                      <w:color w:val="000000"/>
                      <w:sz w:val="18"/>
                      <w:szCs w:val="18"/>
                      <w:highlight w:val="yellow"/>
                      <w:lang w:eastAsia="nl-NL"/>
                    </w:rPr>
                  </w:rPrChange>
                </w:rPr>
                <w:t>Recommendation R1008</w:t>
              </w:r>
            </w:ins>
          </w:p>
        </w:tc>
      </w:tr>
      <w:tr w:rsidR="00693558" w14:paraId="3853ED95" w14:textId="77777777" w:rsidTr="00751C1D">
        <w:trPr>
          <w:cantSplit/>
          <w:trHeight w:val="466"/>
          <w:ins w:id="967" w:author="IALA Meetings" w:date="2022-09-28T15:22:00Z"/>
        </w:trPr>
        <w:tc>
          <w:tcPr>
            <w:tcW w:w="2518" w:type="dxa"/>
          </w:tcPr>
          <w:p w14:paraId="5584E338" w14:textId="77777777" w:rsidR="00693558" w:rsidRDefault="00693558"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968" w:author="IALA Meetings" w:date="2022-09-28T15:22:00Z"/>
                <w:b/>
                <w:bCs/>
                <w:iCs/>
                <w:snapToGrid w:val="0"/>
                <w:sz w:val="20"/>
                <w:szCs w:val="20"/>
              </w:rPr>
            </w:pPr>
            <w:ins w:id="969" w:author="IALA Meetings" w:date="2022-09-28T15:22:00Z">
              <w:r w:rsidRPr="00BF71F7">
                <w:rPr>
                  <w:b/>
                  <w:bCs/>
                  <w:iCs/>
                  <w:snapToGrid w:val="0"/>
                  <w:sz w:val="20"/>
                  <w:szCs w:val="20"/>
                </w:rPr>
                <w:t>Objectives of the task</w:t>
              </w:r>
            </w:ins>
          </w:p>
        </w:tc>
        <w:tc>
          <w:tcPr>
            <w:tcW w:w="7088" w:type="dxa"/>
            <w:gridSpan w:val="3"/>
          </w:tcPr>
          <w:p w14:paraId="660DBE8C" w14:textId="4D49ACD0" w:rsidR="00693558" w:rsidRPr="00BF353E" w:rsidRDefault="00BF353E" w:rsidP="00B4203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970" w:author="IALA Meetings" w:date="2022-09-28T15:22:00Z"/>
                <w:rFonts w:cs="Arial"/>
                <w:snapToGrid w:val="0"/>
                <w:kern w:val="28"/>
                <w:sz w:val="20"/>
                <w:szCs w:val="20"/>
                <w:lang w:eastAsia="de-DE"/>
              </w:rPr>
            </w:pPr>
            <w:ins w:id="971" w:author="IALA Meetings" w:date="2022-09-28T15:26:00Z">
              <w:r w:rsidRPr="00B42037">
                <w:rPr>
                  <w:rFonts w:cs="Arial"/>
                  <w:snapToGrid w:val="0"/>
                  <w:kern w:val="28"/>
                  <w:sz w:val="20"/>
                  <w:szCs w:val="20"/>
                  <w:lang w:eastAsia="de-DE"/>
                  <w:rPrChange w:id="972" w:author="IALA Meetings" w:date="2022-09-28T15:26:00Z">
                    <w:rPr>
                      <w:rFonts w:ascii="Calibri" w:hAnsi="Calibri"/>
                      <w:color w:val="000000"/>
                      <w:sz w:val="18"/>
                      <w:szCs w:val="18"/>
                      <w:highlight w:val="yellow"/>
                      <w:lang w:eastAsia="nl-NL"/>
                    </w:rPr>
                  </w:rPrChange>
                </w:rPr>
                <w:t>Move recommendation A-124 content to Recommendation R1008 remainder to Guideline(s)</w:t>
              </w:r>
            </w:ins>
          </w:p>
        </w:tc>
      </w:tr>
      <w:tr w:rsidR="00693558" w14:paraId="57544C31" w14:textId="77777777" w:rsidTr="00751C1D">
        <w:trPr>
          <w:cantSplit/>
          <w:trHeight w:val="402"/>
          <w:ins w:id="973" w:author="IALA Meetings" w:date="2022-09-28T15:22:00Z"/>
        </w:trPr>
        <w:tc>
          <w:tcPr>
            <w:tcW w:w="2518" w:type="dxa"/>
          </w:tcPr>
          <w:p w14:paraId="06CE361D" w14:textId="77777777" w:rsidR="00693558" w:rsidRDefault="00693558"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974" w:author="IALA Meetings" w:date="2022-09-28T15:22:00Z"/>
                <w:b/>
                <w:bCs/>
                <w:iCs/>
                <w:snapToGrid w:val="0"/>
                <w:sz w:val="20"/>
                <w:szCs w:val="20"/>
              </w:rPr>
            </w:pPr>
            <w:ins w:id="975" w:author="IALA Meetings" w:date="2022-09-28T15:22:00Z">
              <w:r w:rsidRPr="00BF71F7">
                <w:rPr>
                  <w:b/>
                  <w:bCs/>
                  <w:iCs/>
                  <w:snapToGrid w:val="0"/>
                  <w:sz w:val="20"/>
                  <w:szCs w:val="20"/>
                </w:rPr>
                <w:t>Expected outcome</w:t>
              </w:r>
            </w:ins>
          </w:p>
        </w:tc>
        <w:tc>
          <w:tcPr>
            <w:tcW w:w="7088" w:type="dxa"/>
            <w:gridSpan w:val="3"/>
          </w:tcPr>
          <w:p w14:paraId="2FFEA6DD" w14:textId="4BA94795" w:rsidR="00693558" w:rsidRPr="00AA0FB7" w:rsidRDefault="0069355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976" w:author="IALA Meetings" w:date="2022-09-28T15:22:00Z"/>
                <w:rFonts w:cs="Arial"/>
                <w:snapToGrid w:val="0"/>
                <w:kern w:val="28"/>
                <w:sz w:val="20"/>
                <w:szCs w:val="20"/>
              </w:rPr>
            </w:pPr>
            <w:ins w:id="977" w:author="IALA Meetings" w:date="2022-09-28T15:22:00Z">
              <w:r>
                <w:rPr>
                  <w:rFonts w:cs="Arial"/>
                  <w:snapToGrid w:val="0"/>
                  <w:kern w:val="28"/>
                  <w:sz w:val="20"/>
                  <w:szCs w:val="20"/>
                </w:rPr>
                <w:t xml:space="preserve">New </w:t>
              </w:r>
            </w:ins>
            <w:ins w:id="978" w:author="IALA Meetings" w:date="2022-09-28T15:25:00Z">
              <w:r w:rsidR="00BF353E">
                <w:rPr>
                  <w:rFonts w:cs="Arial"/>
                  <w:snapToGrid w:val="0"/>
                  <w:kern w:val="28"/>
                  <w:sz w:val="20"/>
                  <w:szCs w:val="20"/>
                </w:rPr>
                <w:t>Guidelines</w:t>
              </w:r>
            </w:ins>
          </w:p>
        </w:tc>
      </w:tr>
      <w:tr w:rsidR="00693558" w:rsidRPr="009C0657" w14:paraId="3920FAA6" w14:textId="77777777" w:rsidTr="00751C1D">
        <w:trPr>
          <w:cantSplit/>
          <w:trHeight w:val="402"/>
          <w:ins w:id="979" w:author="IALA Meetings" w:date="2022-09-28T15:22:00Z"/>
        </w:trPr>
        <w:tc>
          <w:tcPr>
            <w:tcW w:w="2518" w:type="dxa"/>
          </w:tcPr>
          <w:p w14:paraId="57FBE0D2" w14:textId="77777777" w:rsidR="00693558" w:rsidRDefault="00693558"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980" w:author="IALA Meetings" w:date="2022-09-28T15:22:00Z"/>
                <w:b/>
                <w:bCs/>
                <w:iCs/>
                <w:snapToGrid w:val="0"/>
                <w:sz w:val="20"/>
                <w:szCs w:val="20"/>
              </w:rPr>
            </w:pPr>
            <w:ins w:id="981" w:author="IALA Meetings" w:date="2022-09-28T15:22:00Z">
              <w:r>
                <w:rPr>
                  <w:b/>
                  <w:bCs/>
                  <w:iCs/>
                  <w:snapToGrid w:val="0"/>
                  <w:sz w:val="20"/>
                  <w:szCs w:val="20"/>
                </w:rPr>
                <w:t>Compelling need</w:t>
              </w:r>
            </w:ins>
          </w:p>
        </w:tc>
        <w:tc>
          <w:tcPr>
            <w:tcW w:w="7088" w:type="dxa"/>
            <w:gridSpan w:val="3"/>
          </w:tcPr>
          <w:p w14:paraId="74ECBD24" w14:textId="77777777" w:rsidR="00693558" w:rsidRPr="00AA0FB7" w:rsidRDefault="00693558" w:rsidP="00751C1D">
            <w:pPr>
              <w:pStyle w:val="AnnexFigure"/>
              <w:numPr>
                <w:ilvl w:val="0"/>
                <w:numId w:val="0"/>
              </w:numPr>
              <w:spacing w:before="0"/>
              <w:jc w:val="both"/>
              <w:rPr>
                <w:ins w:id="982" w:author="IALA Meetings" w:date="2022-09-28T15:22:00Z"/>
              </w:rPr>
            </w:pPr>
          </w:p>
        </w:tc>
      </w:tr>
      <w:tr w:rsidR="00693558" w14:paraId="78BFD500" w14:textId="77777777" w:rsidTr="00751C1D">
        <w:trPr>
          <w:cantSplit/>
          <w:trHeight w:val="854"/>
          <w:ins w:id="983" w:author="IALA Meetings" w:date="2022-09-28T15:22:00Z"/>
        </w:trPr>
        <w:tc>
          <w:tcPr>
            <w:tcW w:w="2518" w:type="dxa"/>
          </w:tcPr>
          <w:p w14:paraId="413C93C9" w14:textId="77777777" w:rsidR="00693558" w:rsidRPr="00BF71F7" w:rsidRDefault="00693558"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984" w:author="IALA Meetings" w:date="2022-09-28T15:22:00Z"/>
                <w:b/>
                <w:bCs/>
                <w:iCs/>
                <w:noProof/>
                <w:snapToGrid w:val="0"/>
                <w:sz w:val="20"/>
                <w:szCs w:val="20"/>
              </w:rPr>
            </w:pPr>
            <w:ins w:id="985" w:author="IALA Meetings" w:date="2022-09-28T15:22:00Z">
              <w:r w:rsidRPr="00BF71F7">
                <w:rPr>
                  <w:b/>
                  <w:bCs/>
                  <w:iCs/>
                  <w:noProof/>
                  <w:snapToGrid w:val="0"/>
                  <w:sz w:val="20"/>
                  <w:szCs w:val="20"/>
                </w:rPr>
                <w:t>Strategic Alignment</w:t>
              </w:r>
            </w:ins>
          </w:p>
          <w:p w14:paraId="4BFE6BEC" w14:textId="77777777" w:rsidR="00693558" w:rsidRDefault="00693558"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986" w:author="IALA Meetings" w:date="2022-09-28T15:22:00Z"/>
                <w:bCs/>
                <w:i/>
                <w:iCs/>
                <w:snapToGrid w:val="0"/>
                <w:sz w:val="16"/>
                <w:szCs w:val="16"/>
              </w:rPr>
            </w:pPr>
          </w:p>
        </w:tc>
        <w:tc>
          <w:tcPr>
            <w:tcW w:w="7088" w:type="dxa"/>
            <w:gridSpan w:val="3"/>
          </w:tcPr>
          <w:p w14:paraId="7A7F17C5" w14:textId="77777777" w:rsidR="00693558" w:rsidRDefault="0069355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987" w:author="IALA Meetings" w:date="2022-09-28T15:22:00Z"/>
                <w:bCs/>
                <w:iCs/>
                <w:snapToGrid w:val="0"/>
                <w:sz w:val="20"/>
                <w:szCs w:val="20"/>
              </w:rPr>
            </w:pPr>
          </w:p>
        </w:tc>
      </w:tr>
      <w:tr w:rsidR="00693558" w14:paraId="3FC7E7C4" w14:textId="77777777" w:rsidTr="00751C1D">
        <w:trPr>
          <w:cantSplit/>
          <w:trHeight w:val="615"/>
          <w:ins w:id="988" w:author="IALA Meetings" w:date="2022-09-28T15:22:00Z"/>
        </w:trPr>
        <w:tc>
          <w:tcPr>
            <w:tcW w:w="2518" w:type="dxa"/>
          </w:tcPr>
          <w:p w14:paraId="725B6BB1" w14:textId="77777777" w:rsidR="00693558" w:rsidRDefault="00693558"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989" w:author="IALA Meetings" w:date="2022-09-28T15:22:00Z"/>
                <w:b/>
                <w:bCs/>
                <w:iCs/>
                <w:snapToGrid w:val="0"/>
                <w:sz w:val="20"/>
                <w:szCs w:val="20"/>
              </w:rPr>
            </w:pPr>
            <w:ins w:id="990" w:author="IALA Meetings" w:date="2022-09-28T15:22:00Z">
              <w:r w:rsidRPr="000A4DA7">
                <w:rPr>
                  <w:b/>
                  <w:bCs/>
                  <w:iCs/>
                  <w:noProof/>
                  <w:snapToGrid w:val="0"/>
                  <w:sz w:val="20"/>
                  <w:szCs w:val="20"/>
                </w:rPr>
                <w:t xml:space="preserve">Scope </w:t>
              </w:r>
              <w:r>
                <w:rPr>
                  <w:b/>
                  <w:bCs/>
                  <w:iCs/>
                  <w:snapToGrid w:val="0"/>
                  <w:sz w:val="20"/>
                  <w:szCs w:val="20"/>
                </w:rPr>
                <w:br/>
              </w:r>
            </w:ins>
          </w:p>
        </w:tc>
        <w:tc>
          <w:tcPr>
            <w:tcW w:w="7088" w:type="dxa"/>
            <w:gridSpan w:val="3"/>
          </w:tcPr>
          <w:p w14:paraId="383F4788" w14:textId="77777777" w:rsidR="00693558" w:rsidRPr="00B52F76" w:rsidRDefault="0069355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991" w:author="IALA Meetings" w:date="2022-09-28T15:22:00Z"/>
                <w:b/>
                <w:bCs/>
                <w:iCs/>
                <w:snapToGrid w:val="0"/>
                <w:sz w:val="20"/>
                <w:szCs w:val="20"/>
              </w:rPr>
            </w:pPr>
            <w:ins w:id="992" w:author="IALA Meetings" w:date="2022-09-28T15:22:00Z">
              <w:r w:rsidRPr="0083661F">
                <w:rPr>
                  <w:b/>
                  <w:bCs/>
                  <w:iCs/>
                  <w:snapToGrid w:val="0"/>
                  <w:sz w:val="20"/>
                  <w:szCs w:val="20"/>
                </w:rPr>
                <w:t>In Scope:</w:t>
              </w:r>
            </w:ins>
          </w:p>
          <w:p w14:paraId="6EA80B56" w14:textId="3B9E7892" w:rsidR="00693558" w:rsidRPr="00DD52E2" w:rsidRDefault="00B42037" w:rsidP="00751C1D">
            <w:pPr>
              <w:pStyle w:val="BodyText"/>
              <w:numPr>
                <w:ilvl w:val="0"/>
                <w:numId w:val="49"/>
              </w:numPr>
              <w:adjustRightInd w:val="0"/>
              <w:snapToGrid w:val="0"/>
              <w:jc w:val="left"/>
              <w:rPr>
                <w:ins w:id="993" w:author="IALA Meetings" w:date="2022-09-28T15:22:00Z"/>
                <w:bCs/>
                <w:iCs/>
                <w:snapToGrid w:val="0"/>
                <w:sz w:val="20"/>
                <w:szCs w:val="20"/>
              </w:rPr>
            </w:pPr>
            <w:r>
              <w:rPr>
                <w:bCs/>
                <w:iCs/>
                <w:snapToGrid w:val="0"/>
                <w:sz w:val="20"/>
                <w:szCs w:val="20"/>
              </w:rPr>
              <w:t>A124</w:t>
            </w:r>
          </w:p>
        </w:tc>
      </w:tr>
      <w:tr w:rsidR="00693558" w14:paraId="46ACAF20" w14:textId="77777777" w:rsidTr="00751C1D">
        <w:trPr>
          <w:cantSplit/>
          <w:trHeight w:val="1399"/>
          <w:ins w:id="994" w:author="IALA Meetings" w:date="2022-09-28T15:22:00Z"/>
        </w:trPr>
        <w:tc>
          <w:tcPr>
            <w:tcW w:w="2518" w:type="dxa"/>
          </w:tcPr>
          <w:p w14:paraId="7313180D" w14:textId="77777777" w:rsidR="00693558" w:rsidRDefault="00693558"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995" w:author="IALA Meetings" w:date="2022-09-28T15:22:00Z"/>
                <w:bCs/>
                <w:iCs/>
                <w:snapToGrid w:val="0"/>
                <w:sz w:val="20"/>
                <w:szCs w:val="20"/>
              </w:rPr>
            </w:pPr>
            <w:ins w:id="996" w:author="IALA Meetings" w:date="2022-09-28T15:22:00Z">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ins>
          </w:p>
        </w:tc>
        <w:tc>
          <w:tcPr>
            <w:tcW w:w="7088" w:type="dxa"/>
            <w:gridSpan w:val="3"/>
          </w:tcPr>
          <w:p w14:paraId="3E8EA05C" w14:textId="77777777" w:rsidR="00693558" w:rsidRDefault="0069355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997" w:author="IALA Meetings" w:date="2022-09-28T15:22:00Z"/>
                <w:bCs/>
                <w:iCs/>
                <w:snapToGrid w:val="0"/>
                <w:sz w:val="20"/>
                <w:szCs w:val="20"/>
              </w:rPr>
            </w:pPr>
            <w:ins w:id="998" w:author="IALA Meetings" w:date="2022-09-28T15:22:00Z">
              <w:r>
                <w:rPr>
                  <w:bCs/>
                  <w:iCs/>
                  <w:snapToGrid w:val="0"/>
                  <w:sz w:val="20"/>
                  <w:szCs w:val="20"/>
                </w:rPr>
                <w:t>Preparation of new Recommendation</w:t>
              </w:r>
            </w:ins>
          </w:p>
          <w:p w14:paraId="00AACA29" w14:textId="77777777" w:rsidR="00693558" w:rsidRDefault="0069355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999" w:author="IALA Meetings" w:date="2022-09-28T15:22:00Z"/>
                <w:bCs/>
                <w:iCs/>
                <w:snapToGrid w:val="0"/>
                <w:sz w:val="20"/>
                <w:szCs w:val="20"/>
              </w:rPr>
            </w:pPr>
            <w:ins w:id="1000" w:author="IALA Meetings" w:date="2022-09-28T15:22:00Z">
              <w:r>
                <w:rPr>
                  <w:bCs/>
                  <w:iCs/>
                  <w:snapToGrid w:val="0"/>
                  <w:sz w:val="20"/>
                  <w:szCs w:val="20"/>
                </w:rPr>
                <w:t>Key milestones include:</w:t>
              </w:r>
            </w:ins>
          </w:p>
          <w:p w14:paraId="331A271D" w14:textId="1A4C11AD" w:rsidR="00693558" w:rsidRDefault="00693558"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001" w:author="IALA Meetings" w:date="2022-09-28T15:22:00Z"/>
                <w:rFonts w:eastAsia="Times New Roman" w:cs="Times New Roman"/>
                <w:bCs/>
                <w:iCs/>
                <w:snapToGrid w:val="0"/>
                <w:sz w:val="20"/>
                <w:szCs w:val="20"/>
              </w:rPr>
            </w:pPr>
            <w:ins w:id="1002" w:author="IALA Meetings" w:date="2022-09-28T15:22:00Z">
              <w:r>
                <w:rPr>
                  <w:rFonts w:eastAsia="Times New Roman" w:cs="Times New Roman"/>
                  <w:bCs/>
                  <w:iCs/>
                  <w:snapToGrid w:val="0"/>
                  <w:sz w:val="20"/>
                  <w:szCs w:val="20"/>
                </w:rPr>
                <w:t>Scope Task and prepare skeleton.</w:t>
              </w:r>
            </w:ins>
          </w:p>
          <w:p w14:paraId="0D5B616D" w14:textId="603A1CE1" w:rsidR="00693558" w:rsidRDefault="00693558"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003" w:author="IALA Meetings" w:date="2022-09-28T15:22:00Z"/>
                <w:rFonts w:eastAsia="Times New Roman" w:cs="Times New Roman"/>
                <w:bCs/>
                <w:iCs/>
                <w:snapToGrid w:val="0"/>
                <w:sz w:val="20"/>
                <w:szCs w:val="20"/>
              </w:rPr>
            </w:pPr>
            <w:ins w:id="1004" w:author="IALA Meetings" w:date="2022-09-28T15:22:00Z">
              <w:r>
                <w:rPr>
                  <w:rFonts w:eastAsia="Times New Roman" w:cs="Times New Roman"/>
                  <w:bCs/>
                  <w:iCs/>
                  <w:snapToGrid w:val="0"/>
                  <w:sz w:val="20"/>
                  <w:szCs w:val="20"/>
                </w:rPr>
                <w:t xml:space="preserve">Prepare Draft guidelines </w:t>
              </w:r>
            </w:ins>
          </w:p>
          <w:p w14:paraId="05B54212" w14:textId="6048EF3E" w:rsidR="00693558" w:rsidRDefault="00693558"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005" w:author="IALA Meetings" w:date="2022-09-28T15:22:00Z"/>
                <w:rFonts w:eastAsia="Times New Roman" w:cs="Times New Roman"/>
                <w:bCs/>
                <w:iCs/>
                <w:snapToGrid w:val="0"/>
                <w:sz w:val="20"/>
                <w:szCs w:val="20"/>
              </w:rPr>
            </w:pPr>
            <w:ins w:id="1006" w:author="IALA Meetings" w:date="2022-09-28T15:22:00Z">
              <w:r>
                <w:rPr>
                  <w:rFonts w:eastAsia="Times New Roman" w:cs="Times New Roman"/>
                  <w:bCs/>
                  <w:iCs/>
                  <w:snapToGrid w:val="0"/>
                  <w:sz w:val="20"/>
                  <w:szCs w:val="20"/>
                </w:rPr>
                <w:t>Improve Draft guidelines</w:t>
              </w:r>
            </w:ins>
          </w:p>
          <w:p w14:paraId="15B44F7F" w14:textId="1664241A" w:rsidR="00693558" w:rsidRDefault="00693558"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007" w:author="IALA Meetings" w:date="2022-09-28T15:22:00Z"/>
                <w:rFonts w:eastAsia="Times New Roman" w:cs="Times New Roman"/>
                <w:bCs/>
                <w:iCs/>
                <w:snapToGrid w:val="0"/>
                <w:sz w:val="20"/>
                <w:szCs w:val="20"/>
              </w:rPr>
            </w:pPr>
            <w:ins w:id="1008" w:author="IALA Meetings" w:date="2022-09-28T15:22:00Z">
              <w:r>
                <w:rPr>
                  <w:rFonts w:eastAsia="Times New Roman" w:cs="Times New Roman"/>
                  <w:bCs/>
                  <w:iCs/>
                  <w:snapToGrid w:val="0"/>
                  <w:sz w:val="20"/>
                  <w:szCs w:val="20"/>
                </w:rPr>
                <w:t>Improve Draft guidelines</w:t>
              </w:r>
            </w:ins>
          </w:p>
          <w:p w14:paraId="415A77A4" w14:textId="77992899" w:rsidR="00693558" w:rsidRPr="004A539D" w:rsidRDefault="00693558"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009" w:author="IALA Meetings" w:date="2022-09-28T15:22:00Z"/>
                <w:rFonts w:eastAsia="Times New Roman" w:cs="Times New Roman"/>
                <w:bCs/>
                <w:iCs/>
                <w:snapToGrid w:val="0"/>
                <w:sz w:val="20"/>
                <w:szCs w:val="20"/>
              </w:rPr>
            </w:pPr>
            <w:ins w:id="1010" w:author="IALA Meetings" w:date="2022-09-28T15:22:00Z">
              <w:r w:rsidRPr="00A47A05">
                <w:rPr>
                  <w:rFonts w:eastAsia="Times New Roman" w:cs="Times New Roman"/>
                  <w:bCs/>
                  <w:iCs/>
                  <w:snapToGrid w:val="0"/>
                  <w:sz w:val="20"/>
                  <w:szCs w:val="20"/>
                </w:rPr>
                <w:t>Complete</w:t>
              </w:r>
              <w:r>
                <w:rPr>
                  <w:rFonts w:eastAsia="Times New Roman" w:cs="Times New Roman"/>
                  <w:bCs/>
                  <w:iCs/>
                  <w:snapToGrid w:val="0"/>
                  <w:sz w:val="20"/>
                  <w:szCs w:val="20"/>
                </w:rPr>
                <w:t xml:space="preserve"> </w:t>
              </w:r>
              <w:r w:rsidRPr="00A47A05">
                <w:rPr>
                  <w:rFonts w:eastAsia="Times New Roman" w:cs="Times New Roman"/>
                  <w:bCs/>
                  <w:iCs/>
                  <w:snapToGrid w:val="0"/>
                  <w:sz w:val="20"/>
                  <w:szCs w:val="20"/>
                </w:rPr>
                <w:t>Draft guideline</w:t>
              </w:r>
              <w:r>
                <w:rPr>
                  <w:rFonts w:eastAsia="Times New Roman" w:cs="Times New Roman"/>
                  <w:bCs/>
                  <w:iCs/>
                  <w:snapToGrid w:val="0"/>
                  <w:sz w:val="20"/>
                  <w:szCs w:val="20"/>
                </w:rPr>
                <w:t>s</w:t>
              </w:r>
              <w:r w:rsidRPr="00A47A05">
                <w:rPr>
                  <w:rFonts w:eastAsia="Times New Roman" w:cs="Times New Roman"/>
                  <w:bCs/>
                  <w:iCs/>
                  <w:snapToGrid w:val="0"/>
                  <w:sz w:val="20"/>
                  <w:szCs w:val="20"/>
                </w:rPr>
                <w:t xml:space="preserve">, submit for review </w:t>
              </w:r>
              <w:r>
                <w:rPr>
                  <w:rFonts w:eastAsia="Times New Roman" w:cs="Times New Roman"/>
                  <w:bCs/>
                  <w:iCs/>
                  <w:snapToGrid w:val="0"/>
                  <w:sz w:val="20"/>
                  <w:szCs w:val="20"/>
                </w:rPr>
                <w:t xml:space="preserve">by ENAV/ARM/VTS Committee </w:t>
              </w:r>
              <w:r w:rsidRPr="00A47A05">
                <w:rPr>
                  <w:rFonts w:eastAsia="Times New Roman" w:cs="Times New Roman"/>
                  <w:bCs/>
                  <w:iCs/>
                  <w:snapToGrid w:val="0"/>
                  <w:sz w:val="20"/>
                  <w:szCs w:val="20"/>
                </w:rPr>
                <w:t>and forwarding to Council for approval.</w:t>
              </w:r>
            </w:ins>
          </w:p>
        </w:tc>
      </w:tr>
      <w:tr w:rsidR="00693558" w14:paraId="4B11B9F9" w14:textId="77777777" w:rsidTr="00751C1D">
        <w:trPr>
          <w:cantSplit/>
          <w:trHeight w:val="659"/>
          <w:ins w:id="1011" w:author="IALA Meetings" w:date="2022-09-28T15:22:00Z"/>
        </w:trPr>
        <w:tc>
          <w:tcPr>
            <w:tcW w:w="2518" w:type="dxa"/>
          </w:tcPr>
          <w:p w14:paraId="69C72701" w14:textId="77777777" w:rsidR="00693558" w:rsidRDefault="00693558"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012" w:author="IALA Meetings" w:date="2022-09-28T15:22:00Z"/>
                <w:b/>
                <w:bCs/>
                <w:iCs/>
                <w:snapToGrid w:val="0"/>
                <w:sz w:val="20"/>
                <w:szCs w:val="20"/>
              </w:rPr>
            </w:pPr>
            <w:ins w:id="1013" w:author="IALA Meetings" w:date="2022-09-28T15:22:00Z">
              <w:r w:rsidRPr="00BF71F7">
                <w:rPr>
                  <w:b/>
                  <w:bCs/>
                  <w:iCs/>
                  <w:snapToGrid w:val="0"/>
                  <w:sz w:val="20"/>
                  <w:szCs w:val="20"/>
                </w:rPr>
                <w:t>Expected numbers of sessions for completion</w:t>
              </w:r>
            </w:ins>
          </w:p>
        </w:tc>
        <w:tc>
          <w:tcPr>
            <w:tcW w:w="7088" w:type="dxa"/>
            <w:gridSpan w:val="3"/>
          </w:tcPr>
          <w:p w14:paraId="18303D0A" w14:textId="77777777" w:rsidR="00693558" w:rsidRDefault="00693558" w:rsidP="00751C1D">
            <w:pPr>
              <w:pStyle w:val="BodyText3"/>
              <w:spacing w:before="120"/>
              <w:jc w:val="both"/>
              <w:rPr>
                <w:ins w:id="1014" w:author="IALA Meetings" w:date="2022-09-28T15:22:00Z"/>
                <w:sz w:val="20"/>
                <w:lang w:val="en-CA"/>
              </w:rPr>
            </w:pPr>
            <w:ins w:id="1015" w:author="IALA Meetings" w:date="2022-09-28T15:22:00Z">
              <w:r>
                <w:rPr>
                  <w:sz w:val="20"/>
                  <w:lang w:val="en-CA"/>
                </w:rPr>
                <w:t>Session number:</w:t>
              </w:r>
            </w:ins>
          </w:p>
          <w:p w14:paraId="0DA25CC9" w14:textId="77777777" w:rsidR="00693558" w:rsidRDefault="00693558" w:rsidP="00751C1D">
            <w:pPr>
              <w:pStyle w:val="BodyText3"/>
              <w:tabs>
                <w:tab w:val="left" w:pos="1092"/>
                <w:tab w:val="left" w:pos="2085"/>
                <w:tab w:val="left" w:pos="2935"/>
                <w:tab w:val="left" w:pos="3927"/>
                <w:tab w:val="left" w:pos="4920"/>
                <w:tab w:val="left" w:pos="6054"/>
              </w:tabs>
              <w:spacing w:before="120"/>
              <w:ind w:left="244"/>
              <w:jc w:val="both"/>
              <w:rPr>
                <w:ins w:id="1016" w:author="IALA Meetings" w:date="2022-09-28T15:22:00Z"/>
                <w:sz w:val="20"/>
                <w:lang w:val="en-CA"/>
              </w:rPr>
            </w:pPr>
            <w:ins w:id="1017" w:author="IALA Meetings" w:date="2022-09-28T15:22:00Z">
              <w:r>
                <w:rPr>
                  <w:noProof/>
                  <w:lang w:val="de-DE" w:eastAsia="de-DE"/>
                </w:rPr>
                <mc:AlternateContent>
                  <mc:Choice Requires="wps">
                    <w:drawing>
                      <wp:anchor distT="0" distB="0" distL="114300" distR="114300" simplePos="0" relativeHeight="251795456" behindDoc="0" locked="0" layoutInCell="1" allowOverlap="1" wp14:anchorId="2EC55077" wp14:editId="62ACAB83">
                        <wp:simplePos x="0" y="0"/>
                        <wp:positionH relativeFrom="column">
                          <wp:posOffset>645160</wp:posOffset>
                        </wp:positionH>
                        <wp:positionV relativeFrom="paragraph">
                          <wp:posOffset>168910</wp:posOffset>
                        </wp:positionV>
                        <wp:extent cx="274320" cy="274320"/>
                        <wp:effectExtent l="0" t="0" r="11430" b="11430"/>
                        <wp:wrapNone/>
                        <wp:docPr id="423"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8439B39" w14:textId="350C1BEC" w:rsidR="00751C1D" w:rsidRDefault="00751C1D" w:rsidP="00693558">
                                    <w:pPr>
                                      <w:rPr>
                                        <w:lang w:val="nl-NL"/>
                                      </w:rPr>
                                    </w:pPr>
                                  </w:p>
                                  <w:p w14:paraId="64A6A742" w14:textId="77777777" w:rsidR="00751C1D" w:rsidRDefault="00751C1D" w:rsidP="00693558">
                                    <w:pPr>
                                      <w:rPr>
                                        <w:lang w:val="nl-NL"/>
                                      </w:rPr>
                                    </w:pPr>
                                  </w:p>
                                </w:txbxContent>
                              </wps:txbx>
                              <wps:bodyPr rot="0" vert="horz" wrap="square" lIns="91440" tIns="45720" rIns="91440" bIns="45720" anchor="t" anchorCtr="0" upright="1">
                                <a:noAutofit/>
                              </wps:bodyPr>
                            </wps:wsp>
                          </a:graphicData>
                        </a:graphic>
                      </wp:anchor>
                    </w:drawing>
                  </mc:Choice>
                  <mc:Fallback>
                    <w:pict>
                      <v:rect w14:anchorId="2EC55077" id="_x0000_s1092" style="position:absolute;left:0;text-align:left;margin-left:50.8pt;margin-top:13.3pt;width:21.6pt;height:21.6pt;z-index:251795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KA+x7QlAgAANwQAAA4AAAAAAAAAAAAAAAAALgIAAGRycy9lMm9Eb2Mu&#10;eG1sUEsBAi0AFAAGAAgAAAAhAC9GjDXdAAAACQEAAA8AAAAAAAAAAAAAAAAAfwQAAGRycy9kb3du&#10;cmV2LnhtbFBLBQYAAAAABAAEAPMAAACJBQAAAAA=&#10;">
                        <v:textbox>
                          <w:txbxContent>
                            <w:p w14:paraId="48439B39" w14:textId="350C1BEC" w:rsidR="00751C1D" w:rsidRDefault="00751C1D" w:rsidP="00693558">
                              <w:pPr>
                                <w:rPr>
                                  <w:lang w:val="nl-NL"/>
                                </w:rPr>
                              </w:pPr>
                            </w:p>
                            <w:p w14:paraId="64A6A742" w14:textId="77777777" w:rsidR="00751C1D" w:rsidRDefault="00751C1D" w:rsidP="00693558">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794432" behindDoc="0" locked="0" layoutInCell="1" allowOverlap="1" wp14:anchorId="153CA8F8" wp14:editId="532AE68B">
                        <wp:simplePos x="0" y="0"/>
                        <wp:positionH relativeFrom="column">
                          <wp:posOffset>1219200</wp:posOffset>
                        </wp:positionH>
                        <wp:positionV relativeFrom="paragraph">
                          <wp:posOffset>168910</wp:posOffset>
                        </wp:positionV>
                        <wp:extent cx="274320" cy="274320"/>
                        <wp:effectExtent l="0" t="0" r="11430" b="11430"/>
                        <wp:wrapNone/>
                        <wp:docPr id="424"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B9E0BB9" w14:textId="77777777" w:rsidR="00751C1D" w:rsidRDefault="00751C1D" w:rsidP="00693558">
                                    <w:pPr>
                                      <w:rPr>
                                        <w:lang w:val="nl-NL"/>
                                      </w:rPr>
                                    </w:pPr>
                                    <w:r>
                                      <w:rPr>
                                        <w:lang w:val="nl-NL"/>
                                      </w:rPr>
                                      <w:t>X</w:t>
                                    </w:r>
                                  </w:p>
                                  <w:p w14:paraId="7934BC14" w14:textId="77777777" w:rsidR="00751C1D" w:rsidRDefault="00751C1D" w:rsidP="00693558">
                                    <w:pPr>
                                      <w:jc w:val="center"/>
                                    </w:pPr>
                                  </w:p>
                                </w:txbxContent>
                              </wps:txbx>
                              <wps:bodyPr rot="0" vert="horz" wrap="square" lIns="91440" tIns="45720" rIns="91440" bIns="45720" anchor="t" anchorCtr="0" upright="1">
                                <a:noAutofit/>
                              </wps:bodyPr>
                            </wps:wsp>
                          </a:graphicData>
                        </a:graphic>
                      </wp:anchor>
                    </w:drawing>
                  </mc:Choice>
                  <mc:Fallback>
                    <w:pict>
                      <v:rect w14:anchorId="153CA8F8" id="_x0000_s1093" style="position:absolute;left:0;text-align:left;margin-left:96pt;margin-top:13.3pt;width:21.6pt;height:21.6pt;z-index:251794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CwqwI+JQIAADcEAAAOAAAAAAAAAAAAAAAAAC4CAABkcnMvZTJvRG9j&#10;LnhtbFBLAQItABQABgAIAAAAIQDP0zhp3gAAAAkBAAAPAAAAAAAAAAAAAAAAAH8EAABkcnMvZG93&#10;bnJldi54bWxQSwUGAAAAAAQABADzAAAAigUAAAAA&#10;">
                        <v:textbox>
                          <w:txbxContent>
                            <w:p w14:paraId="7B9E0BB9" w14:textId="77777777" w:rsidR="00751C1D" w:rsidRDefault="00751C1D" w:rsidP="00693558">
                              <w:pPr>
                                <w:rPr>
                                  <w:lang w:val="nl-NL"/>
                                </w:rPr>
                              </w:pPr>
                              <w:r>
                                <w:rPr>
                                  <w:lang w:val="nl-NL"/>
                                </w:rPr>
                                <w:t>X</w:t>
                              </w:r>
                            </w:p>
                            <w:p w14:paraId="7934BC14" w14:textId="77777777" w:rsidR="00751C1D" w:rsidRDefault="00751C1D" w:rsidP="00693558">
                              <w:pPr>
                                <w:jc w:val="center"/>
                              </w:pPr>
                            </w:p>
                          </w:txbxContent>
                        </v:textbox>
                      </v:rect>
                    </w:pict>
                  </mc:Fallback>
                </mc:AlternateContent>
              </w:r>
              <w:r>
                <w:rPr>
                  <w:noProof/>
                  <w:lang w:val="de-DE" w:eastAsia="de-DE"/>
                </w:rPr>
                <mc:AlternateContent>
                  <mc:Choice Requires="wps">
                    <w:drawing>
                      <wp:anchor distT="0" distB="0" distL="114300" distR="114300" simplePos="0" relativeHeight="251793408" behindDoc="0" locked="0" layoutInCell="1" allowOverlap="1" wp14:anchorId="2FDB4208" wp14:editId="0980F717">
                        <wp:simplePos x="0" y="0"/>
                        <wp:positionH relativeFrom="column">
                          <wp:posOffset>1793240</wp:posOffset>
                        </wp:positionH>
                        <wp:positionV relativeFrom="paragraph">
                          <wp:posOffset>168910</wp:posOffset>
                        </wp:positionV>
                        <wp:extent cx="274320" cy="274320"/>
                        <wp:effectExtent l="0" t="0" r="11430" b="11430"/>
                        <wp:wrapNone/>
                        <wp:docPr id="425"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B302109" w14:textId="77777777" w:rsidR="00751C1D" w:rsidRDefault="00751C1D" w:rsidP="00693558">
                                    <w:pPr>
                                      <w:rPr>
                                        <w:lang w:val="nl-NL"/>
                                      </w:rPr>
                                    </w:pPr>
                                    <w:r>
                                      <w:rPr>
                                        <w:lang w:val="nl-NL"/>
                                      </w:rPr>
                                      <w:t>X</w:t>
                                    </w:r>
                                  </w:p>
                                  <w:p w14:paraId="70701788" w14:textId="77777777" w:rsidR="00751C1D" w:rsidRDefault="00751C1D" w:rsidP="00693558">
                                    <w:pPr>
                                      <w:jc w:val="center"/>
                                    </w:pPr>
                                  </w:p>
                                </w:txbxContent>
                              </wps:txbx>
                              <wps:bodyPr rot="0" vert="horz" wrap="square" lIns="91440" tIns="45720" rIns="91440" bIns="45720" anchor="t" anchorCtr="0" upright="1">
                                <a:noAutofit/>
                              </wps:bodyPr>
                            </wps:wsp>
                          </a:graphicData>
                        </a:graphic>
                      </wp:anchor>
                    </w:drawing>
                  </mc:Choice>
                  <mc:Fallback>
                    <w:pict>
                      <v:rect w14:anchorId="2FDB4208" id="_x0000_s1094" style="position:absolute;left:0;text-align:left;margin-left:141.2pt;margin-top:13.3pt;width:21.6pt;height:21.6pt;z-index:251793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">
                        <v:textbox>
                          <w:txbxContent>
                            <w:p w14:paraId="2B302109" w14:textId="77777777" w:rsidR="00751C1D" w:rsidRDefault="00751C1D" w:rsidP="00693558">
                              <w:pPr>
                                <w:rPr>
                                  <w:lang w:val="nl-NL"/>
                                </w:rPr>
                              </w:pPr>
                              <w:r>
                                <w:rPr>
                                  <w:lang w:val="nl-NL"/>
                                </w:rPr>
                                <w:t>X</w:t>
                              </w:r>
                            </w:p>
                            <w:p w14:paraId="70701788" w14:textId="77777777" w:rsidR="00751C1D" w:rsidRDefault="00751C1D" w:rsidP="00693558">
                              <w:pPr>
                                <w:jc w:val="center"/>
                              </w:pPr>
                            </w:p>
                          </w:txbxContent>
                        </v:textbox>
                      </v:rect>
                    </w:pict>
                  </mc:Fallback>
                </mc:AlternateContent>
              </w:r>
              <w:r>
                <w:rPr>
                  <w:noProof/>
                  <w:lang w:val="de-DE" w:eastAsia="de-DE"/>
                </w:rPr>
                <mc:AlternateContent>
                  <mc:Choice Requires="wps">
                    <w:drawing>
                      <wp:anchor distT="0" distB="0" distL="114300" distR="114300" simplePos="0" relativeHeight="251792384" behindDoc="0" locked="0" layoutInCell="1" allowOverlap="1" wp14:anchorId="3393DA17" wp14:editId="4A2268B1">
                        <wp:simplePos x="0" y="0"/>
                        <wp:positionH relativeFrom="column">
                          <wp:posOffset>2399665</wp:posOffset>
                        </wp:positionH>
                        <wp:positionV relativeFrom="paragraph">
                          <wp:posOffset>168910</wp:posOffset>
                        </wp:positionV>
                        <wp:extent cx="274320" cy="274320"/>
                        <wp:effectExtent l="0" t="0" r="11430" b="11430"/>
                        <wp:wrapNone/>
                        <wp:docPr id="426"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81B52E0" w14:textId="77777777" w:rsidR="00751C1D" w:rsidRDefault="00751C1D" w:rsidP="00693558">
                                    <w:pPr>
                                      <w:rPr>
                                        <w:lang w:val="nl-NL"/>
                                      </w:rPr>
                                    </w:pPr>
                                    <w:proofErr w:type="gramStart"/>
                                    <w:r>
                                      <w:rPr>
                                        <w:lang w:val="nl-NL"/>
                                      </w:rPr>
                                      <w:t>x</w:t>
                                    </w:r>
                                    <w:proofErr w:type="gramEnd"/>
                                  </w:p>
                                  <w:p w14:paraId="6B470961" w14:textId="77777777" w:rsidR="00751C1D" w:rsidRDefault="00751C1D" w:rsidP="00693558">
                                    <w:pPr>
                                      <w:jc w:val="center"/>
                                    </w:pPr>
                                  </w:p>
                                </w:txbxContent>
                              </wps:txbx>
                              <wps:bodyPr rot="0" vert="horz" wrap="square" lIns="91440" tIns="45720" rIns="91440" bIns="45720" anchor="t" anchorCtr="0" upright="1">
                                <a:noAutofit/>
                              </wps:bodyPr>
                            </wps:wsp>
                          </a:graphicData>
                        </a:graphic>
                      </wp:anchor>
                    </w:drawing>
                  </mc:Choice>
                  <mc:Fallback>
                    <w:pict>
                      <v:rect w14:anchorId="3393DA17" id="_x0000_s1095" style="position:absolute;left:0;text-align:left;margin-left:188.95pt;margin-top:13.3pt;width:21.6pt;height:21.6pt;z-index:251792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">
                        <v:textbox>
                          <w:txbxContent>
                            <w:p w14:paraId="181B52E0" w14:textId="77777777" w:rsidR="00751C1D" w:rsidRDefault="00751C1D" w:rsidP="00693558">
                              <w:pPr>
                                <w:rPr>
                                  <w:lang w:val="nl-NL"/>
                                </w:rPr>
                              </w:pPr>
                              <w:r>
                                <w:rPr>
                                  <w:lang w:val="nl-NL"/>
                                </w:rPr>
                                <w:t>x</w:t>
                              </w:r>
                            </w:p>
                            <w:p w14:paraId="6B470961" w14:textId="77777777" w:rsidR="00751C1D" w:rsidRDefault="00751C1D" w:rsidP="00693558">
                              <w:pPr>
                                <w:jc w:val="center"/>
                              </w:pPr>
                            </w:p>
                          </w:txbxContent>
                        </v:textbox>
                      </v:rect>
                    </w:pict>
                  </mc:Fallback>
                </mc:AlternateContent>
              </w:r>
              <w:r>
                <w:rPr>
                  <w:noProof/>
                  <w:lang w:val="de-DE" w:eastAsia="de-DE"/>
                </w:rPr>
                <mc:AlternateContent>
                  <mc:Choice Requires="wps">
                    <w:drawing>
                      <wp:anchor distT="0" distB="0" distL="114300" distR="114300" simplePos="0" relativeHeight="251791360" behindDoc="0" locked="0" layoutInCell="1" allowOverlap="1" wp14:anchorId="25171AF4" wp14:editId="0271D584">
                        <wp:simplePos x="0" y="0"/>
                        <wp:positionH relativeFrom="column">
                          <wp:posOffset>3072130</wp:posOffset>
                        </wp:positionH>
                        <wp:positionV relativeFrom="paragraph">
                          <wp:posOffset>168910</wp:posOffset>
                        </wp:positionV>
                        <wp:extent cx="274320" cy="274320"/>
                        <wp:effectExtent l="0" t="0" r="11430" b="11430"/>
                        <wp:wrapNone/>
                        <wp:docPr id="427"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B27F618" w14:textId="77777777" w:rsidR="00751C1D" w:rsidRDefault="00751C1D" w:rsidP="00693558">
                                    <w:pPr>
                                      <w:jc w:val="center"/>
                                    </w:pPr>
                                    <w:r>
                                      <w:t>X</w:t>
                                    </w:r>
                                  </w:p>
                                </w:txbxContent>
                              </wps:txbx>
                              <wps:bodyPr rot="0" vert="horz" wrap="square" lIns="91440" tIns="45720" rIns="91440" bIns="45720" anchor="t" anchorCtr="0" upright="1">
                                <a:noAutofit/>
                              </wps:bodyPr>
                            </wps:wsp>
                          </a:graphicData>
                        </a:graphic>
                      </wp:anchor>
                    </w:drawing>
                  </mc:Choice>
                  <mc:Fallback>
                    <w:pict>
                      <v:rect w14:anchorId="25171AF4" id="_x0000_s1096" style="position:absolute;left:0;text-align:left;margin-left:241.9pt;margin-top:13.3pt;width:21.6pt;height:21.6pt;z-index:251791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">
                        <v:textbox>
                          <w:txbxContent>
                            <w:p w14:paraId="6B27F618" w14:textId="77777777" w:rsidR="00751C1D" w:rsidRDefault="00751C1D" w:rsidP="00693558">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790336" behindDoc="0" locked="0" layoutInCell="1" allowOverlap="1" wp14:anchorId="6418D862" wp14:editId="2832009F">
                        <wp:simplePos x="0" y="0"/>
                        <wp:positionH relativeFrom="column">
                          <wp:posOffset>3834765</wp:posOffset>
                        </wp:positionH>
                        <wp:positionV relativeFrom="paragraph">
                          <wp:posOffset>168910</wp:posOffset>
                        </wp:positionV>
                        <wp:extent cx="274320" cy="274320"/>
                        <wp:effectExtent l="0" t="0" r="11430" b="11430"/>
                        <wp:wrapNone/>
                        <wp:docPr id="428"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EFA24A2" w14:textId="00D12D07" w:rsidR="00751C1D" w:rsidRDefault="00B42037" w:rsidP="00693558">
                                    <w:pPr>
                                      <w:jc w:val="center"/>
                                    </w:pPr>
                                    <w:r>
                                      <w:t>X</w:t>
                                    </w:r>
                                  </w:p>
                                </w:txbxContent>
                              </wps:txbx>
                              <wps:bodyPr rot="0" vert="horz" wrap="square" lIns="91440" tIns="45720" rIns="91440" bIns="45720" anchor="t" anchorCtr="0" upright="1">
                                <a:noAutofit/>
                              </wps:bodyPr>
                            </wps:wsp>
                          </a:graphicData>
                        </a:graphic>
                      </wp:anchor>
                    </w:drawing>
                  </mc:Choice>
                  <mc:Fallback>
                    <w:pict>
                      <v:rect w14:anchorId="6418D862" id="_x0000_s1097" style="position:absolute;left:0;text-align:left;margin-left:301.95pt;margin-top:13.3pt;width:21.6pt;height:21.6pt;z-index:251790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">
                        <v:textbox>
                          <w:txbxContent>
                            <w:p w14:paraId="0EFA24A2" w14:textId="00D12D07" w:rsidR="00751C1D" w:rsidRDefault="00B42037" w:rsidP="00693558">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796480" behindDoc="0" locked="0" layoutInCell="1" allowOverlap="1" wp14:anchorId="214E9626" wp14:editId="5EE30718">
                        <wp:simplePos x="0" y="0"/>
                        <wp:positionH relativeFrom="column">
                          <wp:posOffset>31750</wp:posOffset>
                        </wp:positionH>
                        <wp:positionV relativeFrom="paragraph">
                          <wp:posOffset>168910</wp:posOffset>
                        </wp:positionV>
                        <wp:extent cx="274320" cy="274320"/>
                        <wp:effectExtent l="0" t="0" r="11430" b="11430"/>
                        <wp:wrapNone/>
                        <wp:docPr id="429"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ECF8780" w14:textId="77777777" w:rsidR="00751C1D" w:rsidRDefault="00751C1D" w:rsidP="00693558">
                                    <w:pPr>
                                      <w:rPr>
                                        <w:lang w:val="nl-NL"/>
                                      </w:rPr>
                                    </w:pPr>
                                  </w:p>
                                </w:txbxContent>
                              </wps:txbx>
                              <wps:bodyPr rot="0" vert="horz" wrap="square" lIns="91440" tIns="45720" rIns="91440" bIns="45720" anchor="t" anchorCtr="0" upright="1">
                                <a:noAutofit/>
                              </wps:bodyPr>
                            </wps:wsp>
                          </a:graphicData>
                        </a:graphic>
                      </wp:anchor>
                    </w:drawing>
                  </mc:Choice>
                  <mc:Fallback>
                    <w:pict>
                      <v:rect w14:anchorId="214E9626" id="_x0000_s1098" style="position:absolute;left:0;text-align:left;margin-left:2.5pt;margin-top:13.3pt;width:21.6pt;height:21.6pt;z-index:251796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">
                        <v:textbox>
                          <w:txbxContent>
                            <w:p w14:paraId="3ECF8780" w14:textId="77777777" w:rsidR="00751C1D" w:rsidRDefault="00751C1D" w:rsidP="00693558">
                              <w:pPr>
                                <w:rPr>
                                  <w:lang w:val="nl-NL"/>
                                </w:rPr>
                              </w:pPr>
                            </w:p>
                          </w:txbxContent>
                        </v:textbox>
                      </v:rect>
                    </w:pict>
                  </mc:Fallback>
                </mc:AlternateContent>
              </w:r>
              <w:r>
                <w:rPr>
                  <w:sz w:val="20"/>
                  <w:lang w:val="en-CA"/>
                </w:rPr>
                <w:t>29</w:t>
              </w:r>
              <w:r>
                <w:rPr>
                  <w:sz w:val="20"/>
                  <w:lang w:val="en-CA"/>
                </w:rPr>
                <w:tab/>
                <w:t>30</w:t>
              </w:r>
              <w:r>
                <w:rPr>
                  <w:sz w:val="20"/>
                  <w:lang w:val="en-CA"/>
                </w:rPr>
                <w:tab/>
                <w:t>31</w:t>
              </w:r>
              <w:r>
                <w:rPr>
                  <w:sz w:val="20"/>
                  <w:lang w:val="en-CA"/>
                </w:rPr>
                <w:tab/>
                <w:t>32</w:t>
              </w:r>
              <w:r>
                <w:rPr>
                  <w:sz w:val="20"/>
                  <w:lang w:val="en-CA"/>
                </w:rPr>
                <w:tab/>
                <w:t>33</w:t>
              </w:r>
              <w:r>
                <w:rPr>
                  <w:sz w:val="20"/>
                  <w:lang w:val="en-CA"/>
                </w:rPr>
                <w:tab/>
                <w:t>34</w:t>
              </w:r>
              <w:r>
                <w:rPr>
                  <w:sz w:val="20"/>
                  <w:lang w:val="en-CA"/>
                </w:rPr>
                <w:tab/>
                <w:t xml:space="preserve"> 35</w:t>
              </w:r>
            </w:ins>
          </w:p>
          <w:p w14:paraId="28CE4EAE" w14:textId="77777777" w:rsidR="00693558" w:rsidRDefault="0069355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018" w:author="IALA Meetings" w:date="2022-09-28T15:22:00Z"/>
                <w:bCs/>
                <w:iCs/>
                <w:snapToGrid w:val="0"/>
                <w:sz w:val="20"/>
                <w:szCs w:val="20"/>
                <w:lang w:val="en-CA"/>
              </w:rPr>
            </w:pPr>
          </w:p>
          <w:p w14:paraId="0DAD43E1" w14:textId="77777777" w:rsidR="00693558" w:rsidRDefault="0069355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019" w:author="IALA Meetings" w:date="2022-09-28T15:22:00Z"/>
                <w:bCs/>
                <w:iCs/>
                <w:snapToGrid w:val="0"/>
                <w:sz w:val="20"/>
                <w:szCs w:val="20"/>
                <w:lang w:val="en-CA"/>
              </w:rPr>
            </w:pPr>
          </w:p>
        </w:tc>
      </w:tr>
      <w:tr w:rsidR="00693558" w14:paraId="403B8B17" w14:textId="77777777" w:rsidTr="00751C1D">
        <w:trPr>
          <w:cantSplit/>
          <w:trHeight w:val="342"/>
          <w:ins w:id="1020" w:author="IALA Meetings" w:date="2022-09-28T15:22:00Z"/>
        </w:trPr>
        <w:tc>
          <w:tcPr>
            <w:tcW w:w="2518" w:type="dxa"/>
            <w:shd w:val="clear" w:color="auto" w:fill="DDD9C3" w:themeFill="background2" w:themeFillShade="E6"/>
          </w:tcPr>
          <w:p w14:paraId="021857E2" w14:textId="77777777" w:rsidR="00693558" w:rsidRDefault="00693558"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021" w:author="IALA Meetings" w:date="2022-09-28T15:22:00Z"/>
                <w:b/>
                <w:bCs/>
                <w:iCs/>
                <w:snapToGrid w:val="0"/>
                <w:sz w:val="20"/>
                <w:szCs w:val="20"/>
              </w:rPr>
            </w:pPr>
            <w:ins w:id="1022" w:author="IALA Meetings" w:date="2022-09-28T15:22:00Z">
              <w:r>
                <w:rPr>
                  <w:b/>
                  <w:bCs/>
                  <w:iCs/>
                  <w:snapToGrid w:val="0"/>
                  <w:sz w:val="20"/>
                  <w:szCs w:val="20"/>
                </w:rPr>
                <w:t>Committee notes</w:t>
              </w:r>
            </w:ins>
          </w:p>
        </w:tc>
        <w:tc>
          <w:tcPr>
            <w:tcW w:w="2268" w:type="dxa"/>
            <w:shd w:val="clear" w:color="auto" w:fill="DDD9C3" w:themeFill="background2" w:themeFillShade="E6"/>
          </w:tcPr>
          <w:p w14:paraId="7AF02515" w14:textId="77777777" w:rsidR="00693558" w:rsidRDefault="0069355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023" w:author="IALA Meetings" w:date="2022-09-28T15:22:00Z"/>
                <w:b/>
                <w:bCs/>
                <w:iCs/>
                <w:snapToGrid w:val="0"/>
                <w:sz w:val="20"/>
                <w:szCs w:val="20"/>
              </w:rPr>
            </w:pPr>
            <w:ins w:id="1024" w:author="IALA Meetings" w:date="2022-09-28T15:22:00Z">
              <w:r>
                <w:rPr>
                  <w:b/>
                  <w:bCs/>
                  <w:iCs/>
                  <w:snapToGrid w:val="0"/>
                  <w:sz w:val="20"/>
                  <w:szCs w:val="20"/>
                </w:rPr>
                <w:t>Origins</w:t>
              </w:r>
            </w:ins>
          </w:p>
        </w:tc>
        <w:tc>
          <w:tcPr>
            <w:tcW w:w="4820" w:type="dxa"/>
            <w:gridSpan w:val="2"/>
            <w:shd w:val="clear" w:color="auto" w:fill="DDD9C3" w:themeFill="background2" w:themeFillShade="E6"/>
          </w:tcPr>
          <w:p w14:paraId="69CB885F" w14:textId="77777777" w:rsidR="00693558" w:rsidRDefault="0069355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025" w:author="IALA Meetings" w:date="2022-09-28T15:22:00Z"/>
                <w:bCs/>
                <w:iCs/>
                <w:snapToGrid w:val="0"/>
                <w:sz w:val="20"/>
                <w:szCs w:val="20"/>
              </w:rPr>
            </w:pPr>
            <w:ins w:id="1026" w:author="IALA Meetings" w:date="2022-09-28T15:22:00Z">
              <w:r>
                <w:rPr>
                  <w:bCs/>
                  <w:iCs/>
                  <w:snapToGrid w:val="0"/>
                  <w:sz w:val="20"/>
                  <w:szCs w:val="20"/>
                </w:rPr>
                <w:t>Requested by ENAV Committee at [ENAV29]</w:t>
              </w:r>
            </w:ins>
          </w:p>
        </w:tc>
      </w:tr>
      <w:tr w:rsidR="00693558" w14:paraId="54543429" w14:textId="77777777" w:rsidTr="00751C1D">
        <w:trPr>
          <w:cantSplit/>
          <w:trHeight w:val="342"/>
          <w:ins w:id="1027" w:author="IALA Meetings" w:date="2022-09-28T15:22:00Z"/>
        </w:trPr>
        <w:tc>
          <w:tcPr>
            <w:tcW w:w="2518" w:type="dxa"/>
            <w:vMerge w:val="restart"/>
            <w:shd w:val="clear" w:color="auto" w:fill="auto"/>
          </w:tcPr>
          <w:p w14:paraId="4753BE62" w14:textId="77777777" w:rsidR="00693558" w:rsidRDefault="00693558"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ins w:id="1028" w:author="IALA Meetings" w:date="2022-09-28T15:22:00Z"/>
                <w:b/>
                <w:bCs/>
                <w:iCs/>
                <w:snapToGrid w:val="0"/>
                <w:sz w:val="20"/>
                <w:szCs w:val="20"/>
              </w:rPr>
            </w:pPr>
          </w:p>
        </w:tc>
        <w:tc>
          <w:tcPr>
            <w:tcW w:w="2268" w:type="dxa"/>
            <w:shd w:val="clear" w:color="auto" w:fill="DDD9C3" w:themeFill="background2" w:themeFillShade="E6"/>
          </w:tcPr>
          <w:p w14:paraId="72BB84F3" w14:textId="77777777" w:rsidR="00693558" w:rsidRDefault="0069355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029" w:author="IALA Meetings" w:date="2022-09-28T15:22:00Z"/>
                <w:b/>
                <w:bCs/>
                <w:iCs/>
                <w:snapToGrid w:val="0"/>
                <w:sz w:val="20"/>
                <w:szCs w:val="20"/>
              </w:rPr>
            </w:pPr>
            <w:ins w:id="1030" w:author="IALA Meetings" w:date="2022-09-28T15:22:00Z">
              <w:r>
                <w:rPr>
                  <w:b/>
                  <w:bCs/>
                  <w:iCs/>
                  <w:snapToGrid w:val="0"/>
                  <w:sz w:val="20"/>
                  <w:szCs w:val="20"/>
                </w:rPr>
                <w:t>Agreed by session</w:t>
              </w:r>
            </w:ins>
          </w:p>
        </w:tc>
        <w:tc>
          <w:tcPr>
            <w:tcW w:w="2268" w:type="dxa"/>
            <w:shd w:val="clear" w:color="auto" w:fill="DDD9C3" w:themeFill="background2" w:themeFillShade="E6"/>
          </w:tcPr>
          <w:p w14:paraId="1EE845D5" w14:textId="77777777" w:rsidR="00693558" w:rsidRDefault="0069355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031" w:author="IALA Meetings" w:date="2022-09-28T15:22:00Z"/>
                <w:b/>
                <w:bCs/>
                <w:iCs/>
                <w:snapToGrid w:val="0"/>
                <w:sz w:val="20"/>
                <w:szCs w:val="20"/>
              </w:rPr>
            </w:pPr>
            <w:ins w:id="1032" w:author="IALA Meetings" w:date="2022-09-28T15:22:00Z">
              <w:r>
                <w:rPr>
                  <w:b/>
                  <w:bCs/>
                  <w:iCs/>
                  <w:snapToGrid w:val="0"/>
                  <w:sz w:val="20"/>
                  <w:szCs w:val="20"/>
                </w:rPr>
                <w:t>TD#</w:t>
              </w:r>
            </w:ins>
          </w:p>
        </w:tc>
        <w:tc>
          <w:tcPr>
            <w:tcW w:w="2552" w:type="dxa"/>
            <w:shd w:val="clear" w:color="auto" w:fill="DDD9C3" w:themeFill="background2" w:themeFillShade="E6"/>
          </w:tcPr>
          <w:p w14:paraId="4FCBB10E" w14:textId="77777777" w:rsidR="00693558" w:rsidRDefault="0069355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033" w:author="IALA Meetings" w:date="2022-09-28T15:22:00Z"/>
                <w:b/>
                <w:bCs/>
                <w:iCs/>
                <w:snapToGrid w:val="0"/>
                <w:sz w:val="20"/>
                <w:szCs w:val="20"/>
              </w:rPr>
            </w:pPr>
            <w:ins w:id="1034" w:author="IALA Meetings" w:date="2022-09-28T15:22:00Z">
              <w:r>
                <w:rPr>
                  <w:b/>
                  <w:bCs/>
                  <w:iCs/>
                  <w:snapToGrid w:val="0"/>
                  <w:sz w:val="20"/>
                  <w:szCs w:val="20"/>
                </w:rPr>
                <w:t>Comments</w:t>
              </w:r>
            </w:ins>
          </w:p>
        </w:tc>
      </w:tr>
      <w:tr w:rsidR="00693558" w14:paraId="07AF06FA" w14:textId="77777777" w:rsidTr="00751C1D">
        <w:trPr>
          <w:cantSplit/>
          <w:trHeight w:val="489"/>
          <w:ins w:id="1035" w:author="IALA Meetings" w:date="2022-09-28T15:22:00Z"/>
        </w:trPr>
        <w:tc>
          <w:tcPr>
            <w:tcW w:w="2518" w:type="dxa"/>
            <w:vMerge/>
            <w:shd w:val="clear" w:color="auto" w:fill="auto"/>
          </w:tcPr>
          <w:p w14:paraId="3D61ED13" w14:textId="77777777" w:rsidR="00693558" w:rsidRDefault="00693558"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ins w:id="1036" w:author="IALA Meetings" w:date="2022-09-28T15:22:00Z"/>
                <w:bCs/>
                <w:iCs/>
                <w:snapToGrid w:val="0"/>
                <w:sz w:val="20"/>
                <w:szCs w:val="20"/>
              </w:rPr>
            </w:pPr>
          </w:p>
        </w:tc>
        <w:tc>
          <w:tcPr>
            <w:tcW w:w="2268" w:type="dxa"/>
            <w:shd w:val="clear" w:color="auto" w:fill="DDD9C3" w:themeFill="background2" w:themeFillShade="E6"/>
          </w:tcPr>
          <w:p w14:paraId="70D0C61E" w14:textId="77777777" w:rsidR="00693558" w:rsidRDefault="0069355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037" w:author="IALA Meetings" w:date="2022-09-28T15:22:00Z"/>
                <w:bCs/>
                <w:iCs/>
                <w:snapToGrid w:val="0"/>
                <w:sz w:val="20"/>
                <w:szCs w:val="20"/>
              </w:rPr>
            </w:pPr>
            <w:ins w:id="1038" w:author="IALA Meetings" w:date="2022-09-28T15:2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268" w:type="dxa"/>
            <w:shd w:val="clear" w:color="auto" w:fill="DDD9C3" w:themeFill="background2" w:themeFillShade="E6"/>
          </w:tcPr>
          <w:p w14:paraId="144D7366" w14:textId="77777777" w:rsidR="00693558" w:rsidRDefault="0069355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039" w:author="IALA Meetings" w:date="2022-09-28T15:22:00Z"/>
                <w:bCs/>
                <w:iCs/>
                <w:snapToGrid w:val="0"/>
                <w:sz w:val="20"/>
                <w:szCs w:val="20"/>
              </w:rPr>
            </w:pPr>
            <w:ins w:id="1040" w:author="IALA Meetings" w:date="2022-09-28T15:2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552" w:type="dxa"/>
            <w:shd w:val="clear" w:color="auto" w:fill="DDD9C3" w:themeFill="background2" w:themeFillShade="E6"/>
          </w:tcPr>
          <w:p w14:paraId="7A50C553" w14:textId="77777777" w:rsidR="00693558" w:rsidRDefault="0069355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041" w:author="IALA Meetings" w:date="2022-09-28T15:22:00Z"/>
                <w:bCs/>
                <w:iCs/>
                <w:snapToGrid w:val="0"/>
                <w:sz w:val="20"/>
                <w:szCs w:val="20"/>
              </w:rPr>
            </w:pPr>
            <w:ins w:id="1042" w:author="IALA Meetings" w:date="2022-09-28T15:2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r>
      <w:tr w:rsidR="00693558" w14:paraId="497052F9" w14:textId="77777777" w:rsidTr="00751C1D">
        <w:trPr>
          <w:cantSplit/>
          <w:trHeight w:val="489"/>
          <w:ins w:id="1043" w:author="IALA Meetings" w:date="2022-09-28T15:22:00Z"/>
        </w:trPr>
        <w:tc>
          <w:tcPr>
            <w:tcW w:w="2518" w:type="dxa"/>
            <w:shd w:val="clear" w:color="auto" w:fill="auto"/>
          </w:tcPr>
          <w:p w14:paraId="60AB682E" w14:textId="77777777" w:rsidR="00693558" w:rsidRDefault="00693558"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1044" w:author="IALA Meetings" w:date="2022-09-28T15:22:00Z"/>
                <w:bCs/>
                <w:iCs/>
                <w:snapToGrid w:val="0"/>
                <w:sz w:val="20"/>
                <w:szCs w:val="20"/>
              </w:rPr>
            </w:pPr>
          </w:p>
        </w:tc>
        <w:tc>
          <w:tcPr>
            <w:tcW w:w="2268" w:type="dxa"/>
            <w:shd w:val="clear" w:color="auto" w:fill="DDD9C3" w:themeFill="background2" w:themeFillShade="E6"/>
          </w:tcPr>
          <w:p w14:paraId="2AC891DE" w14:textId="77777777" w:rsidR="00693558" w:rsidRDefault="0069355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045" w:author="IALA Meetings" w:date="2022-09-28T15:22:00Z"/>
                <w:b/>
                <w:bCs/>
                <w:iCs/>
                <w:snapToGrid w:val="0"/>
                <w:sz w:val="20"/>
                <w:szCs w:val="20"/>
              </w:rPr>
            </w:pPr>
            <w:ins w:id="1046" w:author="IALA Meetings" w:date="2022-09-28T15:22:00Z">
              <w:r>
                <w:rPr>
                  <w:b/>
                  <w:bCs/>
                  <w:iCs/>
                  <w:snapToGrid w:val="0"/>
                  <w:sz w:val="20"/>
                  <w:szCs w:val="20"/>
                </w:rPr>
                <w:t>Approved by Council</w:t>
              </w:r>
            </w:ins>
          </w:p>
        </w:tc>
        <w:tc>
          <w:tcPr>
            <w:tcW w:w="2268" w:type="dxa"/>
            <w:shd w:val="clear" w:color="auto" w:fill="DDD9C3" w:themeFill="background2" w:themeFillShade="E6"/>
          </w:tcPr>
          <w:p w14:paraId="6B90AD5D" w14:textId="77777777" w:rsidR="00693558" w:rsidRDefault="0069355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047" w:author="IALA Meetings" w:date="2022-09-28T15:22:00Z"/>
                <w:bCs/>
                <w:iCs/>
                <w:snapToGrid w:val="0"/>
                <w:sz w:val="20"/>
                <w:szCs w:val="20"/>
              </w:rPr>
            </w:pPr>
            <w:ins w:id="1048" w:author="IALA Meetings" w:date="2022-09-28T15:2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ins>
          </w:p>
        </w:tc>
        <w:tc>
          <w:tcPr>
            <w:tcW w:w="2552" w:type="dxa"/>
            <w:shd w:val="clear" w:color="auto" w:fill="DDD9C3" w:themeFill="background2" w:themeFillShade="E6"/>
          </w:tcPr>
          <w:p w14:paraId="2857C013" w14:textId="77777777" w:rsidR="00693558" w:rsidRDefault="0069355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049" w:author="IALA Meetings" w:date="2022-09-28T15:22:00Z"/>
                <w:bCs/>
                <w:iCs/>
                <w:snapToGrid w:val="0"/>
                <w:sz w:val="20"/>
                <w:szCs w:val="20"/>
              </w:rPr>
            </w:pPr>
            <w:ins w:id="1050" w:author="IALA Meetings" w:date="2022-09-28T15:2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ins>
          </w:p>
        </w:tc>
      </w:tr>
      <w:tr w:rsidR="00693558" w14:paraId="5FAA993B" w14:textId="77777777" w:rsidTr="00751C1D">
        <w:trPr>
          <w:cantSplit/>
          <w:trHeight w:val="489"/>
          <w:ins w:id="1051" w:author="IALA Meetings" w:date="2022-09-28T15:22:00Z"/>
        </w:trPr>
        <w:tc>
          <w:tcPr>
            <w:tcW w:w="2518" w:type="dxa"/>
            <w:shd w:val="clear" w:color="auto" w:fill="auto"/>
          </w:tcPr>
          <w:p w14:paraId="752BEB87" w14:textId="77777777" w:rsidR="00693558" w:rsidRDefault="00693558"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1052" w:author="IALA Meetings" w:date="2022-09-28T15:22:00Z"/>
                <w:bCs/>
                <w:iCs/>
                <w:snapToGrid w:val="0"/>
                <w:sz w:val="20"/>
                <w:szCs w:val="20"/>
              </w:rPr>
            </w:pPr>
          </w:p>
        </w:tc>
        <w:tc>
          <w:tcPr>
            <w:tcW w:w="2268" w:type="dxa"/>
            <w:shd w:val="clear" w:color="auto" w:fill="DDD9C3" w:themeFill="background2" w:themeFillShade="E6"/>
          </w:tcPr>
          <w:p w14:paraId="30F7886A" w14:textId="77777777" w:rsidR="00693558" w:rsidRDefault="0069355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053" w:author="IALA Meetings" w:date="2022-09-28T15:22:00Z"/>
                <w:b/>
                <w:bCs/>
                <w:iCs/>
                <w:snapToGrid w:val="0"/>
                <w:sz w:val="20"/>
                <w:szCs w:val="20"/>
              </w:rPr>
            </w:pPr>
            <w:ins w:id="1054" w:author="IALA Meetings" w:date="2022-09-28T15:22:00Z">
              <w:r>
                <w:rPr>
                  <w:b/>
                  <w:bCs/>
                  <w:iCs/>
                  <w:snapToGrid w:val="0"/>
                  <w:sz w:val="20"/>
                  <w:szCs w:val="20"/>
                </w:rPr>
                <w:t>Revision Notes:</w:t>
              </w:r>
            </w:ins>
          </w:p>
        </w:tc>
        <w:tc>
          <w:tcPr>
            <w:tcW w:w="4820" w:type="dxa"/>
            <w:gridSpan w:val="2"/>
            <w:shd w:val="clear" w:color="auto" w:fill="DDD9C3" w:themeFill="background2" w:themeFillShade="E6"/>
          </w:tcPr>
          <w:p w14:paraId="2339136A" w14:textId="77777777" w:rsidR="00693558" w:rsidRDefault="00693558"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055" w:author="IALA Meetings" w:date="2022-09-28T15:22:00Z"/>
                <w:bCs/>
                <w:iCs/>
                <w:snapToGrid w:val="0"/>
                <w:sz w:val="20"/>
                <w:szCs w:val="20"/>
              </w:rPr>
            </w:pPr>
          </w:p>
        </w:tc>
      </w:tr>
    </w:tbl>
    <w:p w14:paraId="4D19F7D4" w14:textId="77777777" w:rsidR="00693558" w:rsidRDefault="00693558" w:rsidP="007F74C1">
      <w:pPr>
        <w:rPr>
          <w:ins w:id="1056" w:author="IALA Meetings" w:date="2022-09-28T15:16:00Z"/>
        </w:rPr>
      </w:pPr>
    </w:p>
    <w:p w14:paraId="7C10E8D8" w14:textId="063B7AC0" w:rsidR="009B5E24" w:rsidRDefault="009B5E24" w:rsidP="007F74C1">
      <w:pPr>
        <w:rPr>
          <w:ins w:id="1057" w:author="IALA Meetings" w:date="2022-09-28T15:23:00Z"/>
        </w:rPr>
      </w:pPr>
    </w:p>
    <w:p w14:paraId="32E0C0A9" w14:textId="5C622145" w:rsidR="00693558" w:rsidRDefault="00693558" w:rsidP="007F74C1">
      <w:pPr>
        <w:rPr>
          <w:ins w:id="1058" w:author="IALA Meetings" w:date="2022-09-28T15:32:00Z"/>
        </w:rPr>
      </w:pPr>
    </w:p>
    <w:p w14:paraId="3BA33BD8" w14:textId="003B96E7" w:rsidR="00E07F21" w:rsidRDefault="00E07F21" w:rsidP="007F74C1">
      <w:pPr>
        <w:rPr>
          <w:ins w:id="1059" w:author="IALA Meetings" w:date="2022-09-28T15:32:00Z"/>
        </w:rPr>
      </w:pPr>
    </w:p>
    <w:p w14:paraId="0918CFB2" w14:textId="17E4A6DA" w:rsidR="00E07F21" w:rsidRDefault="00E07F21" w:rsidP="007F74C1">
      <w:pPr>
        <w:rPr>
          <w:ins w:id="1060" w:author="IALA Meetings" w:date="2022-09-28T15:32:00Z"/>
        </w:rPr>
      </w:pP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E07F21" w14:paraId="5FAFA3D4" w14:textId="77777777" w:rsidTr="00751C1D">
        <w:trPr>
          <w:cantSplit/>
          <w:trHeight w:val="416"/>
          <w:tblHeader/>
          <w:ins w:id="1061" w:author="IALA Meetings" w:date="2022-09-28T15:32:00Z"/>
        </w:trPr>
        <w:tc>
          <w:tcPr>
            <w:tcW w:w="9606" w:type="dxa"/>
            <w:gridSpan w:val="4"/>
            <w:shd w:val="clear" w:color="auto" w:fill="DDD9C3"/>
            <w:vAlign w:val="center"/>
          </w:tcPr>
          <w:p w14:paraId="48F7A632"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ins w:id="1062" w:author="IALA Meetings" w:date="2022-09-28T15:32:00Z"/>
                <w:b/>
                <w:bCs/>
                <w:iCs/>
                <w:snapToGrid w:val="0"/>
              </w:rPr>
            </w:pPr>
            <w:ins w:id="1063" w:author="IALA Meetings" w:date="2022-09-28T15:32:00Z">
              <w:r>
                <w:rPr>
                  <w:b/>
                  <w:bCs/>
                  <w:iCs/>
                  <w:snapToGrid w:val="0"/>
                </w:rPr>
                <w:t xml:space="preserve">ENAV Committee </w:t>
              </w:r>
              <w:r w:rsidRPr="00696A73">
                <w:rPr>
                  <w:b/>
                  <w:bCs/>
                  <w:iCs/>
                  <w:snapToGrid w:val="0"/>
                </w:rPr>
                <w:t>Work Programme</w:t>
              </w:r>
              <w:r>
                <w:rPr>
                  <w:b/>
                  <w:bCs/>
                  <w:iCs/>
                  <w:snapToGrid w:val="0"/>
                </w:rPr>
                <w:t xml:space="preserve"> 2023-2027</w:t>
              </w:r>
            </w:ins>
          </w:p>
        </w:tc>
      </w:tr>
      <w:tr w:rsidR="00E07F21" w14:paraId="6D7A2BBD" w14:textId="77777777" w:rsidTr="00751C1D">
        <w:trPr>
          <w:cantSplit/>
          <w:trHeight w:val="428"/>
          <w:ins w:id="1064" w:author="IALA Meetings" w:date="2022-09-28T15:32:00Z"/>
        </w:trPr>
        <w:tc>
          <w:tcPr>
            <w:tcW w:w="2518" w:type="dxa"/>
            <w:shd w:val="clear" w:color="auto" w:fill="auto"/>
          </w:tcPr>
          <w:p w14:paraId="702CE9C8"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065" w:author="IALA Meetings" w:date="2022-09-28T15:32:00Z"/>
                <w:b/>
                <w:bCs/>
                <w:iCs/>
                <w:snapToGrid w:val="0"/>
                <w:sz w:val="20"/>
                <w:szCs w:val="20"/>
              </w:rPr>
            </w:pPr>
            <w:ins w:id="1066" w:author="IALA Meetings" w:date="2022-09-28T15:32:00Z">
              <w:r w:rsidRPr="00BF71F7">
                <w:rPr>
                  <w:b/>
                  <w:sz w:val="20"/>
                  <w:szCs w:val="20"/>
                </w:rPr>
                <w:t>Standard</w:t>
              </w:r>
            </w:ins>
          </w:p>
        </w:tc>
        <w:tc>
          <w:tcPr>
            <w:tcW w:w="7088" w:type="dxa"/>
            <w:gridSpan w:val="3"/>
            <w:shd w:val="clear" w:color="auto" w:fill="auto"/>
          </w:tcPr>
          <w:p w14:paraId="0611A1D5"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067" w:author="IALA Meetings" w:date="2022-09-28T15:32:00Z"/>
                <w:rFonts w:cs="Arial"/>
                <w:snapToGrid w:val="0"/>
                <w:kern w:val="28"/>
                <w:sz w:val="20"/>
                <w:szCs w:val="20"/>
                <w:highlight w:val="yellow"/>
                <w:lang w:eastAsia="de-DE"/>
              </w:rPr>
            </w:pPr>
            <w:ins w:id="1068" w:author="IALA Meetings" w:date="2022-09-28T15:32:00Z">
              <w:r>
                <w:rPr>
                  <w:rFonts w:cs="Arial"/>
                  <w:snapToGrid w:val="0"/>
                  <w:kern w:val="28"/>
                  <w:sz w:val="20"/>
                  <w:szCs w:val="20"/>
                  <w:lang w:eastAsia="de-DE"/>
                </w:rPr>
                <w:t>S1060 – digital Communication technologies</w:t>
              </w:r>
            </w:ins>
          </w:p>
        </w:tc>
      </w:tr>
      <w:tr w:rsidR="00E07F21" w:rsidRPr="00520177" w14:paraId="540C099B" w14:textId="77777777" w:rsidTr="00751C1D">
        <w:trPr>
          <w:cantSplit/>
          <w:trHeight w:val="491"/>
          <w:ins w:id="1069" w:author="IALA Meetings" w:date="2022-09-28T15:32:00Z"/>
        </w:trPr>
        <w:tc>
          <w:tcPr>
            <w:tcW w:w="2518" w:type="dxa"/>
            <w:shd w:val="clear" w:color="auto" w:fill="auto"/>
          </w:tcPr>
          <w:p w14:paraId="02ECD6D1"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070" w:author="IALA Meetings" w:date="2022-09-28T15:32:00Z"/>
                <w:b/>
                <w:bCs/>
                <w:iCs/>
                <w:snapToGrid w:val="0"/>
                <w:sz w:val="20"/>
                <w:szCs w:val="20"/>
              </w:rPr>
            </w:pPr>
            <w:ins w:id="1071" w:author="IALA Meetings" w:date="2022-09-28T15:32:00Z">
              <w:r w:rsidRPr="00BF71F7">
                <w:rPr>
                  <w:b/>
                  <w:sz w:val="20"/>
                  <w:szCs w:val="20"/>
                </w:rPr>
                <w:t>Topic Area</w:t>
              </w:r>
            </w:ins>
          </w:p>
        </w:tc>
        <w:tc>
          <w:tcPr>
            <w:tcW w:w="7088" w:type="dxa"/>
            <w:gridSpan w:val="3"/>
            <w:shd w:val="clear" w:color="auto" w:fill="auto"/>
          </w:tcPr>
          <w:p w14:paraId="52F9CBCB" w14:textId="77777777" w:rsidR="00E07F21" w:rsidRPr="00EE5FDF"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072" w:author="IALA Meetings" w:date="2022-09-28T15:32:00Z"/>
                <w:rFonts w:cs="Arial"/>
                <w:snapToGrid w:val="0"/>
                <w:kern w:val="28"/>
                <w:sz w:val="20"/>
                <w:szCs w:val="20"/>
                <w:lang w:eastAsia="de-DE"/>
              </w:rPr>
            </w:pPr>
            <w:ins w:id="1073" w:author="IALA Meetings" w:date="2022-09-28T15:32:00Z">
              <w:r w:rsidRPr="00BF353E">
                <w:rPr>
                  <w:rFonts w:cs="Arial"/>
                  <w:snapToGrid w:val="0"/>
                  <w:kern w:val="28"/>
                  <w:sz w:val="20"/>
                  <w:szCs w:val="20"/>
                  <w:lang w:eastAsia="de-DE"/>
                </w:rPr>
                <w:t>New Guideline</w:t>
              </w:r>
              <w:r>
                <w:rPr>
                  <w:rFonts w:cs="Arial"/>
                  <w:snapToGrid w:val="0"/>
                  <w:kern w:val="28"/>
                  <w:sz w:val="20"/>
                  <w:szCs w:val="20"/>
                  <w:lang w:eastAsia="de-DE"/>
                </w:rPr>
                <w:t xml:space="preserve"> for </w:t>
              </w:r>
              <w:r w:rsidRPr="00AA0FB7">
                <w:rPr>
                  <w:rFonts w:ascii="Calibri" w:hAnsi="Calibri"/>
                  <w:color w:val="000000"/>
                  <w:sz w:val="18"/>
                  <w:szCs w:val="18"/>
                  <w:lang w:val="en-US" w:eastAsia="nl-NL"/>
                </w:rPr>
                <w:t>Digital</w:t>
              </w:r>
              <w:r>
                <w:rPr>
                  <w:rFonts w:ascii="Calibri" w:hAnsi="Calibri"/>
                  <w:color w:val="000000"/>
                  <w:sz w:val="18"/>
                  <w:szCs w:val="18"/>
                  <w:lang w:val="en-US" w:eastAsia="nl-NL"/>
                </w:rPr>
                <w:t xml:space="preserve"> navigational data system (NAVDAT)</w:t>
              </w:r>
            </w:ins>
          </w:p>
        </w:tc>
      </w:tr>
      <w:tr w:rsidR="00E07F21" w14:paraId="490A7CA0" w14:textId="77777777" w:rsidTr="00751C1D">
        <w:trPr>
          <w:cantSplit/>
          <w:trHeight w:val="463"/>
          <w:ins w:id="1074" w:author="IALA Meetings" w:date="2022-09-28T15:32:00Z"/>
        </w:trPr>
        <w:tc>
          <w:tcPr>
            <w:tcW w:w="2518" w:type="dxa"/>
            <w:shd w:val="clear" w:color="auto" w:fill="auto"/>
          </w:tcPr>
          <w:p w14:paraId="6CD96E80"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075" w:author="IALA Meetings" w:date="2022-09-28T15:32:00Z"/>
                <w:b/>
                <w:bCs/>
                <w:iCs/>
                <w:snapToGrid w:val="0"/>
                <w:sz w:val="20"/>
                <w:szCs w:val="20"/>
              </w:rPr>
            </w:pPr>
            <w:ins w:id="1076" w:author="IALA Meetings" w:date="2022-09-28T15:32:00Z">
              <w:r w:rsidRPr="00BF71F7">
                <w:rPr>
                  <w:b/>
                  <w:bCs/>
                  <w:iCs/>
                  <w:snapToGrid w:val="0"/>
                  <w:sz w:val="20"/>
                  <w:szCs w:val="20"/>
                </w:rPr>
                <w:t>Task</w:t>
              </w:r>
            </w:ins>
          </w:p>
        </w:tc>
        <w:tc>
          <w:tcPr>
            <w:tcW w:w="7088" w:type="dxa"/>
            <w:gridSpan w:val="3"/>
            <w:shd w:val="clear" w:color="auto" w:fill="auto"/>
          </w:tcPr>
          <w:p w14:paraId="6C71139E" w14:textId="77777777" w:rsidR="00E07F21" w:rsidRPr="00BF353E"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077" w:author="IALA Meetings" w:date="2022-09-28T15:32:00Z"/>
                <w:rFonts w:cs="Arial"/>
                <w:snapToGrid w:val="0"/>
                <w:kern w:val="28"/>
                <w:sz w:val="20"/>
                <w:szCs w:val="20"/>
                <w:lang w:eastAsia="de-DE"/>
              </w:rPr>
            </w:pPr>
            <w:ins w:id="1078" w:author="IALA Meetings" w:date="2022-09-28T15:32:00Z">
              <w:r>
                <w:rPr>
                  <w:rFonts w:ascii="Calibri" w:hAnsi="Calibri"/>
                  <w:sz w:val="18"/>
                  <w:szCs w:val="18"/>
                  <w:lang w:eastAsia="nl-NL"/>
                </w:rPr>
                <w:t xml:space="preserve">Draft a guideline for NAVDAT MF and HF considering </w:t>
              </w:r>
              <w:proofErr w:type="gramStart"/>
              <w:r>
                <w:rPr>
                  <w:rFonts w:ascii="Calibri" w:hAnsi="Calibri"/>
                  <w:sz w:val="18"/>
                  <w:szCs w:val="18"/>
                  <w:lang w:eastAsia="nl-NL"/>
                </w:rPr>
                <w:t>shore based</w:t>
              </w:r>
              <w:proofErr w:type="gramEnd"/>
              <w:r>
                <w:rPr>
                  <w:rFonts w:ascii="Calibri" w:hAnsi="Calibri"/>
                  <w:sz w:val="18"/>
                  <w:szCs w:val="18"/>
                  <w:lang w:eastAsia="nl-NL"/>
                </w:rPr>
                <w:t xml:space="preserve"> infrastructure</w:t>
              </w:r>
            </w:ins>
          </w:p>
        </w:tc>
      </w:tr>
      <w:tr w:rsidR="00E07F21" w14:paraId="094A9B9E" w14:textId="77777777" w:rsidTr="00751C1D">
        <w:trPr>
          <w:cantSplit/>
          <w:trHeight w:val="466"/>
          <w:ins w:id="1079" w:author="IALA Meetings" w:date="2022-09-28T15:32:00Z"/>
        </w:trPr>
        <w:tc>
          <w:tcPr>
            <w:tcW w:w="2518" w:type="dxa"/>
          </w:tcPr>
          <w:p w14:paraId="325BD314"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080" w:author="IALA Meetings" w:date="2022-09-28T15:32:00Z"/>
                <w:b/>
                <w:bCs/>
                <w:iCs/>
                <w:snapToGrid w:val="0"/>
                <w:sz w:val="20"/>
                <w:szCs w:val="20"/>
              </w:rPr>
            </w:pPr>
            <w:ins w:id="1081" w:author="IALA Meetings" w:date="2022-09-28T15:32:00Z">
              <w:r w:rsidRPr="00BF71F7">
                <w:rPr>
                  <w:b/>
                  <w:bCs/>
                  <w:iCs/>
                  <w:snapToGrid w:val="0"/>
                  <w:sz w:val="20"/>
                  <w:szCs w:val="20"/>
                </w:rPr>
                <w:t>Objectives of the task</w:t>
              </w:r>
            </w:ins>
          </w:p>
        </w:tc>
        <w:tc>
          <w:tcPr>
            <w:tcW w:w="7088" w:type="dxa"/>
            <w:gridSpan w:val="3"/>
          </w:tcPr>
          <w:p w14:paraId="07BD6EA6" w14:textId="77777777" w:rsidR="00E07F21" w:rsidRPr="00BF353E"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ins w:id="1082" w:author="IALA Meetings" w:date="2022-09-28T15:32:00Z"/>
                <w:rFonts w:cs="Arial"/>
                <w:snapToGrid w:val="0"/>
                <w:kern w:val="28"/>
                <w:sz w:val="20"/>
                <w:szCs w:val="20"/>
              </w:rPr>
            </w:pPr>
          </w:p>
        </w:tc>
      </w:tr>
      <w:tr w:rsidR="00E07F21" w14:paraId="4110BCC4" w14:textId="77777777" w:rsidTr="00751C1D">
        <w:trPr>
          <w:cantSplit/>
          <w:trHeight w:val="402"/>
          <w:ins w:id="1083" w:author="IALA Meetings" w:date="2022-09-28T15:32:00Z"/>
        </w:trPr>
        <w:tc>
          <w:tcPr>
            <w:tcW w:w="2518" w:type="dxa"/>
          </w:tcPr>
          <w:p w14:paraId="0E40B08D"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084" w:author="IALA Meetings" w:date="2022-09-28T15:32:00Z"/>
                <w:b/>
                <w:bCs/>
                <w:iCs/>
                <w:snapToGrid w:val="0"/>
                <w:sz w:val="20"/>
                <w:szCs w:val="20"/>
              </w:rPr>
            </w:pPr>
            <w:ins w:id="1085" w:author="IALA Meetings" w:date="2022-09-28T15:32:00Z">
              <w:r w:rsidRPr="00BF71F7">
                <w:rPr>
                  <w:b/>
                  <w:bCs/>
                  <w:iCs/>
                  <w:snapToGrid w:val="0"/>
                  <w:sz w:val="20"/>
                  <w:szCs w:val="20"/>
                </w:rPr>
                <w:t>Expected outcome</w:t>
              </w:r>
            </w:ins>
          </w:p>
        </w:tc>
        <w:tc>
          <w:tcPr>
            <w:tcW w:w="7088" w:type="dxa"/>
            <w:gridSpan w:val="3"/>
          </w:tcPr>
          <w:p w14:paraId="62C1D4E2" w14:textId="77777777" w:rsidR="00E07F21" w:rsidRPr="00AA0FB7"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086" w:author="IALA Meetings" w:date="2022-09-28T15:32:00Z"/>
                <w:rFonts w:cs="Arial"/>
                <w:snapToGrid w:val="0"/>
                <w:kern w:val="28"/>
                <w:sz w:val="20"/>
                <w:szCs w:val="20"/>
              </w:rPr>
            </w:pPr>
            <w:ins w:id="1087" w:author="IALA Meetings" w:date="2022-09-28T15:32:00Z">
              <w:r>
                <w:rPr>
                  <w:rFonts w:cs="Arial"/>
                  <w:snapToGrid w:val="0"/>
                  <w:kern w:val="28"/>
                  <w:sz w:val="20"/>
                  <w:szCs w:val="20"/>
                </w:rPr>
                <w:t>New Guidelines</w:t>
              </w:r>
            </w:ins>
          </w:p>
        </w:tc>
      </w:tr>
      <w:tr w:rsidR="00E07F21" w:rsidRPr="009C0657" w14:paraId="5224F696" w14:textId="77777777" w:rsidTr="00751C1D">
        <w:trPr>
          <w:cantSplit/>
          <w:trHeight w:val="402"/>
          <w:ins w:id="1088" w:author="IALA Meetings" w:date="2022-09-28T15:32:00Z"/>
        </w:trPr>
        <w:tc>
          <w:tcPr>
            <w:tcW w:w="2518" w:type="dxa"/>
          </w:tcPr>
          <w:p w14:paraId="3A267CCD"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089" w:author="IALA Meetings" w:date="2022-09-28T15:32:00Z"/>
                <w:b/>
                <w:bCs/>
                <w:iCs/>
                <w:snapToGrid w:val="0"/>
                <w:sz w:val="20"/>
                <w:szCs w:val="20"/>
              </w:rPr>
            </w:pPr>
            <w:ins w:id="1090" w:author="IALA Meetings" w:date="2022-09-28T15:32:00Z">
              <w:r>
                <w:rPr>
                  <w:b/>
                  <w:bCs/>
                  <w:iCs/>
                  <w:snapToGrid w:val="0"/>
                  <w:sz w:val="20"/>
                  <w:szCs w:val="20"/>
                </w:rPr>
                <w:t>Compelling need</w:t>
              </w:r>
            </w:ins>
          </w:p>
        </w:tc>
        <w:tc>
          <w:tcPr>
            <w:tcW w:w="7088" w:type="dxa"/>
            <w:gridSpan w:val="3"/>
          </w:tcPr>
          <w:p w14:paraId="718E96E4" w14:textId="77777777" w:rsidR="00E07F21" w:rsidRDefault="00E07F21" w:rsidP="00751C1D">
            <w:pPr>
              <w:pStyle w:val="AnnexFigure"/>
              <w:numPr>
                <w:ilvl w:val="0"/>
                <w:numId w:val="0"/>
              </w:numPr>
              <w:spacing w:before="0"/>
              <w:jc w:val="both"/>
              <w:rPr>
                <w:ins w:id="1091" w:author="IALA Meetings" w:date="2022-09-28T15:32:00Z"/>
              </w:rPr>
            </w:pPr>
            <w:ins w:id="1092" w:author="IALA Meetings" w:date="2022-09-28T15:32:00Z">
              <w:r>
                <w:t xml:space="preserve">IMO planes to develop a performance standard for NAVDAT. </w:t>
              </w:r>
            </w:ins>
          </w:p>
          <w:p w14:paraId="063FA18B" w14:textId="77777777" w:rsidR="00E07F21" w:rsidRPr="00E07F21" w:rsidRDefault="00E07F21" w:rsidP="00751C1D">
            <w:pPr>
              <w:rPr>
                <w:ins w:id="1093" w:author="IALA Meetings" w:date="2022-09-28T15:32:00Z"/>
              </w:rPr>
            </w:pPr>
            <w:ins w:id="1094" w:author="IALA Meetings" w:date="2022-09-28T15:32:00Z">
              <w:r>
                <w:t>NAVDAT will become a part of GMDSS</w:t>
              </w:r>
            </w:ins>
          </w:p>
        </w:tc>
      </w:tr>
      <w:tr w:rsidR="00E07F21" w14:paraId="108EE602" w14:textId="77777777" w:rsidTr="00751C1D">
        <w:trPr>
          <w:cantSplit/>
          <w:trHeight w:val="854"/>
          <w:ins w:id="1095" w:author="IALA Meetings" w:date="2022-09-28T15:32:00Z"/>
        </w:trPr>
        <w:tc>
          <w:tcPr>
            <w:tcW w:w="2518" w:type="dxa"/>
          </w:tcPr>
          <w:p w14:paraId="6F14AEF5" w14:textId="77777777" w:rsidR="00E07F21" w:rsidRPr="00BF71F7"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096" w:author="IALA Meetings" w:date="2022-09-28T15:32:00Z"/>
                <w:b/>
                <w:bCs/>
                <w:iCs/>
                <w:noProof/>
                <w:snapToGrid w:val="0"/>
                <w:sz w:val="20"/>
                <w:szCs w:val="20"/>
              </w:rPr>
            </w:pPr>
            <w:ins w:id="1097" w:author="IALA Meetings" w:date="2022-09-28T15:32:00Z">
              <w:r w:rsidRPr="00BF71F7">
                <w:rPr>
                  <w:b/>
                  <w:bCs/>
                  <w:iCs/>
                  <w:noProof/>
                  <w:snapToGrid w:val="0"/>
                  <w:sz w:val="20"/>
                  <w:szCs w:val="20"/>
                </w:rPr>
                <w:t>Strategic Alignment</w:t>
              </w:r>
            </w:ins>
          </w:p>
          <w:p w14:paraId="0788DE60"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098" w:author="IALA Meetings" w:date="2022-09-28T15:32:00Z"/>
                <w:bCs/>
                <w:i/>
                <w:iCs/>
                <w:snapToGrid w:val="0"/>
                <w:sz w:val="16"/>
                <w:szCs w:val="16"/>
              </w:rPr>
            </w:pPr>
          </w:p>
        </w:tc>
        <w:tc>
          <w:tcPr>
            <w:tcW w:w="7088" w:type="dxa"/>
            <w:gridSpan w:val="3"/>
          </w:tcPr>
          <w:p w14:paraId="28C7B59C"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099" w:author="IALA Meetings" w:date="2022-09-28T15:32:00Z"/>
                <w:bCs/>
                <w:iCs/>
                <w:snapToGrid w:val="0"/>
                <w:sz w:val="20"/>
                <w:szCs w:val="20"/>
              </w:rPr>
            </w:pPr>
          </w:p>
        </w:tc>
      </w:tr>
      <w:tr w:rsidR="00E07F21" w14:paraId="37CFE6D2" w14:textId="77777777" w:rsidTr="00751C1D">
        <w:trPr>
          <w:cantSplit/>
          <w:trHeight w:val="615"/>
          <w:ins w:id="1100" w:author="IALA Meetings" w:date="2022-09-28T15:32:00Z"/>
        </w:trPr>
        <w:tc>
          <w:tcPr>
            <w:tcW w:w="2518" w:type="dxa"/>
          </w:tcPr>
          <w:p w14:paraId="551AA761"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101" w:author="IALA Meetings" w:date="2022-09-28T15:32:00Z"/>
                <w:b/>
                <w:bCs/>
                <w:iCs/>
                <w:snapToGrid w:val="0"/>
                <w:sz w:val="20"/>
                <w:szCs w:val="20"/>
              </w:rPr>
            </w:pPr>
            <w:ins w:id="1102" w:author="IALA Meetings" w:date="2022-09-28T15:32:00Z">
              <w:r w:rsidRPr="000A4DA7">
                <w:rPr>
                  <w:b/>
                  <w:bCs/>
                  <w:iCs/>
                  <w:noProof/>
                  <w:snapToGrid w:val="0"/>
                  <w:sz w:val="20"/>
                  <w:szCs w:val="20"/>
                </w:rPr>
                <w:t xml:space="preserve">Scope </w:t>
              </w:r>
              <w:r>
                <w:rPr>
                  <w:b/>
                  <w:bCs/>
                  <w:iCs/>
                  <w:snapToGrid w:val="0"/>
                  <w:sz w:val="20"/>
                  <w:szCs w:val="20"/>
                </w:rPr>
                <w:br/>
              </w:r>
            </w:ins>
          </w:p>
        </w:tc>
        <w:tc>
          <w:tcPr>
            <w:tcW w:w="7088" w:type="dxa"/>
            <w:gridSpan w:val="3"/>
          </w:tcPr>
          <w:p w14:paraId="7A94071B" w14:textId="77777777" w:rsidR="00E07F21" w:rsidRPr="00B52F76"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03" w:author="IALA Meetings" w:date="2022-09-28T15:32:00Z"/>
                <w:b/>
                <w:bCs/>
                <w:iCs/>
                <w:snapToGrid w:val="0"/>
                <w:sz w:val="20"/>
                <w:szCs w:val="20"/>
              </w:rPr>
            </w:pPr>
            <w:ins w:id="1104" w:author="IALA Meetings" w:date="2022-09-28T15:32:00Z">
              <w:r w:rsidRPr="0083661F">
                <w:rPr>
                  <w:b/>
                  <w:bCs/>
                  <w:iCs/>
                  <w:snapToGrid w:val="0"/>
                  <w:sz w:val="20"/>
                  <w:szCs w:val="20"/>
                </w:rPr>
                <w:t>In Scope:</w:t>
              </w:r>
            </w:ins>
          </w:p>
          <w:p w14:paraId="1BE192F8" w14:textId="77777777" w:rsidR="00E07F21" w:rsidRPr="00DD52E2" w:rsidRDefault="00E07F21" w:rsidP="00751C1D">
            <w:pPr>
              <w:pStyle w:val="BodyText"/>
              <w:numPr>
                <w:ilvl w:val="0"/>
                <w:numId w:val="49"/>
              </w:numPr>
              <w:adjustRightInd w:val="0"/>
              <w:snapToGrid w:val="0"/>
              <w:jc w:val="left"/>
              <w:rPr>
                <w:ins w:id="1105" w:author="IALA Meetings" w:date="2022-09-28T15:32:00Z"/>
                <w:bCs/>
                <w:iCs/>
                <w:snapToGrid w:val="0"/>
                <w:sz w:val="20"/>
                <w:szCs w:val="20"/>
              </w:rPr>
            </w:pPr>
          </w:p>
        </w:tc>
      </w:tr>
      <w:tr w:rsidR="00E07F21" w14:paraId="688DE266" w14:textId="77777777" w:rsidTr="00751C1D">
        <w:trPr>
          <w:cantSplit/>
          <w:trHeight w:val="1399"/>
          <w:ins w:id="1106" w:author="IALA Meetings" w:date="2022-09-28T15:32:00Z"/>
        </w:trPr>
        <w:tc>
          <w:tcPr>
            <w:tcW w:w="2518" w:type="dxa"/>
          </w:tcPr>
          <w:p w14:paraId="3DD6DF01"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107" w:author="IALA Meetings" w:date="2022-09-28T15:32:00Z"/>
                <w:bCs/>
                <w:iCs/>
                <w:snapToGrid w:val="0"/>
                <w:sz w:val="20"/>
                <w:szCs w:val="20"/>
              </w:rPr>
            </w:pPr>
            <w:ins w:id="1108" w:author="IALA Meetings" w:date="2022-09-28T15:32:00Z">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ins>
          </w:p>
        </w:tc>
        <w:tc>
          <w:tcPr>
            <w:tcW w:w="7088" w:type="dxa"/>
            <w:gridSpan w:val="3"/>
          </w:tcPr>
          <w:p w14:paraId="77360599"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09" w:author="IALA Meetings" w:date="2022-09-28T15:32:00Z"/>
                <w:bCs/>
                <w:iCs/>
                <w:snapToGrid w:val="0"/>
                <w:sz w:val="20"/>
                <w:szCs w:val="20"/>
              </w:rPr>
            </w:pPr>
            <w:ins w:id="1110" w:author="IALA Meetings" w:date="2022-09-28T15:32:00Z">
              <w:r>
                <w:rPr>
                  <w:bCs/>
                  <w:iCs/>
                  <w:snapToGrid w:val="0"/>
                  <w:sz w:val="20"/>
                  <w:szCs w:val="20"/>
                </w:rPr>
                <w:t>Preparation of new Recommendation</w:t>
              </w:r>
            </w:ins>
          </w:p>
          <w:p w14:paraId="6E81AF6C"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11" w:author="IALA Meetings" w:date="2022-09-28T15:32:00Z"/>
                <w:bCs/>
                <w:iCs/>
                <w:snapToGrid w:val="0"/>
                <w:sz w:val="20"/>
                <w:szCs w:val="20"/>
              </w:rPr>
            </w:pPr>
            <w:ins w:id="1112" w:author="IALA Meetings" w:date="2022-09-28T15:32:00Z">
              <w:r>
                <w:rPr>
                  <w:bCs/>
                  <w:iCs/>
                  <w:snapToGrid w:val="0"/>
                  <w:sz w:val="20"/>
                  <w:szCs w:val="20"/>
                </w:rPr>
                <w:t>Key milestones include:</w:t>
              </w:r>
            </w:ins>
          </w:p>
          <w:p w14:paraId="0033B15B" w14:textId="77777777" w:rsidR="00E07F21" w:rsidRDefault="00E07F21"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113" w:author="IALA Meetings" w:date="2022-09-28T15:32:00Z"/>
                <w:rFonts w:eastAsia="Times New Roman" w:cs="Times New Roman"/>
                <w:bCs/>
                <w:iCs/>
                <w:snapToGrid w:val="0"/>
                <w:sz w:val="20"/>
                <w:szCs w:val="20"/>
              </w:rPr>
            </w:pPr>
            <w:ins w:id="1114" w:author="IALA Meetings" w:date="2022-09-28T15:32:00Z">
              <w:r>
                <w:rPr>
                  <w:rFonts w:eastAsia="Times New Roman" w:cs="Times New Roman"/>
                  <w:bCs/>
                  <w:iCs/>
                  <w:snapToGrid w:val="0"/>
                  <w:sz w:val="20"/>
                  <w:szCs w:val="20"/>
                </w:rPr>
                <w:t xml:space="preserve">October </w:t>
              </w:r>
              <w:r w:rsidRPr="00AA0FB7">
                <w:rPr>
                  <w:rFonts w:eastAsia="Times New Roman" w:cs="Times New Roman"/>
                  <w:bCs/>
                  <w:iCs/>
                  <w:snapToGrid w:val="0"/>
                  <w:sz w:val="20"/>
                  <w:szCs w:val="20"/>
                  <w:highlight w:val="yellow"/>
                </w:rPr>
                <w:t>2022</w:t>
              </w:r>
              <w:r>
                <w:rPr>
                  <w:rFonts w:eastAsia="Times New Roman" w:cs="Times New Roman"/>
                  <w:bCs/>
                  <w:iCs/>
                  <w:snapToGrid w:val="0"/>
                  <w:sz w:val="20"/>
                  <w:szCs w:val="20"/>
                </w:rPr>
                <w:t xml:space="preserve"> (ENAV30) --Scope Task and prepare skeleton.</w:t>
              </w:r>
            </w:ins>
          </w:p>
          <w:p w14:paraId="5A27B1EB" w14:textId="77777777" w:rsidR="00E07F21" w:rsidRDefault="00E07F21"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115" w:author="IALA Meetings" w:date="2022-09-28T15:32:00Z"/>
                <w:rFonts w:eastAsia="Times New Roman" w:cs="Times New Roman"/>
                <w:bCs/>
                <w:iCs/>
                <w:snapToGrid w:val="0"/>
                <w:sz w:val="20"/>
                <w:szCs w:val="20"/>
              </w:rPr>
            </w:pPr>
            <w:ins w:id="1116" w:author="IALA Meetings" w:date="2022-09-28T15:32:00Z">
              <w:r>
                <w:rPr>
                  <w:rFonts w:eastAsia="Times New Roman" w:cs="Times New Roman"/>
                  <w:bCs/>
                  <w:iCs/>
                  <w:snapToGrid w:val="0"/>
                  <w:sz w:val="20"/>
                  <w:szCs w:val="20"/>
                </w:rPr>
                <w:t xml:space="preserve">March 2023 (ENAV31) – Prepare Draft guidelines </w:t>
              </w:r>
            </w:ins>
          </w:p>
          <w:p w14:paraId="3FE1779D" w14:textId="77777777" w:rsidR="00E07F21" w:rsidRDefault="00E07F21"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117" w:author="IALA Meetings" w:date="2022-09-28T15:32:00Z"/>
                <w:rFonts w:eastAsia="Times New Roman" w:cs="Times New Roman"/>
                <w:bCs/>
                <w:iCs/>
                <w:snapToGrid w:val="0"/>
                <w:sz w:val="20"/>
                <w:szCs w:val="20"/>
              </w:rPr>
            </w:pPr>
            <w:ins w:id="1118" w:author="IALA Meetings" w:date="2022-09-28T15:32:00Z">
              <w:r>
                <w:rPr>
                  <w:rFonts w:eastAsia="Times New Roman" w:cs="Times New Roman"/>
                  <w:bCs/>
                  <w:iCs/>
                  <w:snapToGrid w:val="0"/>
                  <w:sz w:val="20"/>
                  <w:szCs w:val="20"/>
                </w:rPr>
                <w:t>October 2023 (ENAV32) – Improve Draft guidelines</w:t>
              </w:r>
            </w:ins>
          </w:p>
          <w:p w14:paraId="47B691D5" w14:textId="77777777" w:rsidR="00E07F21" w:rsidRDefault="00E07F21"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119" w:author="IALA Meetings" w:date="2022-09-28T15:32:00Z"/>
                <w:rFonts w:eastAsia="Times New Roman" w:cs="Times New Roman"/>
                <w:bCs/>
                <w:iCs/>
                <w:snapToGrid w:val="0"/>
                <w:sz w:val="20"/>
                <w:szCs w:val="20"/>
              </w:rPr>
            </w:pPr>
            <w:ins w:id="1120" w:author="IALA Meetings" w:date="2022-09-28T15:32:00Z">
              <w:r>
                <w:rPr>
                  <w:rFonts w:eastAsia="Times New Roman" w:cs="Times New Roman"/>
                  <w:bCs/>
                  <w:iCs/>
                  <w:snapToGrid w:val="0"/>
                  <w:sz w:val="20"/>
                  <w:szCs w:val="20"/>
                </w:rPr>
                <w:t>March</w:t>
              </w:r>
              <w:r w:rsidRPr="00106C9A">
                <w:rPr>
                  <w:rFonts w:eastAsia="Times New Roman" w:cs="Times New Roman"/>
                  <w:bCs/>
                  <w:iCs/>
                  <w:snapToGrid w:val="0"/>
                  <w:sz w:val="20"/>
                  <w:szCs w:val="20"/>
                </w:rPr>
                <w:t xml:space="preserve"> 202</w:t>
              </w:r>
              <w:r>
                <w:rPr>
                  <w:rFonts w:eastAsia="Times New Roman" w:cs="Times New Roman"/>
                  <w:bCs/>
                  <w:iCs/>
                  <w:snapToGrid w:val="0"/>
                  <w:sz w:val="20"/>
                  <w:szCs w:val="20"/>
                </w:rPr>
                <w:t>4 (ENAV33</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w:t>
              </w:r>
              <w:r w:rsidRPr="00106C9A">
                <w:rPr>
                  <w:rFonts w:eastAsia="Times New Roman" w:cs="Times New Roman"/>
                  <w:bCs/>
                  <w:iCs/>
                  <w:snapToGrid w:val="0"/>
                  <w:sz w:val="20"/>
                  <w:szCs w:val="20"/>
                </w:rPr>
                <w:t xml:space="preserve"> </w:t>
              </w:r>
              <w:r>
                <w:rPr>
                  <w:rFonts w:eastAsia="Times New Roman" w:cs="Times New Roman"/>
                  <w:bCs/>
                  <w:iCs/>
                  <w:snapToGrid w:val="0"/>
                  <w:sz w:val="20"/>
                  <w:szCs w:val="20"/>
                </w:rPr>
                <w:t>Improve Draft guidelines</w:t>
              </w:r>
            </w:ins>
          </w:p>
          <w:p w14:paraId="42058360" w14:textId="77777777" w:rsidR="00E07F21" w:rsidRPr="004A539D" w:rsidRDefault="00E07F21"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121" w:author="IALA Meetings" w:date="2022-09-28T15:32:00Z"/>
                <w:rFonts w:eastAsia="Times New Roman" w:cs="Times New Roman"/>
                <w:bCs/>
                <w:iCs/>
                <w:snapToGrid w:val="0"/>
                <w:sz w:val="20"/>
                <w:szCs w:val="20"/>
              </w:rPr>
            </w:pPr>
            <w:ins w:id="1122" w:author="IALA Meetings" w:date="2022-09-28T15:32:00Z">
              <w:r>
                <w:rPr>
                  <w:rFonts w:eastAsia="Times New Roman" w:cs="Times New Roman"/>
                  <w:bCs/>
                  <w:iCs/>
                  <w:snapToGrid w:val="0"/>
                  <w:sz w:val="20"/>
                  <w:szCs w:val="20"/>
                </w:rPr>
                <w:t xml:space="preserve">October 2024 (ENAV34) – </w:t>
              </w:r>
              <w:r w:rsidRPr="00A47A05">
                <w:rPr>
                  <w:rFonts w:eastAsia="Times New Roman" w:cs="Times New Roman"/>
                  <w:bCs/>
                  <w:iCs/>
                  <w:snapToGrid w:val="0"/>
                  <w:sz w:val="20"/>
                  <w:szCs w:val="20"/>
                </w:rPr>
                <w:t>Complete</w:t>
              </w:r>
              <w:r>
                <w:rPr>
                  <w:rFonts w:eastAsia="Times New Roman" w:cs="Times New Roman"/>
                  <w:bCs/>
                  <w:iCs/>
                  <w:snapToGrid w:val="0"/>
                  <w:sz w:val="20"/>
                  <w:szCs w:val="20"/>
                </w:rPr>
                <w:t xml:space="preserve"> </w:t>
              </w:r>
              <w:r w:rsidRPr="00A47A05">
                <w:rPr>
                  <w:rFonts w:eastAsia="Times New Roman" w:cs="Times New Roman"/>
                  <w:bCs/>
                  <w:iCs/>
                  <w:snapToGrid w:val="0"/>
                  <w:sz w:val="20"/>
                  <w:szCs w:val="20"/>
                </w:rPr>
                <w:t>Draft guideline</w:t>
              </w:r>
              <w:r>
                <w:rPr>
                  <w:rFonts w:eastAsia="Times New Roman" w:cs="Times New Roman"/>
                  <w:bCs/>
                  <w:iCs/>
                  <w:snapToGrid w:val="0"/>
                  <w:sz w:val="20"/>
                  <w:szCs w:val="20"/>
                </w:rPr>
                <w:t>s</w:t>
              </w:r>
              <w:r w:rsidRPr="00A47A05">
                <w:rPr>
                  <w:rFonts w:eastAsia="Times New Roman" w:cs="Times New Roman"/>
                  <w:bCs/>
                  <w:iCs/>
                  <w:snapToGrid w:val="0"/>
                  <w:sz w:val="20"/>
                  <w:szCs w:val="20"/>
                </w:rPr>
                <w:t xml:space="preserve">, submit for review </w:t>
              </w:r>
              <w:r>
                <w:rPr>
                  <w:rFonts w:eastAsia="Times New Roman" w:cs="Times New Roman"/>
                  <w:bCs/>
                  <w:iCs/>
                  <w:snapToGrid w:val="0"/>
                  <w:sz w:val="20"/>
                  <w:szCs w:val="20"/>
                </w:rPr>
                <w:t xml:space="preserve">by ENAV/ARM/VTS Committee </w:t>
              </w:r>
              <w:r w:rsidRPr="00A47A05">
                <w:rPr>
                  <w:rFonts w:eastAsia="Times New Roman" w:cs="Times New Roman"/>
                  <w:bCs/>
                  <w:iCs/>
                  <w:snapToGrid w:val="0"/>
                  <w:sz w:val="20"/>
                  <w:szCs w:val="20"/>
                </w:rPr>
                <w:t>and forwarding to Council for approval.</w:t>
              </w:r>
            </w:ins>
          </w:p>
        </w:tc>
      </w:tr>
      <w:tr w:rsidR="00E07F21" w14:paraId="2BA78364" w14:textId="77777777" w:rsidTr="00751C1D">
        <w:trPr>
          <w:cantSplit/>
          <w:trHeight w:val="659"/>
          <w:ins w:id="1123" w:author="IALA Meetings" w:date="2022-09-28T15:32:00Z"/>
        </w:trPr>
        <w:tc>
          <w:tcPr>
            <w:tcW w:w="2518" w:type="dxa"/>
          </w:tcPr>
          <w:p w14:paraId="26334BCE"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124" w:author="IALA Meetings" w:date="2022-09-28T15:32:00Z"/>
                <w:b/>
                <w:bCs/>
                <w:iCs/>
                <w:snapToGrid w:val="0"/>
                <w:sz w:val="20"/>
                <w:szCs w:val="20"/>
              </w:rPr>
            </w:pPr>
            <w:ins w:id="1125" w:author="IALA Meetings" w:date="2022-09-28T15:32:00Z">
              <w:r w:rsidRPr="00BF71F7">
                <w:rPr>
                  <w:b/>
                  <w:bCs/>
                  <w:iCs/>
                  <w:snapToGrid w:val="0"/>
                  <w:sz w:val="20"/>
                  <w:szCs w:val="20"/>
                </w:rPr>
                <w:t>Expected numbers of sessions for completion</w:t>
              </w:r>
            </w:ins>
          </w:p>
        </w:tc>
        <w:tc>
          <w:tcPr>
            <w:tcW w:w="7088" w:type="dxa"/>
            <w:gridSpan w:val="3"/>
          </w:tcPr>
          <w:p w14:paraId="18EFF521" w14:textId="77777777" w:rsidR="00E07F21" w:rsidRDefault="00E07F21" w:rsidP="00751C1D">
            <w:pPr>
              <w:pStyle w:val="BodyText3"/>
              <w:spacing w:before="120"/>
              <w:jc w:val="both"/>
              <w:rPr>
                <w:ins w:id="1126" w:author="IALA Meetings" w:date="2022-09-28T15:32:00Z"/>
                <w:sz w:val="20"/>
                <w:lang w:val="en-CA"/>
              </w:rPr>
            </w:pPr>
            <w:ins w:id="1127" w:author="IALA Meetings" w:date="2022-09-28T15:32:00Z">
              <w:r>
                <w:rPr>
                  <w:sz w:val="20"/>
                  <w:lang w:val="en-CA"/>
                </w:rPr>
                <w:t>Session number:</w:t>
              </w:r>
            </w:ins>
          </w:p>
          <w:p w14:paraId="489BBDEB" w14:textId="77777777" w:rsidR="00E07F21" w:rsidRDefault="00E07F21" w:rsidP="00751C1D">
            <w:pPr>
              <w:pStyle w:val="BodyText3"/>
              <w:tabs>
                <w:tab w:val="left" w:pos="1092"/>
                <w:tab w:val="left" w:pos="2085"/>
                <w:tab w:val="left" w:pos="2935"/>
                <w:tab w:val="left" w:pos="3927"/>
                <w:tab w:val="left" w:pos="4920"/>
                <w:tab w:val="left" w:pos="6054"/>
              </w:tabs>
              <w:spacing w:before="120"/>
              <w:ind w:left="244"/>
              <w:jc w:val="both"/>
              <w:rPr>
                <w:ins w:id="1128" w:author="IALA Meetings" w:date="2022-09-28T15:32:00Z"/>
                <w:sz w:val="20"/>
                <w:lang w:val="en-CA"/>
              </w:rPr>
            </w:pPr>
            <w:ins w:id="1129" w:author="IALA Meetings" w:date="2022-09-28T15:32:00Z">
              <w:r>
                <w:rPr>
                  <w:noProof/>
                  <w:lang w:val="de-DE" w:eastAsia="de-DE"/>
                </w:rPr>
                <mc:AlternateContent>
                  <mc:Choice Requires="wps">
                    <w:drawing>
                      <wp:anchor distT="0" distB="0" distL="114300" distR="114300" simplePos="0" relativeHeight="251828224" behindDoc="0" locked="0" layoutInCell="1" allowOverlap="1" wp14:anchorId="182AA219" wp14:editId="36996A61">
                        <wp:simplePos x="0" y="0"/>
                        <wp:positionH relativeFrom="column">
                          <wp:posOffset>645160</wp:posOffset>
                        </wp:positionH>
                        <wp:positionV relativeFrom="paragraph">
                          <wp:posOffset>168910</wp:posOffset>
                        </wp:positionV>
                        <wp:extent cx="274320" cy="274320"/>
                        <wp:effectExtent l="0" t="0" r="11430" b="11430"/>
                        <wp:wrapNone/>
                        <wp:docPr id="444"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BEC574B" w14:textId="76276C42" w:rsidR="00751C1D" w:rsidRDefault="00751C1D" w:rsidP="00E07F21">
                                    <w:pPr>
                                      <w:rPr>
                                        <w:lang w:val="nl-NL"/>
                                      </w:rPr>
                                    </w:pPr>
                                  </w:p>
                                  <w:p w14:paraId="74DDA229" w14:textId="77777777" w:rsidR="00751C1D" w:rsidRDefault="00751C1D" w:rsidP="00E07F21">
                                    <w:pPr>
                                      <w:rPr>
                                        <w:lang w:val="nl-NL"/>
                                      </w:rPr>
                                    </w:pPr>
                                  </w:p>
                                </w:txbxContent>
                              </wps:txbx>
                              <wps:bodyPr rot="0" vert="horz" wrap="square" lIns="91440" tIns="45720" rIns="91440" bIns="45720" anchor="t" anchorCtr="0" upright="1">
                                <a:noAutofit/>
                              </wps:bodyPr>
                            </wps:wsp>
                          </a:graphicData>
                        </a:graphic>
                      </wp:anchor>
                    </w:drawing>
                  </mc:Choice>
                  <mc:Fallback>
                    <w:pict>
                      <v:rect w14:anchorId="182AA219" id="_x0000_s1099" style="position:absolute;left:0;text-align:left;margin-left:50.8pt;margin-top:13.3pt;width:21.6pt;height:21.6pt;z-index:251828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MW9iNUlAgAANwQAAA4AAAAAAAAAAAAAAAAALgIAAGRycy9lMm9Eb2Mu&#10;eG1sUEsBAi0AFAAGAAgAAAAhAC9GjDXdAAAACQEAAA8AAAAAAAAAAAAAAAAAfwQAAGRycy9kb3du&#10;cmV2LnhtbFBLBQYAAAAABAAEAPMAAACJBQAAAAA=&#10;">
                        <v:textbox>
                          <w:txbxContent>
                            <w:p w14:paraId="3BEC574B" w14:textId="76276C42" w:rsidR="00751C1D" w:rsidRDefault="00751C1D" w:rsidP="00E07F21">
                              <w:pPr>
                                <w:rPr>
                                  <w:lang w:val="nl-NL"/>
                                </w:rPr>
                              </w:pPr>
                            </w:p>
                            <w:p w14:paraId="74DDA229" w14:textId="77777777" w:rsidR="00751C1D" w:rsidRDefault="00751C1D" w:rsidP="00E07F21">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827200" behindDoc="0" locked="0" layoutInCell="1" allowOverlap="1" wp14:anchorId="3692E826" wp14:editId="3CE0DCA3">
                        <wp:simplePos x="0" y="0"/>
                        <wp:positionH relativeFrom="column">
                          <wp:posOffset>1219200</wp:posOffset>
                        </wp:positionH>
                        <wp:positionV relativeFrom="paragraph">
                          <wp:posOffset>168910</wp:posOffset>
                        </wp:positionV>
                        <wp:extent cx="274320" cy="274320"/>
                        <wp:effectExtent l="0" t="0" r="11430" b="11430"/>
                        <wp:wrapNone/>
                        <wp:docPr id="445"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7582852" w14:textId="77777777" w:rsidR="00751C1D" w:rsidRDefault="00751C1D" w:rsidP="00E07F21">
                                    <w:pPr>
                                      <w:rPr>
                                        <w:lang w:val="nl-NL"/>
                                      </w:rPr>
                                    </w:pPr>
                                    <w:r>
                                      <w:rPr>
                                        <w:lang w:val="nl-NL"/>
                                      </w:rPr>
                                      <w:t>X</w:t>
                                    </w:r>
                                  </w:p>
                                  <w:p w14:paraId="5C0F87F6" w14:textId="77777777" w:rsidR="00751C1D" w:rsidRDefault="00751C1D" w:rsidP="00E07F21">
                                    <w:pPr>
                                      <w:jc w:val="center"/>
                                    </w:pPr>
                                  </w:p>
                                </w:txbxContent>
                              </wps:txbx>
                              <wps:bodyPr rot="0" vert="horz" wrap="square" lIns="91440" tIns="45720" rIns="91440" bIns="45720" anchor="t" anchorCtr="0" upright="1">
                                <a:noAutofit/>
                              </wps:bodyPr>
                            </wps:wsp>
                          </a:graphicData>
                        </a:graphic>
                      </wp:anchor>
                    </w:drawing>
                  </mc:Choice>
                  <mc:Fallback>
                    <w:pict>
                      <v:rect w14:anchorId="3692E826" id="_x0000_s1100" style="position:absolute;left:0;text-align:left;margin-left:96pt;margin-top:13.3pt;width:21.6pt;height:21.6pt;z-index:251827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">
                        <v:textbox>
                          <w:txbxContent>
                            <w:p w14:paraId="07582852" w14:textId="77777777" w:rsidR="00751C1D" w:rsidRDefault="00751C1D" w:rsidP="00E07F21">
                              <w:pPr>
                                <w:rPr>
                                  <w:lang w:val="nl-NL"/>
                                </w:rPr>
                              </w:pPr>
                              <w:r>
                                <w:rPr>
                                  <w:lang w:val="nl-NL"/>
                                </w:rPr>
                                <w:t>X</w:t>
                              </w:r>
                            </w:p>
                            <w:p w14:paraId="5C0F87F6" w14:textId="77777777" w:rsidR="00751C1D" w:rsidRDefault="00751C1D" w:rsidP="00E07F21">
                              <w:pPr>
                                <w:jc w:val="center"/>
                              </w:pPr>
                            </w:p>
                          </w:txbxContent>
                        </v:textbox>
                      </v:rect>
                    </w:pict>
                  </mc:Fallback>
                </mc:AlternateContent>
              </w:r>
              <w:r>
                <w:rPr>
                  <w:noProof/>
                  <w:lang w:val="de-DE" w:eastAsia="de-DE"/>
                </w:rPr>
                <mc:AlternateContent>
                  <mc:Choice Requires="wps">
                    <w:drawing>
                      <wp:anchor distT="0" distB="0" distL="114300" distR="114300" simplePos="0" relativeHeight="251826176" behindDoc="0" locked="0" layoutInCell="1" allowOverlap="1" wp14:anchorId="197D2319" wp14:editId="70B82D4D">
                        <wp:simplePos x="0" y="0"/>
                        <wp:positionH relativeFrom="column">
                          <wp:posOffset>1793240</wp:posOffset>
                        </wp:positionH>
                        <wp:positionV relativeFrom="paragraph">
                          <wp:posOffset>168910</wp:posOffset>
                        </wp:positionV>
                        <wp:extent cx="274320" cy="274320"/>
                        <wp:effectExtent l="0" t="0" r="11430" b="11430"/>
                        <wp:wrapNone/>
                        <wp:docPr id="446"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70A4754" w14:textId="77777777" w:rsidR="00751C1D" w:rsidRDefault="00751C1D" w:rsidP="00E07F21">
                                    <w:pPr>
                                      <w:rPr>
                                        <w:lang w:val="nl-NL"/>
                                      </w:rPr>
                                    </w:pPr>
                                    <w:r>
                                      <w:rPr>
                                        <w:lang w:val="nl-NL"/>
                                      </w:rPr>
                                      <w:t>X</w:t>
                                    </w:r>
                                  </w:p>
                                  <w:p w14:paraId="405F3D3A" w14:textId="77777777" w:rsidR="00751C1D" w:rsidRDefault="00751C1D" w:rsidP="00E07F21">
                                    <w:pPr>
                                      <w:jc w:val="center"/>
                                    </w:pPr>
                                  </w:p>
                                </w:txbxContent>
                              </wps:txbx>
                              <wps:bodyPr rot="0" vert="horz" wrap="square" lIns="91440" tIns="45720" rIns="91440" bIns="45720" anchor="t" anchorCtr="0" upright="1">
                                <a:noAutofit/>
                              </wps:bodyPr>
                            </wps:wsp>
                          </a:graphicData>
                        </a:graphic>
                      </wp:anchor>
                    </w:drawing>
                  </mc:Choice>
                  <mc:Fallback>
                    <w:pict>
                      <v:rect w14:anchorId="197D2319" id="_x0000_s1101" style="position:absolute;left:0;text-align:left;margin-left:141.2pt;margin-top:13.3pt;width:21.6pt;height:21.6pt;z-index:251826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">
                        <v:textbox>
                          <w:txbxContent>
                            <w:p w14:paraId="570A4754" w14:textId="77777777" w:rsidR="00751C1D" w:rsidRDefault="00751C1D" w:rsidP="00E07F21">
                              <w:pPr>
                                <w:rPr>
                                  <w:lang w:val="nl-NL"/>
                                </w:rPr>
                              </w:pPr>
                              <w:r>
                                <w:rPr>
                                  <w:lang w:val="nl-NL"/>
                                </w:rPr>
                                <w:t>X</w:t>
                              </w:r>
                            </w:p>
                            <w:p w14:paraId="405F3D3A" w14:textId="77777777" w:rsidR="00751C1D" w:rsidRDefault="00751C1D" w:rsidP="00E07F21">
                              <w:pPr>
                                <w:jc w:val="center"/>
                              </w:pPr>
                            </w:p>
                          </w:txbxContent>
                        </v:textbox>
                      </v:rect>
                    </w:pict>
                  </mc:Fallback>
                </mc:AlternateContent>
              </w:r>
              <w:r>
                <w:rPr>
                  <w:noProof/>
                  <w:lang w:val="de-DE" w:eastAsia="de-DE"/>
                </w:rPr>
                <mc:AlternateContent>
                  <mc:Choice Requires="wps">
                    <w:drawing>
                      <wp:anchor distT="0" distB="0" distL="114300" distR="114300" simplePos="0" relativeHeight="251825152" behindDoc="0" locked="0" layoutInCell="1" allowOverlap="1" wp14:anchorId="64AEDE27" wp14:editId="238D6FB0">
                        <wp:simplePos x="0" y="0"/>
                        <wp:positionH relativeFrom="column">
                          <wp:posOffset>2399665</wp:posOffset>
                        </wp:positionH>
                        <wp:positionV relativeFrom="paragraph">
                          <wp:posOffset>168910</wp:posOffset>
                        </wp:positionV>
                        <wp:extent cx="274320" cy="274320"/>
                        <wp:effectExtent l="0" t="0" r="11430" b="11430"/>
                        <wp:wrapNone/>
                        <wp:docPr id="447"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431AD98" w14:textId="77777777" w:rsidR="00751C1D" w:rsidRDefault="00751C1D" w:rsidP="00E07F21">
                                    <w:pPr>
                                      <w:rPr>
                                        <w:lang w:val="nl-NL"/>
                                      </w:rPr>
                                    </w:pPr>
                                    <w:proofErr w:type="gramStart"/>
                                    <w:r>
                                      <w:rPr>
                                        <w:lang w:val="nl-NL"/>
                                      </w:rPr>
                                      <w:t>x</w:t>
                                    </w:r>
                                    <w:proofErr w:type="gramEnd"/>
                                  </w:p>
                                  <w:p w14:paraId="00DD5173" w14:textId="77777777" w:rsidR="00751C1D" w:rsidRDefault="00751C1D" w:rsidP="00E07F21">
                                    <w:pPr>
                                      <w:jc w:val="center"/>
                                    </w:pPr>
                                  </w:p>
                                </w:txbxContent>
                              </wps:txbx>
                              <wps:bodyPr rot="0" vert="horz" wrap="square" lIns="91440" tIns="45720" rIns="91440" bIns="45720" anchor="t" anchorCtr="0" upright="1">
                                <a:noAutofit/>
                              </wps:bodyPr>
                            </wps:wsp>
                          </a:graphicData>
                        </a:graphic>
                      </wp:anchor>
                    </w:drawing>
                  </mc:Choice>
                  <mc:Fallback>
                    <w:pict>
                      <v:rect w14:anchorId="64AEDE27" id="_x0000_s1102" style="position:absolute;left:0;text-align:left;margin-left:188.95pt;margin-top:13.3pt;width:21.6pt;height:21.6pt;z-index:251825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">
                        <v:textbox>
                          <w:txbxContent>
                            <w:p w14:paraId="0431AD98" w14:textId="77777777" w:rsidR="00751C1D" w:rsidRDefault="00751C1D" w:rsidP="00E07F21">
                              <w:pPr>
                                <w:rPr>
                                  <w:lang w:val="nl-NL"/>
                                </w:rPr>
                              </w:pPr>
                              <w:r>
                                <w:rPr>
                                  <w:lang w:val="nl-NL"/>
                                </w:rPr>
                                <w:t>x</w:t>
                              </w:r>
                            </w:p>
                            <w:p w14:paraId="00DD5173" w14:textId="77777777" w:rsidR="00751C1D" w:rsidRDefault="00751C1D" w:rsidP="00E07F21">
                              <w:pPr>
                                <w:jc w:val="center"/>
                              </w:pPr>
                            </w:p>
                          </w:txbxContent>
                        </v:textbox>
                      </v:rect>
                    </w:pict>
                  </mc:Fallback>
                </mc:AlternateContent>
              </w:r>
              <w:r>
                <w:rPr>
                  <w:noProof/>
                  <w:lang w:val="de-DE" w:eastAsia="de-DE"/>
                </w:rPr>
                <mc:AlternateContent>
                  <mc:Choice Requires="wps">
                    <w:drawing>
                      <wp:anchor distT="0" distB="0" distL="114300" distR="114300" simplePos="0" relativeHeight="251824128" behindDoc="0" locked="0" layoutInCell="1" allowOverlap="1" wp14:anchorId="04026D89" wp14:editId="6C30D5E4">
                        <wp:simplePos x="0" y="0"/>
                        <wp:positionH relativeFrom="column">
                          <wp:posOffset>3072130</wp:posOffset>
                        </wp:positionH>
                        <wp:positionV relativeFrom="paragraph">
                          <wp:posOffset>168910</wp:posOffset>
                        </wp:positionV>
                        <wp:extent cx="274320" cy="274320"/>
                        <wp:effectExtent l="0" t="0" r="11430" b="11430"/>
                        <wp:wrapNone/>
                        <wp:docPr id="448"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9F344E9" w14:textId="77777777" w:rsidR="00751C1D" w:rsidRDefault="00751C1D" w:rsidP="00E07F21">
                                    <w:pPr>
                                      <w:jc w:val="center"/>
                                    </w:pPr>
                                    <w:r>
                                      <w:t>X</w:t>
                                    </w:r>
                                  </w:p>
                                </w:txbxContent>
                              </wps:txbx>
                              <wps:bodyPr rot="0" vert="horz" wrap="square" lIns="91440" tIns="45720" rIns="91440" bIns="45720" anchor="t" anchorCtr="0" upright="1">
                                <a:noAutofit/>
                              </wps:bodyPr>
                            </wps:wsp>
                          </a:graphicData>
                        </a:graphic>
                      </wp:anchor>
                    </w:drawing>
                  </mc:Choice>
                  <mc:Fallback>
                    <w:pict>
                      <v:rect w14:anchorId="04026D89" id="_x0000_s1103" style="position:absolute;left:0;text-align:left;margin-left:241.9pt;margin-top:13.3pt;width:21.6pt;height:21.6pt;z-index:251824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">
                        <v:textbox>
                          <w:txbxContent>
                            <w:p w14:paraId="69F344E9" w14:textId="77777777" w:rsidR="00751C1D" w:rsidRDefault="00751C1D" w:rsidP="00E07F21">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823104" behindDoc="0" locked="0" layoutInCell="1" allowOverlap="1" wp14:anchorId="288A83B7" wp14:editId="64EBCEEE">
                        <wp:simplePos x="0" y="0"/>
                        <wp:positionH relativeFrom="column">
                          <wp:posOffset>3834765</wp:posOffset>
                        </wp:positionH>
                        <wp:positionV relativeFrom="paragraph">
                          <wp:posOffset>168910</wp:posOffset>
                        </wp:positionV>
                        <wp:extent cx="274320" cy="274320"/>
                        <wp:effectExtent l="0" t="0" r="11430" b="11430"/>
                        <wp:wrapNone/>
                        <wp:docPr id="449"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BD0D02A" w14:textId="29B4FC4B" w:rsidR="00751C1D" w:rsidRDefault="00B42037" w:rsidP="00E07F21">
                                    <w:pPr>
                                      <w:jc w:val="center"/>
                                    </w:pPr>
                                    <w:r>
                                      <w:t>X</w:t>
                                    </w:r>
                                  </w:p>
                                </w:txbxContent>
                              </wps:txbx>
                              <wps:bodyPr rot="0" vert="horz" wrap="square" lIns="91440" tIns="45720" rIns="91440" bIns="45720" anchor="t" anchorCtr="0" upright="1">
                                <a:noAutofit/>
                              </wps:bodyPr>
                            </wps:wsp>
                          </a:graphicData>
                        </a:graphic>
                      </wp:anchor>
                    </w:drawing>
                  </mc:Choice>
                  <mc:Fallback>
                    <w:pict>
                      <v:rect w14:anchorId="288A83B7" id="_x0000_s1104" style="position:absolute;left:0;text-align:left;margin-left:301.95pt;margin-top:13.3pt;width:21.6pt;height:21.6pt;z-index:251823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">
                        <v:textbox>
                          <w:txbxContent>
                            <w:p w14:paraId="1BD0D02A" w14:textId="29B4FC4B" w:rsidR="00751C1D" w:rsidRDefault="00B42037" w:rsidP="00E07F21">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829248" behindDoc="0" locked="0" layoutInCell="1" allowOverlap="1" wp14:anchorId="456E7D4B" wp14:editId="3AC97140">
                        <wp:simplePos x="0" y="0"/>
                        <wp:positionH relativeFrom="column">
                          <wp:posOffset>31750</wp:posOffset>
                        </wp:positionH>
                        <wp:positionV relativeFrom="paragraph">
                          <wp:posOffset>168910</wp:posOffset>
                        </wp:positionV>
                        <wp:extent cx="274320" cy="274320"/>
                        <wp:effectExtent l="0" t="0" r="11430" b="11430"/>
                        <wp:wrapNone/>
                        <wp:docPr id="450"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5183F04" w14:textId="77777777" w:rsidR="00751C1D" w:rsidRDefault="00751C1D" w:rsidP="00E07F21">
                                    <w:pPr>
                                      <w:rPr>
                                        <w:lang w:val="nl-NL"/>
                                      </w:rPr>
                                    </w:pPr>
                                  </w:p>
                                </w:txbxContent>
                              </wps:txbx>
                              <wps:bodyPr rot="0" vert="horz" wrap="square" lIns="91440" tIns="45720" rIns="91440" bIns="45720" anchor="t" anchorCtr="0" upright="1">
                                <a:noAutofit/>
                              </wps:bodyPr>
                            </wps:wsp>
                          </a:graphicData>
                        </a:graphic>
                      </wp:anchor>
                    </w:drawing>
                  </mc:Choice>
                  <mc:Fallback>
                    <w:pict>
                      <v:rect w14:anchorId="456E7D4B" id="_x0000_s1105" style="position:absolute;left:0;text-align:left;margin-left:2.5pt;margin-top:13.3pt;width:21.6pt;height:21.6pt;z-index:251829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">
                        <v:textbox>
                          <w:txbxContent>
                            <w:p w14:paraId="75183F04" w14:textId="77777777" w:rsidR="00751C1D" w:rsidRDefault="00751C1D" w:rsidP="00E07F21">
                              <w:pPr>
                                <w:rPr>
                                  <w:lang w:val="nl-NL"/>
                                </w:rPr>
                              </w:pPr>
                            </w:p>
                          </w:txbxContent>
                        </v:textbox>
                      </v:rect>
                    </w:pict>
                  </mc:Fallback>
                </mc:AlternateContent>
              </w:r>
              <w:r>
                <w:rPr>
                  <w:sz w:val="20"/>
                  <w:lang w:val="en-CA"/>
                </w:rPr>
                <w:t>29</w:t>
              </w:r>
              <w:r>
                <w:rPr>
                  <w:sz w:val="20"/>
                  <w:lang w:val="en-CA"/>
                </w:rPr>
                <w:tab/>
                <w:t>30</w:t>
              </w:r>
              <w:r>
                <w:rPr>
                  <w:sz w:val="20"/>
                  <w:lang w:val="en-CA"/>
                </w:rPr>
                <w:tab/>
                <w:t>31</w:t>
              </w:r>
              <w:r>
                <w:rPr>
                  <w:sz w:val="20"/>
                  <w:lang w:val="en-CA"/>
                </w:rPr>
                <w:tab/>
                <w:t>32</w:t>
              </w:r>
              <w:r>
                <w:rPr>
                  <w:sz w:val="20"/>
                  <w:lang w:val="en-CA"/>
                </w:rPr>
                <w:tab/>
                <w:t>33</w:t>
              </w:r>
              <w:r>
                <w:rPr>
                  <w:sz w:val="20"/>
                  <w:lang w:val="en-CA"/>
                </w:rPr>
                <w:tab/>
                <w:t>34</w:t>
              </w:r>
              <w:r>
                <w:rPr>
                  <w:sz w:val="20"/>
                  <w:lang w:val="en-CA"/>
                </w:rPr>
                <w:tab/>
                <w:t xml:space="preserve"> 35</w:t>
              </w:r>
            </w:ins>
          </w:p>
          <w:p w14:paraId="19D1AC6D"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30" w:author="IALA Meetings" w:date="2022-09-28T15:32:00Z"/>
                <w:bCs/>
                <w:iCs/>
                <w:snapToGrid w:val="0"/>
                <w:sz w:val="20"/>
                <w:szCs w:val="20"/>
                <w:lang w:val="en-CA"/>
              </w:rPr>
            </w:pPr>
          </w:p>
          <w:p w14:paraId="1BD09316"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31" w:author="IALA Meetings" w:date="2022-09-28T15:32:00Z"/>
                <w:bCs/>
                <w:iCs/>
                <w:snapToGrid w:val="0"/>
                <w:sz w:val="20"/>
                <w:szCs w:val="20"/>
                <w:lang w:val="en-CA"/>
              </w:rPr>
            </w:pPr>
          </w:p>
        </w:tc>
      </w:tr>
      <w:tr w:rsidR="00E07F21" w14:paraId="67BDFB19" w14:textId="77777777" w:rsidTr="00751C1D">
        <w:trPr>
          <w:cantSplit/>
          <w:trHeight w:val="342"/>
          <w:ins w:id="1132" w:author="IALA Meetings" w:date="2022-09-28T15:32:00Z"/>
        </w:trPr>
        <w:tc>
          <w:tcPr>
            <w:tcW w:w="2518" w:type="dxa"/>
            <w:shd w:val="clear" w:color="auto" w:fill="DDD9C3" w:themeFill="background2" w:themeFillShade="E6"/>
          </w:tcPr>
          <w:p w14:paraId="54686958"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133" w:author="IALA Meetings" w:date="2022-09-28T15:32:00Z"/>
                <w:b/>
                <w:bCs/>
                <w:iCs/>
                <w:snapToGrid w:val="0"/>
                <w:sz w:val="20"/>
                <w:szCs w:val="20"/>
              </w:rPr>
            </w:pPr>
            <w:ins w:id="1134" w:author="IALA Meetings" w:date="2022-09-28T15:32:00Z">
              <w:r>
                <w:rPr>
                  <w:b/>
                  <w:bCs/>
                  <w:iCs/>
                  <w:snapToGrid w:val="0"/>
                  <w:sz w:val="20"/>
                  <w:szCs w:val="20"/>
                </w:rPr>
                <w:t>Committee notes</w:t>
              </w:r>
            </w:ins>
          </w:p>
        </w:tc>
        <w:tc>
          <w:tcPr>
            <w:tcW w:w="2268" w:type="dxa"/>
            <w:shd w:val="clear" w:color="auto" w:fill="DDD9C3" w:themeFill="background2" w:themeFillShade="E6"/>
          </w:tcPr>
          <w:p w14:paraId="449E42E3"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35" w:author="IALA Meetings" w:date="2022-09-28T15:32:00Z"/>
                <w:b/>
                <w:bCs/>
                <w:iCs/>
                <w:snapToGrid w:val="0"/>
                <w:sz w:val="20"/>
                <w:szCs w:val="20"/>
              </w:rPr>
            </w:pPr>
            <w:ins w:id="1136" w:author="IALA Meetings" w:date="2022-09-28T15:32:00Z">
              <w:r>
                <w:rPr>
                  <w:b/>
                  <w:bCs/>
                  <w:iCs/>
                  <w:snapToGrid w:val="0"/>
                  <w:sz w:val="20"/>
                  <w:szCs w:val="20"/>
                </w:rPr>
                <w:t>Origins</w:t>
              </w:r>
            </w:ins>
          </w:p>
        </w:tc>
        <w:tc>
          <w:tcPr>
            <w:tcW w:w="4820" w:type="dxa"/>
            <w:gridSpan w:val="2"/>
            <w:shd w:val="clear" w:color="auto" w:fill="DDD9C3" w:themeFill="background2" w:themeFillShade="E6"/>
          </w:tcPr>
          <w:p w14:paraId="0678EA37"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37" w:author="IALA Meetings" w:date="2022-09-28T15:32:00Z"/>
                <w:bCs/>
                <w:iCs/>
                <w:snapToGrid w:val="0"/>
                <w:sz w:val="20"/>
                <w:szCs w:val="20"/>
              </w:rPr>
            </w:pPr>
            <w:ins w:id="1138" w:author="IALA Meetings" w:date="2022-09-28T15:32:00Z">
              <w:r>
                <w:rPr>
                  <w:bCs/>
                  <w:iCs/>
                  <w:snapToGrid w:val="0"/>
                  <w:sz w:val="20"/>
                  <w:szCs w:val="20"/>
                </w:rPr>
                <w:t>Requested by ENAV Committee at [ENAV29]</w:t>
              </w:r>
            </w:ins>
          </w:p>
        </w:tc>
      </w:tr>
      <w:tr w:rsidR="00E07F21" w14:paraId="5C8B56AB" w14:textId="77777777" w:rsidTr="00751C1D">
        <w:trPr>
          <w:cantSplit/>
          <w:trHeight w:val="342"/>
          <w:ins w:id="1139" w:author="IALA Meetings" w:date="2022-09-28T15:32:00Z"/>
        </w:trPr>
        <w:tc>
          <w:tcPr>
            <w:tcW w:w="2518" w:type="dxa"/>
            <w:vMerge w:val="restart"/>
            <w:shd w:val="clear" w:color="auto" w:fill="auto"/>
          </w:tcPr>
          <w:p w14:paraId="7E56D3FB"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ins w:id="1140" w:author="IALA Meetings" w:date="2022-09-28T15:32:00Z"/>
                <w:b/>
                <w:bCs/>
                <w:iCs/>
                <w:snapToGrid w:val="0"/>
                <w:sz w:val="20"/>
                <w:szCs w:val="20"/>
              </w:rPr>
            </w:pPr>
          </w:p>
        </w:tc>
        <w:tc>
          <w:tcPr>
            <w:tcW w:w="2268" w:type="dxa"/>
            <w:shd w:val="clear" w:color="auto" w:fill="DDD9C3" w:themeFill="background2" w:themeFillShade="E6"/>
          </w:tcPr>
          <w:p w14:paraId="640F4595"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41" w:author="IALA Meetings" w:date="2022-09-28T15:32:00Z"/>
                <w:b/>
                <w:bCs/>
                <w:iCs/>
                <w:snapToGrid w:val="0"/>
                <w:sz w:val="20"/>
                <w:szCs w:val="20"/>
              </w:rPr>
            </w:pPr>
            <w:ins w:id="1142" w:author="IALA Meetings" w:date="2022-09-28T15:32:00Z">
              <w:r>
                <w:rPr>
                  <w:b/>
                  <w:bCs/>
                  <w:iCs/>
                  <w:snapToGrid w:val="0"/>
                  <w:sz w:val="20"/>
                  <w:szCs w:val="20"/>
                </w:rPr>
                <w:t>Agreed by session</w:t>
              </w:r>
            </w:ins>
          </w:p>
        </w:tc>
        <w:tc>
          <w:tcPr>
            <w:tcW w:w="2268" w:type="dxa"/>
            <w:shd w:val="clear" w:color="auto" w:fill="DDD9C3" w:themeFill="background2" w:themeFillShade="E6"/>
          </w:tcPr>
          <w:p w14:paraId="38ED59A5"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43" w:author="IALA Meetings" w:date="2022-09-28T15:32:00Z"/>
                <w:b/>
                <w:bCs/>
                <w:iCs/>
                <w:snapToGrid w:val="0"/>
                <w:sz w:val="20"/>
                <w:szCs w:val="20"/>
              </w:rPr>
            </w:pPr>
            <w:ins w:id="1144" w:author="IALA Meetings" w:date="2022-09-28T15:32:00Z">
              <w:r>
                <w:rPr>
                  <w:b/>
                  <w:bCs/>
                  <w:iCs/>
                  <w:snapToGrid w:val="0"/>
                  <w:sz w:val="20"/>
                  <w:szCs w:val="20"/>
                </w:rPr>
                <w:t>TD#</w:t>
              </w:r>
            </w:ins>
          </w:p>
        </w:tc>
        <w:tc>
          <w:tcPr>
            <w:tcW w:w="2552" w:type="dxa"/>
            <w:shd w:val="clear" w:color="auto" w:fill="DDD9C3" w:themeFill="background2" w:themeFillShade="E6"/>
          </w:tcPr>
          <w:p w14:paraId="0494D3BB"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45" w:author="IALA Meetings" w:date="2022-09-28T15:32:00Z"/>
                <w:b/>
                <w:bCs/>
                <w:iCs/>
                <w:snapToGrid w:val="0"/>
                <w:sz w:val="20"/>
                <w:szCs w:val="20"/>
              </w:rPr>
            </w:pPr>
            <w:ins w:id="1146" w:author="IALA Meetings" w:date="2022-09-28T15:32:00Z">
              <w:r>
                <w:rPr>
                  <w:b/>
                  <w:bCs/>
                  <w:iCs/>
                  <w:snapToGrid w:val="0"/>
                  <w:sz w:val="20"/>
                  <w:szCs w:val="20"/>
                </w:rPr>
                <w:t>Comments</w:t>
              </w:r>
            </w:ins>
          </w:p>
        </w:tc>
      </w:tr>
      <w:tr w:rsidR="00E07F21" w14:paraId="51A15860" w14:textId="77777777" w:rsidTr="00751C1D">
        <w:trPr>
          <w:cantSplit/>
          <w:trHeight w:val="489"/>
          <w:ins w:id="1147" w:author="IALA Meetings" w:date="2022-09-28T15:32:00Z"/>
        </w:trPr>
        <w:tc>
          <w:tcPr>
            <w:tcW w:w="2518" w:type="dxa"/>
            <w:vMerge/>
            <w:shd w:val="clear" w:color="auto" w:fill="auto"/>
          </w:tcPr>
          <w:p w14:paraId="6888BEA0"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ins w:id="1148" w:author="IALA Meetings" w:date="2022-09-28T15:32:00Z"/>
                <w:bCs/>
                <w:iCs/>
                <w:snapToGrid w:val="0"/>
                <w:sz w:val="20"/>
                <w:szCs w:val="20"/>
              </w:rPr>
            </w:pPr>
          </w:p>
        </w:tc>
        <w:tc>
          <w:tcPr>
            <w:tcW w:w="2268" w:type="dxa"/>
            <w:shd w:val="clear" w:color="auto" w:fill="DDD9C3" w:themeFill="background2" w:themeFillShade="E6"/>
          </w:tcPr>
          <w:p w14:paraId="6105FE87"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49" w:author="IALA Meetings" w:date="2022-09-28T15:32:00Z"/>
                <w:bCs/>
                <w:iCs/>
                <w:snapToGrid w:val="0"/>
                <w:sz w:val="20"/>
                <w:szCs w:val="20"/>
              </w:rPr>
            </w:pPr>
            <w:ins w:id="1150" w:author="IALA Meetings" w:date="2022-09-28T15:3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268" w:type="dxa"/>
            <w:shd w:val="clear" w:color="auto" w:fill="DDD9C3" w:themeFill="background2" w:themeFillShade="E6"/>
          </w:tcPr>
          <w:p w14:paraId="3E026B4B"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51" w:author="IALA Meetings" w:date="2022-09-28T15:32:00Z"/>
                <w:bCs/>
                <w:iCs/>
                <w:snapToGrid w:val="0"/>
                <w:sz w:val="20"/>
                <w:szCs w:val="20"/>
              </w:rPr>
            </w:pPr>
            <w:ins w:id="1152" w:author="IALA Meetings" w:date="2022-09-28T15:3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552" w:type="dxa"/>
            <w:shd w:val="clear" w:color="auto" w:fill="DDD9C3" w:themeFill="background2" w:themeFillShade="E6"/>
          </w:tcPr>
          <w:p w14:paraId="7DDAE573"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153" w:author="IALA Meetings" w:date="2022-09-28T15:32:00Z"/>
                <w:bCs/>
                <w:iCs/>
                <w:snapToGrid w:val="0"/>
                <w:sz w:val="20"/>
                <w:szCs w:val="20"/>
              </w:rPr>
            </w:pPr>
            <w:ins w:id="1154" w:author="IALA Meetings" w:date="2022-09-28T15:3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r>
      <w:tr w:rsidR="00E07F21" w14:paraId="03964E1C" w14:textId="77777777" w:rsidTr="00751C1D">
        <w:trPr>
          <w:cantSplit/>
          <w:trHeight w:val="489"/>
          <w:ins w:id="1155" w:author="IALA Meetings" w:date="2022-09-28T15:32:00Z"/>
        </w:trPr>
        <w:tc>
          <w:tcPr>
            <w:tcW w:w="2518" w:type="dxa"/>
            <w:shd w:val="clear" w:color="auto" w:fill="auto"/>
          </w:tcPr>
          <w:p w14:paraId="35C82E6C"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1156" w:author="IALA Meetings" w:date="2022-09-28T15:32:00Z"/>
                <w:bCs/>
                <w:iCs/>
                <w:snapToGrid w:val="0"/>
                <w:sz w:val="20"/>
                <w:szCs w:val="20"/>
              </w:rPr>
            </w:pPr>
          </w:p>
        </w:tc>
        <w:tc>
          <w:tcPr>
            <w:tcW w:w="2268" w:type="dxa"/>
            <w:shd w:val="clear" w:color="auto" w:fill="DDD9C3" w:themeFill="background2" w:themeFillShade="E6"/>
          </w:tcPr>
          <w:p w14:paraId="5BA9AD04"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57" w:author="IALA Meetings" w:date="2022-09-28T15:32:00Z"/>
                <w:b/>
                <w:bCs/>
                <w:iCs/>
                <w:snapToGrid w:val="0"/>
                <w:sz w:val="20"/>
                <w:szCs w:val="20"/>
              </w:rPr>
            </w:pPr>
            <w:ins w:id="1158" w:author="IALA Meetings" w:date="2022-09-28T15:32:00Z">
              <w:r>
                <w:rPr>
                  <w:b/>
                  <w:bCs/>
                  <w:iCs/>
                  <w:snapToGrid w:val="0"/>
                  <w:sz w:val="20"/>
                  <w:szCs w:val="20"/>
                </w:rPr>
                <w:t>Approved by Council</w:t>
              </w:r>
            </w:ins>
          </w:p>
        </w:tc>
        <w:tc>
          <w:tcPr>
            <w:tcW w:w="2268" w:type="dxa"/>
            <w:shd w:val="clear" w:color="auto" w:fill="DDD9C3" w:themeFill="background2" w:themeFillShade="E6"/>
          </w:tcPr>
          <w:p w14:paraId="175F4CBF"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59" w:author="IALA Meetings" w:date="2022-09-28T15:32:00Z"/>
                <w:bCs/>
                <w:iCs/>
                <w:snapToGrid w:val="0"/>
                <w:sz w:val="20"/>
                <w:szCs w:val="20"/>
              </w:rPr>
            </w:pPr>
            <w:ins w:id="1160" w:author="IALA Meetings" w:date="2022-09-28T15:3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ins>
          </w:p>
        </w:tc>
        <w:tc>
          <w:tcPr>
            <w:tcW w:w="2552" w:type="dxa"/>
            <w:shd w:val="clear" w:color="auto" w:fill="DDD9C3" w:themeFill="background2" w:themeFillShade="E6"/>
          </w:tcPr>
          <w:p w14:paraId="3E0FEA24"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161" w:author="IALA Meetings" w:date="2022-09-28T15:32:00Z"/>
                <w:bCs/>
                <w:iCs/>
                <w:snapToGrid w:val="0"/>
                <w:sz w:val="20"/>
                <w:szCs w:val="20"/>
              </w:rPr>
            </w:pPr>
            <w:ins w:id="1162" w:author="IALA Meetings" w:date="2022-09-28T15:3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ins>
          </w:p>
        </w:tc>
      </w:tr>
      <w:tr w:rsidR="00E07F21" w14:paraId="3422CD05" w14:textId="77777777" w:rsidTr="00751C1D">
        <w:trPr>
          <w:cantSplit/>
          <w:trHeight w:val="489"/>
          <w:ins w:id="1163" w:author="IALA Meetings" w:date="2022-09-28T15:32:00Z"/>
        </w:trPr>
        <w:tc>
          <w:tcPr>
            <w:tcW w:w="2518" w:type="dxa"/>
            <w:shd w:val="clear" w:color="auto" w:fill="auto"/>
          </w:tcPr>
          <w:p w14:paraId="383F3248"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1164" w:author="IALA Meetings" w:date="2022-09-28T15:32:00Z"/>
                <w:bCs/>
                <w:iCs/>
                <w:snapToGrid w:val="0"/>
                <w:sz w:val="20"/>
                <w:szCs w:val="20"/>
              </w:rPr>
            </w:pPr>
          </w:p>
        </w:tc>
        <w:tc>
          <w:tcPr>
            <w:tcW w:w="2268" w:type="dxa"/>
            <w:shd w:val="clear" w:color="auto" w:fill="DDD9C3" w:themeFill="background2" w:themeFillShade="E6"/>
          </w:tcPr>
          <w:p w14:paraId="6B78D124"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65" w:author="IALA Meetings" w:date="2022-09-28T15:32:00Z"/>
                <w:b/>
                <w:bCs/>
                <w:iCs/>
                <w:snapToGrid w:val="0"/>
                <w:sz w:val="20"/>
                <w:szCs w:val="20"/>
              </w:rPr>
            </w:pPr>
            <w:ins w:id="1166" w:author="IALA Meetings" w:date="2022-09-28T15:32:00Z">
              <w:r>
                <w:rPr>
                  <w:b/>
                  <w:bCs/>
                  <w:iCs/>
                  <w:snapToGrid w:val="0"/>
                  <w:sz w:val="20"/>
                  <w:szCs w:val="20"/>
                </w:rPr>
                <w:t>Revision Notes:</w:t>
              </w:r>
            </w:ins>
          </w:p>
        </w:tc>
        <w:tc>
          <w:tcPr>
            <w:tcW w:w="4820" w:type="dxa"/>
            <w:gridSpan w:val="2"/>
            <w:shd w:val="clear" w:color="auto" w:fill="DDD9C3" w:themeFill="background2" w:themeFillShade="E6"/>
          </w:tcPr>
          <w:p w14:paraId="14FC3BE1"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167" w:author="IALA Meetings" w:date="2022-09-28T15:32:00Z"/>
                <w:bCs/>
                <w:iCs/>
                <w:snapToGrid w:val="0"/>
                <w:sz w:val="20"/>
                <w:szCs w:val="20"/>
              </w:rPr>
            </w:pPr>
          </w:p>
        </w:tc>
      </w:tr>
    </w:tbl>
    <w:p w14:paraId="39E1AA1D" w14:textId="77777777" w:rsidR="00E07F21" w:rsidRDefault="00E07F21" w:rsidP="007F74C1">
      <w:pPr>
        <w:rPr>
          <w:ins w:id="1168" w:author="IALA Meetings" w:date="2022-09-28T15:23:00Z"/>
        </w:rPr>
      </w:pP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E07F21" w14:paraId="4E56D8E6" w14:textId="77777777" w:rsidTr="00751C1D">
        <w:trPr>
          <w:cantSplit/>
          <w:trHeight w:val="416"/>
          <w:tblHeader/>
          <w:ins w:id="1169" w:author="IALA Meetings" w:date="2022-09-28T15:32:00Z"/>
        </w:trPr>
        <w:tc>
          <w:tcPr>
            <w:tcW w:w="9606" w:type="dxa"/>
            <w:gridSpan w:val="4"/>
            <w:shd w:val="clear" w:color="auto" w:fill="DDD9C3"/>
            <w:vAlign w:val="center"/>
          </w:tcPr>
          <w:p w14:paraId="6F02828A"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ins w:id="1170" w:author="IALA Meetings" w:date="2022-09-28T15:32:00Z"/>
                <w:b/>
                <w:bCs/>
                <w:iCs/>
                <w:snapToGrid w:val="0"/>
              </w:rPr>
            </w:pPr>
            <w:ins w:id="1171" w:author="IALA Meetings" w:date="2022-09-28T15:32:00Z">
              <w:r>
                <w:rPr>
                  <w:b/>
                  <w:bCs/>
                  <w:iCs/>
                  <w:snapToGrid w:val="0"/>
                </w:rPr>
                <w:t xml:space="preserve">ENAV Committee </w:t>
              </w:r>
              <w:r w:rsidRPr="00696A73">
                <w:rPr>
                  <w:b/>
                  <w:bCs/>
                  <w:iCs/>
                  <w:snapToGrid w:val="0"/>
                </w:rPr>
                <w:t>Work Programme</w:t>
              </w:r>
              <w:r>
                <w:rPr>
                  <w:b/>
                  <w:bCs/>
                  <w:iCs/>
                  <w:snapToGrid w:val="0"/>
                </w:rPr>
                <w:t xml:space="preserve"> 2023-2027</w:t>
              </w:r>
            </w:ins>
          </w:p>
        </w:tc>
      </w:tr>
      <w:tr w:rsidR="00E07F21" w14:paraId="1122D567" w14:textId="77777777" w:rsidTr="00751C1D">
        <w:trPr>
          <w:cantSplit/>
          <w:trHeight w:val="428"/>
          <w:ins w:id="1172" w:author="IALA Meetings" w:date="2022-09-28T15:32:00Z"/>
        </w:trPr>
        <w:tc>
          <w:tcPr>
            <w:tcW w:w="2518" w:type="dxa"/>
            <w:shd w:val="clear" w:color="auto" w:fill="auto"/>
          </w:tcPr>
          <w:p w14:paraId="74CBD7A1"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173" w:author="IALA Meetings" w:date="2022-09-28T15:32:00Z"/>
                <w:b/>
                <w:bCs/>
                <w:iCs/>
                <w:snapToGrid w:val="0"/>
                <w:sz w:val="20"/>
                <w:szCs w:val="20"/>
              </w:rPr>
            </w:pPr>
            <w:ins w:id="1174" w:author="IALA Meetings" w:date="2022-09-28T15:32:00Z">
              <w:r w:rsidRPr="00BF71F7">
                <w:rPr>
                  <w:b/>
                  <w:sz w:val="20"/>
                  <w:szCs w:val="20"/>
                </w:rPr>
                <w:t>Standard</w:t>
              </w:r>
            </w:ins>
          </w:p>
        </w:tc>
        <w:tc>
          <w:tcPr>
            <w:tcW w:w="7088" w:type="dxa"/>
            <w:gridSpan w:val="3"/>
            <w:shd w:val="clear" w:color="auto" w:fill="auto"/>
          </w:tcPr>
          <w:p w14:paraId="4B1C20CA"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75" w:author="IALA Meetings" w:date="2022-09-28T15:32:00Z"/>
                <w:rFonts w:cs="Arial"/>
                <w:snapToGrid w:val="0"/>
                <w:kern w:val="28"/>
                <w:sz w:val="20"/>
                <w:szCs w:val="20"/>
                <w:highlight w:val="yellow"/>
                <w:lang w:eastAsia="de-DE"/>
              </w:rPr>
            </w:pPr>
            <w:ins w:id="1176" w:author="IALA Meetings" w:date="2022-09-28T15:32:00Z">
              <w:r>
                <w:rPr>
                  <w:rFonts w:cs="Arial"/>
                  <w:snapToGrid w:val="0"/>
                  <w:kern w:val="28"/>
                  <w:sz w:val="20"/>
                  <w:szCs w:val="20"/>
                  <w:lang w:eastAsia="de-DE"/>
                </w:rPr>
                <w:t>S1060 – digital Communication technologies</w:t>
              </w:r>
            </w:ins>
          </w:p>
        </w:tc>
      </w:tr>
      <w:tr w:rsidR="00E07F21" w:rsidRPr="00520177" w14:paraId="69773BBB" w14:textId="77777777" w:rsidTr="00751C1D">
        <w:trPr>
          <w:cantSplit/>
          <w:trHeight w:val="491"/>
          <w:ins w:id="1177" w:author="IALA Meetings" w:date="2022-09-28T15:32:00Z"/>
        </w:trPr>
        <w:tc>
          <w:tcPr>
            <w:tcW w:w="2518" w:type="dxa"/>
            <w:shd w:val="clear" w:color="auto" w:fill="auto"/>
          </w:tcPr>
          <w:p w14:paraId="0061991A"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178" w:author="IALA Meetings" w:date="2022-09-28T15:32:00Z"/>
                <w:b/>
                <w:bCs/>
                <w:iCs/>
                <w:snapToGrid w:val="0"/>
                <w:sz w:val="20"/>
                <w:szCs w:val="20"/>
              </w:rPr>
            </w:pPr>
            <w:ins w:id="1179" w:author="IALA Meetings" w:date="2022-09-28T15:32:00Z">
              <w:r w:rsidRPr="00BF71F7">
                <w:rPr>
                  <w:b/>
                  <w:sz w:val="20"/>
                  <w:szCs w:val="20"/>
                </w:rPr>
                <w:t>Topic Area</w:t>
              </w:r>
            </w:ins>
          </w:p>
        </w:tc>
        <w:tc>
          <w:tcPr>
            <w:tcW w:w="7088" w:type="dxa"/>
            <w:gridSpan w:val="3"/>
            <w:shd w:val="clear" w:color="auto" w:fill="auto"/>
          </w:tcPr>
          <w:p w14:paraId="3B3B3544" w14:textId="6146D3DC" w:rsidR="00E07F21" w:rsidRPr="00B42037"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80" w:author="IALA Meetings" w:date="2022-09-28T15:32:00Z"/>
                <w:bCs/>
                <w:iCs/>
                <w:snapToGrid w:val="0"/>
                <w:sz w:val="20"/>
                <w:szCs w:val="20"/>
              </w:rPr>
            </w:pPr>
            <w:ins w:id="1181" w:author="IALA Meetings" w:date="2022-09-28T15:32:00Z">
              <w:r w:rsidRPr="00B42037">
                <w:rPr>
                  <w:bCs/>
                  <w:iCs/>
                  <w:snapToGrid w:val="0"/>
                  <w:sz w:val="20"/>
                  <w:szCs w:val="20"/>
                </w:rPr>
                <w:t xml:space="preserve">New </w:t>
              </w:r>
            </w:ins>
            <w:ins w:id="1182" w:author="IALA Meetings" w:date="2022-09-28T15:33:00Z">
              <w:r w:rsidRPr="00B42037">
                <w:rPr>
                  <w:bCs/>
                  <w:iCs/>
                  <w:snapToGrid w:val="0"/>
                  <w:sz w:val="20"/>
                  <w:szCs w:val="20"/>
                </w:rPr>
                <w:t>Recommendation</w:t>
              </w:r>
            </w:ins>
            <w:ins w:id="1183" w:author="IALA Meetings" w:date="2022-09-28T15:32:00Z">
              <w:r w:rsidRPr="00B42037">
                <w:rPr>
                  <w:bCs/>
                  <w:iCs/>
                  <w:snapToGrid w:val="0"/>
                  <w:sz w:val="20"/>
                  <w:szCs w:val="20"/>
                </w:rPr>
                <w:t xml:space="preserve"> for Digital navigational data system (NAVDAT)</w:t>
              </w:r>
            </w:ins>
          </w:p>
        </w:tc>
      </w:tr>
      <w:tr w:rsidR="00E07F21" w14:paraId="5D009D8A" w14:textId="77777777" w:rsidTr="00751C1D">
        <w:trPr>
          <w:cantSplit/>
          <w:trHeight w:val="463"/>
          <w:ins w:id="1184" w:author="IALA Meetings" w:date="2022-09-28T15:32:00Z"/>
        </w:trPr>
        <w:tc>
          <w:tcPr>
            <w:tcW w:w="2518" w:type="dxa"/>
            <w:shd w:val="clear" w:color="auto" w:fill="auto"/>
          </w:tcPr>
          <w:p w14:paraId="1E3B6ED8"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185" w:author="IALA Meetings" w:date="2022-09-28T15:32:00Z"/>
                <w:b/>
                <w:bCs/>
                <w:iCs/>
                <w:snapToGrid w:val="0"/>
                <w:sz w:val="20"/>
                <w:szCs w:val="20"/>
              </w:rPr>
            </w:pPr>
            <w:ins w:id="1186" w:author="IALA Meetings" w:date="2022-09-28T15:32:00Z">
              <w:r w:rsidRPr="00BF71F7">
                <w:rPr>
                  <w:b/>
                  <w:bCs/>
                  <w:iCs/>
                  <w:snapToGrid w:val="0"/>
                  <w:sz w:val="20"/>
                  <w:szCs w:val="20"/>
                </w:rPr>
                <w:t>Task</w:t>
              </w:r>
            </w:ins>
          </w:p>
        </w:tc>
        <w:tc>
          <w:tcPr>
            <w:tcW w:w="7088" w:type="dxa"/>
            <w:gridSpan w:val="3"/>
            <w:shd w:val="clear" w:color="auto" w:fill="auto"/>
          </w:tcPr>
          <w:p w14:paraId="69181C3F" w14:textId="77777777" w:rsidR="00E07F21" w:rsidRPr="00B42037"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87" w:author="IALA Meetings" w:date="2022-09-28T15:32:00Z"/>
                <w:bCs/>
                <w:iCs/>
                <w:snapToGrid w:val="0"/>
                <w:sz w:val="20"/>
                <w:szCs w:val="20"/>
              </w:rPr>
            </w:pPr>
            <w:ins w:id="1188" w:author="IALA Meetings" w:date="2022-09-28T15:32:00Z">
              <w:r w:rsidRPr="00B42037">
                <w:rPr>
                  <w:bCs/>
                  <w:iCs/>
                  <w:snapToGrid w:val="0"/>
                  <w:sz w:val="20"/>
                  <w:szCs w:val="20"/>
                </w:rPr>
                <w:t xml:space="preserve">Draft a guideline for NAVDAT MF and HF considering </w:t>
              </w:r>
              <w:proofErr w:type="gramStart"/>
              <w:r w:rsidRPr="00B42037">
                <w:rPr>
                  <w:bCs/>
                  <w:iCs/>
                  <w:snapToGrid w:val="0"/>
                  <w:sz w:val="20"/>
                  <w:szCs w:val="20"/>
                </w:rPr>
                <w:t>shore based</w:t>
              </w:r>
              <w:proofErr w:type="gramEnd"/>
              <w:r w:rsidRPr="00B42037">
                <w:rPr>
                  <w:bCs/>
                  <w:iCs/>
                  <w:snapToGrid w:val="0"/>
                  <w:sz w:val="20"/>
                  <w:szCs w:val="20"/>
                </w:rPr>
                <w:t xml:space="preserve"> infrastructure</w:t>
              </w:r>
            </w:ins>
          </w:p>
        </w:tc>
      </w:tr>
      <w:tr w:rsidR="00E07F21" w14:paraId="43A92657" w14:textId="77777777" w:rsidTr="00751C1D">
        <w:trPr>
          <w:cantSplit/>
          <w:trHeight w:val="466"/>
          <w:ins w:id="1189" w:author="IALA Meetings" w:date="2022-09-28T15:32:00Z"/>
        </w:trPr>
        <w:tc>
          <w:tcPr>
            <w:tcW w:w="2518" w:type="dxa"/>
          </w:tcPr>
          <w:p w14:paraId="7BA88C3F"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190" w:author="IALA Meetings" w:date="2022-09-28T15:32:00Z"/>
                <w:b/>
                <w:bCs/>
                <w:iCs/>
                <w:snapToGrid w:val="0"/>
                <w:sz w:val="20"/>
                <w:szCs w:val="20"/>
              </w:rPr>
            </w:pPr>
            <w:ins w:id="1191" w:author="IALA Meetings" w:date="2022-09-28T15:32:00Z">
              <w:r w:rsidRPr="00BF71F7">
                <w:rPr>
                  <w:b/>
                  <w:bCs/>
                  <w:iCs/>
                  <w:snapToGrid w:val="0"/>
                  <w:sz w:val="20"/>
                  <w:szCs w:val="20"/>
                </w:rPr>
                <w:t>Objectives of the task</w:t>
              </w:r>
            </w:ins>
          </w:p>
        </w:tc>
        <w:tc>
          <w:tcPr>
            <w:tcW w:w="7088" w:type="dxa"/>
            <w:gridSpan w:val="3"/>
          </w:tcPr>
          <w:p w14:paraId="0C195A48" w14:textId="77777777" w:rsidR="00E07F21" w:rsidRPr="00BF353E"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ins w:id="1192" w:author="IALA Meetings" w:date="2022-09-28T15:32:00Z"/>
                <w:rFonts w:cs="Arial"/>
                <w:snapToGrid w:val="0"/>
                <w:kern w:val="28"/>
                <w:sz w:val="20"/>
                <w:szCs w:val="20"/>
              </w:rPr>
            </w:pPr>
          </w:p>
        </w:tc>
      </w:tr>
      <w:tr w:rsidR="00E07F21" w14:paraId="1740E0A0" w14:textId="77777777" w:rsidTr="00751C1D">
        <w:trPr>
          <w:cantSplit/>
          <w:trHeight w:val="402"/>
          <w:ins w:id="1193" w:author="IALA Meetings" w:date="2022-09-28T15:32:00Z"/>
        </w:trPr>
        <w:tc>
          <w:tcPr>
            <w:tcW w:w="2518" w:type="dxa"/>
          </w:tcPr>
          <w:p w14:paraId="4B30BB8F" w14:textId="77777777" w:rsidR="00E07F21" w:rsidRPr="00B42037" w:rsidRDefault="00E07F21" w:rsidP="00B4203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94" w:author="IALA Meetings" w:date="2022-09-28T15:32:00Z"/>
                <w:bCs/>
                <w:iCs/>
                <w:snapToGrid w:val="0"/>
                <w:sz w:val="20"/>
                <w:szCs w:val="20"/>
              </w:rPr>
            </w:pPr>
            <w:ins w:id="1195" w:author="IALA Meetings" w:date="2022-09-28T15:32:00Z">
              <w:r w:rsidRPr="00B42037">
                <w:rPr>
                  <w:bCs/>
                  <w:iCs/>
                  <w:snapToGrid w:val="0"/>
                  <w:sz w:val="20"/>
                  <w:szCs w:val="20"/>
                </w:rPr>
                <w:t>Expected outcome</w:t>
              </w:r>
            </w:ins>
          </w:p>
        </w:tc>
        <w:tc>
          <w:tcPr>
            <w:tcW w:w="7088" w:type="dxa"/>
            <w:gridSpan w:val="3"/>
          </w:tcPr>
          <w:p w14:paraId="279842A1" w14:textId="7F35F065" w:rsidR="00E07F21" w:rsidRPr="00B42037" w:rsidRDefault="00E07F21" w:rsidP="00B4203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196" w:author="IALA Meetings" w:date="2022-09-28T15:32:00Z"/>
                <w:bCs/>
                <w:iCs/>
                <w:snapToGrid w:val="0"/>
                <w:sz w:val="20"/>
                <w:szCs w:val="20"/>
              </w:rPr>
            </w:pPr>
            <w:ins w:id="1197" w:author="IALA Meetings" w:date="2022-09-28T15:32:00Z">
              <w:r w:rsidRPr="00B42037">
                <w:rPr>
                  <w:bCs/>
                  <w:iCs/>
                  <w:snapToGrid w:val="0"/>
                  <w:sz w:val="20"/>
                  <w:szCs w:val="20"/>
                </w:rPr>
                <w:t xml:space="preserve">New </w:t>
              </w:r>
            </w:ins>
            <w:ins w:id="1198" w:author="IALA Meetings" w:date="2022-09-28T15:33:00Z">
              <w:r w:rsidRPr="00B42037">
                <w:rPr>
                  <w:bCs/>
                  <w:iCs/>
                  <w:snapToGrid w:val="0"/>
                  <w:sz w:val="20"/>
                  <w:szCs w:val="20"/>
                </w:rPr>
                <w:t>Recommendation</w:t>
              </w:r>
            </w:ins>
          </w:p>
        </w:tc>
      </w:tr>
      <w:tr w:rsidR="00E07F21" w:rsidRPr="009C0657" w14:paraId="03EC513C" w14:textId="77777777" w:rsidTr="00751C1D">
        <w:trPr>
          <w:cantSplit/>
          <w:trHeight w:val="402"/>
          <w:ins w:id="1199" w:author="IALA Meetings" w:date="2022-09-28T15:32:00Z"/>
        </w:trPr>
        <w:tc>
          <w:tcPr>
            <w:tcW w:w="2518" w:type="dxa"/>
          </w:tcPr>
          <w:p w14:paraId="2EF60E34"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200" w:author="IALA Meetings" w:date="2022-09-28T15:32:00Z"/>
                <w:b/>
                <w:bCs/>
                <w:iCs/>
                <w:snapToGrid w:val="0"/>
                <w:sz w:val="20"/>
                <w:szCs w:val="20"/>
              </w:rPr>
            </w:pPr>
            <w:ins w:id="1201" w:author="IALA Meetings" w:date="2022-09-28T15:32:00Z">
              <w:r>
                <w:rPr>
                  <w:b/>
                  <w:bCs/>
                  <w:iCs/>
                  <w:snapToGrid w:val="0"/>
                  <w:sz w:val="20"/>
                  <w:szCs w:val="20"/>
                </w:rPr>
                <w:t>Compelling need</w:t>
              </w:r>
            </w:ins>
          </w:p>
        </w:tc>
        <w:tc>
          <w:tcPr>
            <w:tcW w:w="7088" w:type="dxa"/>
            <w:gridSpan w:val="3"/>
          </w:tcPr>
          <w:p w14:paraId="308B9D95" w14:textId="77777777" w:rsidR="00E07F21" w:rsidRPr="00B42037" w:rsidRDefault="00E07F21" w:rsidP="00B4203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202" w:author="IALA Meetings" w:date="2022-09-28T15:32:00Z"/>
                <w:bCs/>
                <w:iCs/>
                <w:snapToGrid w:val="0"/>
                <w:sz w:val="20"/>
                <w:szCs w:val="20"/>
              </w:rPr>
            </w:pPr>
            <w:ins w:id="1203" w:author="IALA Meetings" w:date="2022-09-28T15:32:00Z">
              <w:r w:rsidRPr="00B42037">
                <w:rPr>
                  <w:bCs/>
                  <w:iCs/>
                  <w:snapToGrid w:val="0"/>
                  <w:sz w:val="20"/>
                  <w:szCs w:val="20"/>
                </w:rPr>
                <w:t xml:space="preserve">IMO planes to develop a performance standard for NAVDAT. </w:t>
              </w:r>
            </w:ins>
          </w:p>
          <w:p w14:paraId="77293BE9" w14:textId="77777777" w:rsidR="00E07F21" w:rsidRPr="00B42037" w:rsidRDefault="00E07F21" w:rsidP="00B4203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204" w:author="IALA Meetings" w:date="2022-09-28T15:32:00Z"/>
                <w:bCs/>
                <w:iCs/>
                <w:snapToGrid w:val="0"/>
                <w:sz w:val="20"/>
                <w:szCs w:val="20"/>
              </w:rPr>
            </w:pPr>
            <w:ins w:id="1205" w:author="IALA Meetings" w:date="2022-09-28T15:32:00Z">
              <w:r w:rsidRPr="00B42037">
                <w:rPr>
                  <w:bCs/>
                  <w:iCs/>
                  <w:snapToGrid w:val="0"/>
                  <w:sz w:val="20"/>
                  <w:szCs w:val="20"/>
                </w:rPr>
                <w:t>NAVDAT will become a part of GMDSS</w:t>
              </w:r>
            </w:ins>
          </w:p>
        </w:tc>
      </w:tr>
      <w:tr w:rsidR="00E07F21" w14:paraId="71CF386C" w14:textId="77777777" w:rsidTr="00751C1D">
        <w:trPr>
          <w:cantSplit/>
          <w:trHeight w:val="854"/>
          <w:ins w:id="1206" w:author="IALA Meetings" w:date="2022-09-28T15:32:00Z"/>
        </w:trPr>
        <w:tc>
          <w:tcPr>
            <w:tcW w:w="2518" w:type="dxa"/>
          </w:tcPr>
          <w:p w14:paraId="1BF51A61" w14:textId="77777777" w:rsidR="00E07F21" w:rsidRPr="00BF71F7"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207" w:author="IALA Meetings" w:date="2022-09-28T15:32:00Z"/>
                <w:b/>
                <w:bCs/>
                <w:iCs/>
                <w:noProof/>
                <w:snapToGrid w:val="0"/>
                <w:sz w:val="20"/>
                <w:szCs w:val="20"/>
              </w:rPr>
            </w:pPr>
            <w:ins w:id="1208" w:author="IALA Meetings" w:date="2022-09-28T15:32:00Z">
              <w:r w:rsidRPr="00BF71F7">
                <w:rPr>
                  <w:b/>
                  <w:bCs/>
                  <w:iCs/>
                  <w:noProof/>
                  <w:snapToGrid w:val="0"/>
                  <w:sz w:val="20"/>
                  <w:szCs w:val="20"/>
                </w:rPr>
                <w:t>Strategic Alignment</w:t>
              </w:r>
            </w:ins>
          </w:p>
          <w:p w14:paraId="2501BBD4"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209" w:author="IALA Meetings" w:date="2022-09-28T15:32:00Z"/>
                <w:bCs/>
                <w:i/>
                <w:iCs/>
                <w:snapToGrid w:val="0"/>
                <w:sz w:val="16"/>
                <w:szCs w:val="16"/>
              </w:rPr>
            </w:pPr>
          </w:p>
        </w:tc>
        <w:tc>
          <w:tcPr>
            <w:tcW w:w="7088" w:type="dxa"/>
            <w:gridSpan w:val="3"/>
          </w:tcPr>
          <w:p w14:paraId="4E8F7D85"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210" w:author="IALA Meetings" w:date="2022-09-28T15:32:00Z"/>
                <w:bCs/>
                <w:iCs/>
                <w:snapToGrid w:val="0"/>
                <w:sz w:val="20"/>
                <w:szCs w:val="20"/>
              </w:rPr>
            </w:pPr>
          </w:p>
        </w:tc>
      </w:tr>
      <w:tr w:rsidR="00E07F21" w14:paraId="517A8D09" w14:textId="77777777" w:rsidTr="00751C1D">
        <w:trPr>
          <w:cantSplit/>
          <w:trHeight w:val="615"/>
          <w:ins w:id="1211" w:author="IALA Meetings" w:date="2022-09-28T15:32:00Z"/>
        </w:trPr>
        <w:tc>
          <w:tcPr>
            <w:tcW w:w="2518" w:type="dxa"/>
          </w:tcPr>
          <w:p w14:paraId="35B470A9"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212" w:author="IALA Meetings" w:date="2022-09-28T15:32:00Z"/>
                <w:b/>
                <w:bCs/>
                <w:iCs/>
                <w:snapToGrid w:val="0"/>
                <w:sz w:val="20"/>
                <w:szCs w:val="20"/>
              </w:rPr>
            </w:pPr>
            <w:ins w:id="1213" w:author="IALA Meetings" w:date="2022-09-28T15:32:00Z">
              <w:r w:rsidRPr="000A4DA7">
                <w:rPr>
                  <w:b/>
                  <w:bCs/>
                  <w:iCs/>
                  <w:noProof/>
                  <w:snapToGrid w:val="0"/>
                  <w:sz w:val="20"/>
                  <w:szCs w:val="20"/>
                </w:rPr>
                <w:t xml:space="preserve">Scope </w:t>
              </w:r>
              <w:r>
                <w:rPr>
                  <w:b/>
                  <w:bCs/>
                  <w:iCs/>
                  <w:snapToGrid w:val="0"/>
                  <w:sz w:val="20"/>
                  <w:szCs w:val="20"/>
                </w:rPr>
                <w:br/>
              </w:r>
            </w:ins>
          </w:p>
        </w:tc>
        <w:tc>
          <w:tcPr>
            <w:tcW w:w="7088" w:type="dxa"/>
            <w:gridSpan w:val="3"/>
          </w:tcPr>
          <w:p w14:paraId="6652CCBF" w14:textId="77777777" w:rsidR="00E07F21" w:rsidRPr="00B52F76"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214" w:author="IALA Meetings" w:date="2022-09-28T15:32:00Z"/>
                <w:b/>
                <w:bCs/>
                <w:iCs/>
                <w:snapToGrid w:val="0"/>
                <w:sz w:val="20"/>
                <w:szCs w:val="20"/>
              </w:rPr>
            </w:pPr>
            <w:ins w:id="1215" w:author="IALA Meetings" w:date="2022-09-28T15:32:00Z">
              <w:r w:rsidRPr="0083661F">
                <w:rPr>
                  <w:b/>
                  <w:bCs/>
                  <w:iCs/>
                  <w:snapToGrid w:val="0"/>
                  <w:sz w:val="20"/>
                  <w:szCs w:val="20"/>
                </w:rPr>
                <w:t>In Scope:</w:t>
              </w:r>
            </w:ins>
          </w:p>
          <w:p w14:paraId="1185B4EC" w14:textId="77777777" w:rsidR="00E07F21" w:rsidRPr="00DD52E2" w:rsidRDefault="00E07F21" w:rsidP="00751C1D">
            <w:pPr>
              <w:pStyle w:val="BodyText"/>
              <w:numPr>
                <w:ilvl w:val="0"/>
                <w:numId w:val="49"/>
              </w:numPr>
              <w:adjustRightInd w:val="0"/>
              <w:snapToGrid w:val="0"/>
              <w:jc w:val="left"/>
              <w:rPr>
                <w:ins w:id="1216" w:author="IALA Meetings" w:date="2022-09-28T15:32:00Z"/>
                <w:bCs/>
                <w:iCs/>
                <w:snapToGrid w:val="0"/>
                <w:sz w:val="20"/>
                <w:szCs w:val="20"/>
              </w:rPr>
            </w:pPr>
          </w:p>
        </w:tc>
      </w:tr>
      <w:tr w:rsidR="00E07F21" w14:paraId="2F615EF7" w14:textId="77777777" w:rsidTr="00751C1D">
        <w:trPr>
          <w:cantSplit/>
          <w:trHeight w:val="1399"/>
          <w:ins w:id="1217" w:author="IALA Meetings" w:date="2022-09-28T15:32:00Z"/>
        </w:trPr>
        <w:tc>
          <w:tcPr>
            <w:tcW w:w="2518" w:type="dxa"/>
          </w:tcPr>
          <w:p w14:paraId="65818129"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218" w:author="IALA Meetings" w:date="2022-09-28T15:32:00Z"/>
                <w:bCs/>
                <w:iCs/>
                <w:snapToGrid w:val="0"/>
                <w:sz w:val="20"/>
                <w:szCs w:val="20"/>
              </w:rPr>
            </w:pPr>
            <w:ins w:id="1219" w:author="IALA Meetings" w:date="2022-09-28T15:32:00Z">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ins>
          </w:p>
        </w:tc>
        <w:tc>
          <w:tcPr>
            <w:tcW w:w="7088" w:type="dxa"/>
            <w:gridSpan w:val="3"/>
          </w:tcPr>
          <w:p w14:paraId="3444FB81"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220" w:author="IALA Meetings" w:date="2022-09-28T15:32:00Z"/>
                <w:bCs/>
                <w:iCs/>
                <w:snapToGrid w:val="0"/>
                <w:sz w:val="20"/>
                <w:szCs w:val="20"/>
              </w:rPr>
            </w:pPr>
            <w:ins w:id="1221" w:author="IALA Meetings" w:date="2022-09-28T15:32:00Z">
              <w:r>
                <w:rPr>
                  <w:bCs/>
                  <w:iCs/>
                  <w:snapToGrid w:val="0"/>
                  <w:sz w:val="20"/>
                  <w:szCs w:val="20"/>
                </w:rPr>
                <w:t>Preparation of new Recommendation</w:t>
              </w:r>
            </w:ins>
          </w:p>
          <w:p w14:paraId="55715622"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222" w:author="IALA Meetings" w:date="2022-09-28T15:32:00Z"/>
                <w:bCs/>
                <w:iCs/>
                <w:snapToGrid w:val="0"/>
                <w:sz w:val="20"/>
                <w:szCs w:val="20"/>
              </w:rPr>
            </w:pPr>
            <w:ins w:id="1223" w:author="IALA Meetings" w:date="2022-09-28T15:32:00Z">
              <w:r>
                <w:rPr>
                  <w:bCs/>
                  <w:iCs/>
                  <w:snapToGrid w:val="0"/>
                  <w:sz w:val="20"/>
                  <w:szCs w:val="20"/>
                </w:rPr>
                <w:t>Key milestones include:</w:t>
              </w:r>
            </w:ins>
          </w:p>
          <w:p w14:paraId="7802411F" w14:textId="422B1ABF" w:rsidR="00E07F21" w:rsidRDefault="00E07F21"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224" w:author="IALA Meetings" w:date="2022-09-28T15:32:00Z"/>
                <w:rFonts w:eastAsia="Times New Roman" w:cs="Times New Roman"/>
                <w:bCs/>
                <w:iCs/>
                <w:snapToGrid w:val="0"/>
                <w:sz w:val="20"/>
                <w:szCs w:val="20"/>
              </w:rPr>
            </w:pPr>
            <w:ins w:id="1225" w:author="IALA Meetings" w:date="2022-09-28T15:32:00Z">
              <w:r>
                <w:rPr>
                  <w:rFonts w:eastAsia="Times New Roman" w:cs="Times New Roman"/>
                  <w:bCs/>
                  <w:iCs/>
                  <w:snapToGrid w:val="0"/>
                  <w:sz w:val="20"/>
                  <w:szCs w:val="20"/>
                </w:rPr>
                <w:t>Scope Task and prepare skeleton.</w:t>
              </w:r>
            </w:ins>
          </w:p>
          <w:p w14:paraId="09893C40" w14:textId="4BBE6819" w:rsidR="00E07F21" w:rsidRDefault="00E07F21"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226" w:author="IALA Meetings" w:date="2022-09-28T15:32:00Z"/>
                <w:rFonts w:eastAsia="Times New Roman" w:cs="Times New Roman"/>
                <w:bCs/>
                <w:iCs/>
                <w:snapToGrid w:val="0"/>
                <w:sz w:val="20"/>
                <w:szCs w:val="20"/>
              </w:rPr>
            </w:pPr>
            <w:ins w:id="1227" w:author="IALA Meetings" w:date="2022-09-28T15:32:00Z">
              <w:r>
                <w:rPr>
                  <w:rFonts w:eastAsia="Times New Roman" w:cs="Times New Roman"/>
                  <w:bCs/>
                  <w:iCs/>
                  <w:snapToGrid w:val="0"/>
                  <w:sz w:val="20"/>
                  <w:szCs w:val="20"/>
                </w:rPr>
                <w:t xml:space="preserve">Prepare Draft guidelines </w:t>
              </w:r>
            </w:ins>
          </w:p>
          <w:p w14:paraId="70D90BA2" w14:textId="441F6BBD" w:rsidR="00E07F21" w:rsidRDefault="00E07F21"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228" w:author="IALA Meetings" w:date="2022-09-28T15:32:00Z"/>
                <w:rFonts w:eastAsia="Times New Roman" w:cs="Times New Roman"/>
                <w:bCs/>
                <w:iCs/>
                <w:snapToGrid w:val="0"/>
                <w:sz w:val="20"/>
                <w:szCs w:val="20"/>
              </w:rPr>
            </w:pPr>
            <w:ins w:id="1229" w:author="IALA Meetings" w:date="2022-09-28T15:32:00Z">
              <w:r>
                <w:rPr>
                  <w:rFonts w:eastAsia="Times New Roman" w:cs="Times New Roman"/>
                  <w:bCs/>
                  <w:iCs/>
                  <w:snapToGrid w:val="0"/>
                  <w:sz w:val="20"/>
                  <w:szCs w:val="20"/>
                </w:rPr>
                <w:t>Improve Draft guidelines</w:t>
              </w:r>
            </w:ins>
          </w:p>
          <w:p w14:paraId="51A04262" w14:textId="7B514FA7" w:rsidR="00E07F21" w:rsidRDefault="00E07F21"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230" w:author="IALA Meetings" w:date="2022-09-28T15:32:00Z"/>
                <w:rFonts w:eastAsia="Times New Roman" w:cs="Times New Roman"/>
                <w:bCs/>
                <w:iCs/>
                <w:snapToGrid w:val="0"/>
                <w:sz w:val="20"/>
                <w:szCs w:val="20"/>
              </w:rPr>
            </w:pPr>
            <w:ins w:id="1231" w:author="IALA Meetings" w:date="2022-09-28T15:32:00Z">
              <w:r>
                <w:rPr>
                  <w:rFonts w:eastAsia="Times New Roman" w:cs="Times New Roman"/>
                  <w:bCs/>
                  <w:iCs/>
                  <w:snapToGrid w:val="0"/>
                  <w:sz w:val="20"/>
                  <w:szCs w:val="20"/>
                </w:rPr>
                <w:t>Improve Draft guidelines</w:t>
              </w:r>
            </w:ins>
          </w:p>
          <w:p w14:paraId="0C1F7F40" w14:textId="0DB34993" w:rsidR="00E07F21" w:rsidRPr="004A539D" w:rsidRDefault="00E07F21"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232" w:author="IALA Meetings" w:date="2022-09-28T15:32:00Z"/>
                <w:rFonts w:eastAsia="Times New Roman" w:cs="Times New Roman"/>
                <w:bCs/>
                <w:iCs/>
                <w:snapToGrid w:val="0"/>
                <w:sz w:val="20"/>
                <w:szCs w:val="20"/>
              </w:rPr>
            </w:pPr>
            <w:ins w:id="1233" w:author="IALA Meetings" w:date="2022-09-28T15:32:00Z">
              <w:r w:rsidRPr="00A47A05">
                <w:rPr>
                  <w:rFonts w:eastAsia="Times New Roman" w:cs="Times New Roman"/>
                  <w:bCs/>
                  <w:iCs/>
                  <w:snapToGrid w:val="0"/>
                  <w:sz w:val="20"/>
                  <w:szCs w:val="20"/>
                </w:rPr>
                <w:t>Complete</w:t>
              </w:r>
              <w:r>
                <w:rPr>
                  <w:rFonts w:eastAsia="Times New Roman" w:cs="Times New Roman"/>
                  <w:bCs/>
                  <w:iCs/>
                  <w:snapToGrid w:val="0"/>
                  <w:sz w:val="20"/>
                  <w:szCs w:val="20"/>
                </w:rPr>
                <w:t xml:space="preserve"> </w:t>
              </w:r>
              <w:r w:rsidRPr="00A47A05">
                <w:rPr>
                  <w:rFonts w:eastAsia="Times New Roman" w:cs="Times New Roman"/>
                  <w:bCs/>
                  <w:iCs/>
                  <w:snapToGrid w:val="0"/>
                  <w:sz w:val="20"/>
                  <w:szCs w:val="20"/>
                </w:rPr>
                <w:t>Draft guideline</w:t>
              </w:r>
              <w:r>
                <w:rPr>
                  <w:rFonts w:eastAsia="Times New Roman" w:cs="Times New Roman"/>
                  <w:bCs/>
                  <w:iCs/>
                  <w:snapToGrid w:val="0"/>
                  <w:sz w:val="20"/>
                  <w:szCs w:val="20"/>
                </w:rPr>
                <w:t>s</w:t>
              </w:r>
              <w:r w:rsidRPr="00A47A05">
                <w:rPr>
                  <w:rFonts w:eastAsia="Times New Roman" w:cs="Times New Roman"/>
                  <w:bCs/>
                  <w:iCs/>
                  <w:snapToGrid w:val="0"/>
                  <w:sz w:val="20"/>
                  <w:szCs w:val="20"/>
                </w:rPr>
                <w:t xml:space="preserve">, submit for review </w:t>
              </w:r>
              <w:r>
                <w:rPr>
                  <w:rFonts w:eastAsia="Times New Roman" w:cs="Times New Roman"/>
                  <w:bCs/>
                  <w:iCs/>
                  <w:snapToGrid w:val="0"/>
                  <w:sz w:val="20"/>
                  <w:szCs w:val="20"/>
                </w:rPr>
                <w:t xml:space="preserve">by ENAV/ARM/VTS Committee </w:t>
              </w:r>
              <w:r w:rsidRPr="00A47A05">
                <w:rPr>
                  <w:rFonts w:eastAsia="Times New Roman" w:cs="Times New Roman"/>
                  <w:bCs/>
                  <w:iCs/>
                  <w:snapToGrid w:val="0"/>
                  <w:sz w:val="20"/>
                  <w:szCs w:val="20"/>
                </w:rPr>
                <w:t>and forwarding to Council for approval.</w:t>
              </w:r>
            </w:ins>
          </w:p>
        </w:tc>
      </w:tr>
      <w:tr w:rsidR="00E07F21" w14:paraId="782DC0CB" w14:textId="77777777" w:rsidTr="00751C1D">
        <w:trPr>
          <w:cantSplit/>
          <w:trHeight w:val="659"/>
          <w:ins w:id="1234" w:author="IALA Meetings" w:date="2022-09-28T15:32:00Z"/>
        </w:trPr>
        <w:tc>
          <w:tcPr>
            <w:tcW w:w="2518" w:type="dxa"/>
          </w:tcPr>
          <w:p w14:paraId="458503B8"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235" w:author="IALA Meetings" w:date="2022-09-28T15:32:00Z"/>
                <w:b/>
                <w:bCs/>
                <w:iCs/>
                <w:snapToGrid w:val="0"/>
                <w:sz w:val="20"/>
                <w:szCs w:val="20"/>
              </w:rPr>
            </w:pPr>
            <w:ins w:id="1236" w:author="IALA Meetings" w:date="2022-09-28T15:32:00Z">
              <w:r w:rsidRPr="00BF71F7">
                <w:rPr>
                  <w:b/>
                  <w:bCs/>
                  <w:iCs/>
                  <w:snapToGrid w:val="0"/>
                  <w:sz w:val="20"/>
                  <w:szCs w:val="20"/>
                </w:rPr>
                <w:t>Expected numbers of sessions for completion</w:t>
              </w:r>
            </w:ins>
          </w:p>
        </w:tc>
        <w:tc>
          <w:tcPr>
            <w:tcW w:w="7088" w:type="dxa"/>
            <w:gridSpan w:val="3"/>
          </w:tcPr>
          <w:p w14:paraId="1AEC8974" w14:textId="77777777" w:rsidR="00E07F21" w:rsidRDefault="00E07F21" w:rsidP="00751C1D">
            <w:pPr>
              <w:pStyle w:val="BodyText3"/>
              <w:spacing w:before="120"/>
              <w:jc w:val="both"/>
              <w:rPr>
                <w:ins w:id="1237" w:author="IALA Meetings" w:date="2022-09-28T15:32:00Z"/>
                <w:sz w:val="20"/>
                <w:lang w:val="en-CA"/>
              </w:rPr>
            </w:pPr>
            <w:ins w:id="1238" w:author="IALA Meetings" w:date="2022-09-28T15:32:00Z">
              <w:r>
                <w:rPr>
                  <w:sz w:val="20"/>
                  <w:lang w:val="en-CA"/>
                </w:rPr>
                <w:t>Session number:</w:t>
              </w:r>
            </w:ins>
          </w:p>
          <w:p w14:paraId="6C7EFDDB" w14:textId="250E7CD1" w:rsidR="00E07F21" w:rsidRPr="00B42037" w:rsidRDefault="00E07F21" w:rsidP="00B42037">
            <w:pPr>
              <w:pStyle w:val="BodyText3"/>
              <w:tabs>
                <w:tab w:val="left" w:pos="1092"/>
                <w:tab w:val="left" w:pos="2085"/>
                <w:tab w:val="left" w:pos="2935"/>
                <w:tab w:val="left" w:pos="3927"/>
                <w:tab w:val="left" w:pos="4920"/>
                <w:tab w:val="left" w:pos="6054"/>
              </w:tabs>
              <w:spacing w:before="120"/>
              <w:ind w:left="244"/>
              <w:jc w:val="both"/>
              <w:rPr>
                <w:ins w:id="1239" w:author="IALA Meetings" w:date="2022-09-28T15:32:00Z"/>
                <w:sz w:val="20"/>
                <w:lang w:val="en-CA"/>
              </w:rPr>
            </w:pPr>
            <w:ins w:id="1240" w:author="IALA Meetings" w:date="2022-09-28T15:32:00Z">
              <w:r>
                <w:rPr>
                  <w:sz w:val="20"/>
                  <w:lang w:val="en-CA"/>
                </w:rPr>
                <w:t>29</w:t>
              </w:r>
              <w:r>
                <w:rPr>
                  <w:sz w:val="20"/>
                  <w:lang w:val="en-CA"/>
                </w:rPr>
                <w:tab/>
                <w:t>30</w:t>
              </w:r>
              <w:r>
                <w:rPr>
                  <w:sz w:val="20"/>
                  <w:lang w:val="en-CA"/>
                </w:rPr>
                <w:tab/>
                <w:t>31</w:t>
              </w:r>
              <w:r>
                <w:rPr>
                  <w:sz w:val="20"/>
                  <w:lang w:val="en-CA"/>
                </w:rPr>
                <w:tab/>
                <w:t>32</w:t>
              </w:r>
              <w:r>
                <w:rPr>
                  <w:sz w:val="20"/>
                  <w:lang w:val="en-CA"/>
                </w:rPr>
                <w:tab/>
                <w:t>33</w:t>
              </w:r>
              <w:r>
                <w:rPr>
                  <w:sz w:val="20"/>
                  <w:lang w:val="en-CA"/>
                </w:rPr>
                <w:tab/>
                <w:t>34</w:t>
              </w:r>
              <w:r>
                <w:rPr>
                  <w:sz w:val="20"/>
                  <w:lang w:val="en-CA"/>
                </w:rPr>
                <w:tab/>
                <w:t xml:space="preserve"> 35</w:t>
              </w:r>
            </w:ins>
          </w:p>
          <w:p w14:paraId="5EDDA5C8"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241" w:author="IALA Meetings" w:date="2022-09-28T15:32:00Z"/>
                <w:bCs/>
                <w:iCs/>
                <w:snapToGrid w:val="0"/>
                <w:sz w:val="20"/>
                <w:szCs w:val="20"/>
                <w:lang w:val="en-CA"/>
              </w:rPr>
            </w:pPr>
          </w:p>
        </w:tc>
      </w:tr>
      <w:tr w:rsidR="00E07F21" w14:paraId="2CA78CE1" w14:textId="77777777" w:rsidTr="00751C1D">
        <w:trPr>
          <w:cantSplit/>
          <w:trHeight w:val="342"/>
          <w:ins w:id="1242" w:author="IALA Meetings" w:date="2022-09-28T15:32:00Z"/>
        </w:trPr>
        <w:tc>
          <w:tcPr>
            <w:tcW w:w="2518" w:type="dxa"/>
            <w:shd w:val="clear" w:color="auto" w:fill="DDD9C3" w:themeFill="background2" w:themeFillShade="E6"/>
          </w:tcPr>
          <w:p w14:paraId="0E4A3578"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243" w:author="IALA Meetings" w:date="2022-09-28T15:32:00Z"/>
                <w:b/>
                <w:bCs/>
                <w:iCs/>
                <w:snapToGrid w:val="0"/>
                <w:sz w:val="20"/>
                <w:szCs w:val="20"/>
              </w:rPr>
            </w:pPr>
            <w:ins w:id="1244" w:author="IALA Meetings" w:date="2022-09-28T15:32:00Z">
              <w:r>
                <w:rPr>
                  <w:b/>
                  <w:bCs/>
                  <w:iCs/>
                  <w:snapToGrid w:val="0"/>
                  <w:sz w:val="20"/>
                  <w:szCs w:val="20"/>
                </w:rPr>
                <w:t>Committee notes</w:t>
              </w:r>
            </w:ins>
          </w:p>
        </w:tc>
        <w:tc>
          <w:tcPr>
            <w:tcW w:w="2268" w:type="dxa"/>
            <w:shd w:val="clear" w:color="auto" w:fill="DDD9C3" w:themeFill="background2" w:themeFillShade="E6"/>
          </w:tcPr>
          <w:p w14:paraId="4FF1EAAD"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245" w:author="IALA Meetings" w:date="2022-09-28T15:32:00Z"/>
                <w:b/>
                <w:bCs/>
                <w:iCs/>
                <w:snapToGrid w:val="0"/>
                <w:sz w:val="20"/>
                <w:szCs w:val="20"/>
              </w:rPr>
            </w:pPr>
            <w:ins w:id="1246" w:author="IALA Meetings" w:date="2022-09-28T15:32:00Z">
              <w:r>
                <w:rPr>
                  <w:b/>
                  <w:bCs/>
                  <w:iCs/>
                  <w:snapToGrid w:val="0"/>
                  <w:sz w:val="20"/>
                  <w:szCs w:val="20"/>
                </w:rPr>
                <w:t>Origins</w:t>
              </w:r>
            </w:ins>
          </w:p>
        </w:tc>
        <w:tc>
          <w:tcPr>
            <w:tcW w:w="4820" w:type="dxa"/>
            <w:gridSpan w:val="2"/>
            <w:shd w:val="clear" w:color="auto" w:fill="DDD9C3" w:themeFill="background2" w:themeFillShade="E6"/>
          </w:tcPr>
          <w:p w14:paraId="0EC4BD87"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247" w:author="IALA Meetings" w:date="2022-09-28T15:32:00Z"/>
                <w:bCs/>
                <w:iCs/>
                <w:snapToGrid w:val="0"/>
                <w:sz w:val="20"/>
                <w:szCs w:val="20"/>
              </w:rPr>
            </w:pPr>
            <w:ins w:id="1248" w:author="IALA Meetings" w:date="2022-09-28T15:32:00Z">
              <w:r>
                <w:rPr>
                  <w:bCs/>
                  <w:iCs/>
                  <w:snapToGrid w:val="0"/>
                  <w:sz w:val="20"/>
                  <w:szCs w:val="20"/>
                </w:rPr>
                <w:t>Requested by ENAV Committee at [ENAV29]</w:t>
              </w:r>
            </w:ins>
          </w:p>
        </w:tc>
      </w:tr>
      <w:tr w:rsidR="00E07F21" w14:paraId="6075CA7E" w14:textId="77777777" w:rsidTr="00751C1D">
        <w:trPr>
          <w:cantSplit/>
          <w:trHeight w:val="342"/>
          <w:ins w:id="1249" w:author="IALA Meetings" w:date="2022-09-28T15:32:00Z"/>
        </w:trPr>
        <w:tc>
          <w:tcPr>
            <w:tcW w:w="2518" w:type="dxa"/>
            <w:vMerge w:val="restart"/>
            <w:shd w:val="clear" w:color="auto" w:fill="auto"/>
          </w:tcPr>
          <w:p w14:paraId="32D46D5B"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ins w:id="1250" w:author="IALA Meetings" w:date="2022-09-28T15:32:00Z"/>
                <w:b/>
                <w:bCs/>
                <w:iCs/>
                <w:snapToGrid w:val="0"/>
                <w:sz w:val="20"/>
                <w:szCs w:val="20"/>
              </w:rPr>
            </w:pPr>
          </w:p>
        </w:tc>
        <w:tc>
          <w:tcPr>
            <w:tcW w:w="2268" w:type="dxa"/>
            <w:shd w:val="clear" w:color="auto" w:fill="DDD9C3" w:themeFill="background2" w:themeFillShade="E6"/>
          </w:tcPr>
          <w:p w14:paraId="1A73F8D4"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251" w:author="IALA Meetings" w:date="2022-09-28T15:32:00Z"/>
                <w:b/>
                <w:bCs/>
                <w:iCs/>
                <w:snapToGrid w:val="0"/>
                <w:sz w:val="20"/>
                <w:szCs w:val="20"/>
              </w:rPr>
            </w:pPr>
            <w:ins w:id="1252" w:author="IALA Meetings" w:date="2022-09-28T15:32:00Z">
              <w:r>
                <w:rPr>
                  <w:b/>
                  <w:bCs/>
                  <w:iCs/>
                  <w:snapToGrid w:val="0"/>
                  <w:sz w:val="20"/>
                  <w:szCs w:val="20"/>
                </w:rPr>
                <w:t>Agreed by session</w:t>
              </w:r>
            </w:ins>
          </w:p>
        </w:tc>
        <w:tc>
          <w:tcPr>
            <w:tcW w:w="2268" w:type="dxa"/>
            <w:shd w:val="clear" w:color="auto" w:fill="DDD9C3" w:themeFill="background2" w:themeFillShade="E6"/>
          </w:tcPr>
          <w:p w14:paraId="6E1D9C67"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253" w:author="IALA Meetings" w:date="2022-09-28T15:32:00Z"/>
                <w:b/>
                <w:bCs/>
                <w:iCs/>
                <w:snapToGrid w:val="0"/>
                <w:sz w:val="20"/>
                <w:szCs w:val="20"/>
              </w:rPr>
            </w:pPr>
            <w:ins w:id="1254" w:author="IALA Meetings" w:date="2022-09-28T15:32:00Z">
              <w:r>
                <w:rPr>
                  <w:b/>
                  <w:bCs/>
                  <w:iCs/>
                  <w:snapToGrid w:val="0"/>
                  <w:sz w:val="20"/>
                  <w:szCs w:val="20"/>
                </w:rPr>
                <w:t>TD#</w:t>
              </w:r>
            </w:ins>
          </w:p>
        </w:tc>
        <w:tc>
          <w:tcPr>
            <w:tcW w:w="2552" w:type="dxa"/>
            <w:shd w:val="clear" w:color="auto" w:fill="DDD9C3" w:themeFill="background2" w:themeFillShade="E6"/>
          </w:tcPr>
          <w:p w14:paraId="01060EE3"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255" w:author="IALA Meetings" w:date="2022-09-28T15:32:00Z"/>
                <w:b/>
                <w:bCs/>
                <w:iCs/>
                <w:snapToGrid w:val="0"/>
                <w:sz w:val="20"/>
                <w:szCs w:val="20"/>
              </w:rPr>
            </w:pPr>
            <w:ins w:id="1256" w:author="IALA Meetings" w:date="2022-09-28T15:32:00Z">
              <w:r>
                <w:rPr>
                  <w:b/>
                  <w:bCs/>
                  <w:iCs/>
                  <w:snapToGrid w:val="0"/>
                  <w:sz w:val="20"/>
                  <w:szCs w:val="20"/>
                </w:rPr>
                <w:t>Comments</w:t>
              </w:r>
            </w:ins>
          </w:p>
        </w:tc>
      </w:tr>
      <w:tr w:rsidR="00E07F21" w14:paraId="4EB28272" w14:textId="77777777" w:rsidTr="00751C1D">
        <w:trPr>
          <w:cantSplit/>
          <w:trHeight w:val="489"/>
          <w:ins w:id="1257" w:author="IALA Meetings" w:date="2022-09-28T15:32:00Z"/>
        </w:trPr>
        <w:tc>
          <w:tcPr>
            <w:tcW w:w="2518" w:type="dxa"/>
            <w:vMerge/>
            <w:shd w:val="clear" w:color="auto" w:fill="auto"/>
          </w:tcPr>
          <w:p w14:paraId="21E62E2D"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ins w:id="1258" w:author="IALA Meetings" w:date="2022-09-28T15:32:00Z"/>
                <w:bCs/>
                <w:iCs/>
                <w:snapToGrid w:val="0"/>
                <w:sz w:val="20"/>
                <w:szCs w:val="20"/>
              </w:rPr>
            </w:pPr>
          </w:p>
        </w:tc>
        <w:tc>
          <w:tcPr>
            <w:tcW w:w="2268" w:type="dxa"/>
            <w:shd w:val="clear" w:color="auto" w:fill="DDD9C3" w:themeFill="background2" w:themeFillShade="E6"/>
          </w:tcPr>
          <w:p w14:paraId="16863098"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259" w:author="IALA Meetings" w:date="2022-09-28T15:32:00Z"/>
                <w:bCs/>
                <w:iCs/>
                <w:snapToGrid w:val="0"/>
                <w:sz w:val="20"/>
                <w:szCs w:val="20"/>
              </w:rPr>
            </w:pPr>
            <w:ins w:id="1260" w:author="IALA Meetings" w:date="2022-09-28T15:3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268" w:type="dxa"/>
            <w:shd w:val="clear" w:color="auto" w:fill="DDD9C3" w:themeFill="background2" w:themeFillShade="E6"/>
          </w:tcPr>
          <w:p w14:paraId="3502EC32"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261" w:author="IALA Meetings" w:date="2022-09-28T15:32:00Z"/>
                <w:bCs/>
                <w:iCs/>
                <w:snapToGrid w:val="0"/>
                <w:sz w:val="20"/>
                <w:szCs w:val="20"/>
              </w:rPr>
            </w:pPr>
            <w:ins w:id="1262" w:author="IALA Meetings" w:date="2022-09-28T15:3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552" w:type="dxa"/>
            <w:shd w:val="clear" w:color="auto" w:fill="DDD9C3" w:themeFill="background2" w:themeFillShade="E6"/>
          </w:tcPr>
          <w:p w14:paraId="4C2BFDC0"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263" w:author="IALA Meetings" w:date="2022-09-28T15:32:00Z"/>
                <w:bCs/>
                <w:iCs/>
                <w:snapToGrid w:val="0"/>
                <w:sz w:val="20"/>
                <w:szCs w:val="20"/>
              </w:rPr>
            </w:pPr>
            <w:ins w:id="1264" w:author="IALA Meetings" w:date="2022-09-28T15:3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r>
      <w:tr w:rsidR="00E07F21" w14:paraId="51D99E49" w14:textId="77777777" w:rsidTr="00751C1D">
        <w:trPr>
          <w:cantSplit/>
          <w:trHeight w:val="489"/>
          <w:ins w:id="1265" w:author="IALA Meetings" w:date="2022-09-28T15:32:00Z"/>
        </w:trPr>
        <w:tc>
          <w:tcPr>
            <w:tcW w:w="2518" w:type="dxa"/>
            <w:shd w:val="clear" w:color="auto" w:fill="auto"/>
          </w:tcPr>
          <w:p w14:paraId="31432522"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1266" w:author="IALA Meetings" w:date="2022-09-28T15:32:00Z"/>
                <w:bCs/>
                <w:iCs/>
                <w:snapToGrid w:val="0"/>
                <w:sz w:val="20"/>
                <w:szCs w:val="20"/>
              </w:rPr>
            </w:pPr>
          </w:p>
        </w:tc>
        <w:tc>
          <w:tcPr>
            <w:tcW w:w="2268" w:type="dxa"/>
            <w:shd w:val="clear" w:color="auto" w:fill="DDD9C3" w:themeFill="background2" w:themeFillShade="E6"/>
          </w:tcPr>
          <w:p w14:paraId="77F45B65"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267" w:author="IALA Meetings" w:date="2022-09-28T15:32:00Z"/>
                <w:b/>
                <w:bCs/>
                <w:iCs/>
                <w:snapToGrid w:val="0"/>
                <w:sz w:val="20"/>
                <w:szCs w:val="20"/>
              </w:rPr>
            </w:pPr>
            <w:ins w:id="1268" w:author="IALA Meetings" w:date="2022-09-28T15:32:00Z">
              <w:r>
                <w:rPr>
                  <w:b/>
                  <w:bCs/>
                  <w:iCs/>
                  <w:snapToGrid w:val="0"/>
                  <w:sz w:val="20"/>
                  <w:szCs w:val="20"/>
                </w:rPr>
                <w:t>Approved by Council</w:t>
              </w:r>
            </w:ins>
          </w:p>
        </w:tc>
        <w:tc>
          <w:tcPr>
            <w:tcW w:w="2268" w:type="dxa"/>
            <w:shd w:val="clear" w:color="auto" w:fill="DDD9C3" w:themeFill="background2" w:themeFillShade="E6"/>
          </w:tcPr>
          <w:p w14:paraId="74632DEB"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269" w:author="IALA Meetings" w:date="2022-09-28T15:32:00Z"/>
                <w:bCs/>
                <w:iCs/>
                <w:snapToGrid w:val="0"/>
                <w:sz w:val="20"/>
                <w:szCs w:val="20"/>
              </w:rPr>
            </w:pPr>
            <w:ins w:id="1270" w:author="IALA Meetings" w:date="2022-09-28T15:3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ins>
          </w:p>
        </w:tc>
        <w:tc>
          <w:tcPr>
            <w:tcW w:w="2552" w:type="dxa"/>
            <w:shd w:val="clear" w:color="auto" w:fill="DDD9C3" w:themeFill="background2" w:themeFillShade="E6"/>
          </w:tcPr>
          <w:p w14:paraId="1BE596DF"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271" w:author="IALA Meetings" w:date="2022-09-28T15:32:00Z"/>
                <w:bCs/>
                <w:iCs/>
                <w:snapToGrid w:val="0"/>
                <w:sz w:val="20"/>
                <w:szCs w:val="20"/>
              </w:rPr>
            </w:pPr>
            <w:ins w:id="1272" w:author="IALA Meetings" w:date="2022-09-28T15:3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ins>
          </w:p>
        </w:tc>
      </w:tr>
      <w:tr w:rsidR="00E07F21" w14:paraId="1397F1A6" w14:textId="77777777" w:rsidTr="00751C1D">
        <w:trPr>
          <w:cantSplit/>
          <w:trHeight w:val="489"/>
          <w:ins w:id="1273" w:author="IALA Meetings" w:date="2022-09-28T15:32:00Z"/>
        </w:trPr>
        <w:tc>
          <w:tcPr>
            <w:tcW w:w="2518" w:type="dxa"/>
            <w:shd w:val="clear" w:color="auto" w:fill="auto"/>
          </w:tcPr>
          <w:p w14:paraId="249A35FB" w14:textId="77777777" w:rsidR="00E07F21" w:rsidRDefault="00E07F21"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1274" w:author="IALA Meetings" w:date="2022-09-28T15:32:00Z"/>
                <w:bCs/>
                <w:iCs/>
                <w:snapToGrid w:val="0"/>
                <w:sz w:val="20"/>
                <w:szCs w:val="20"/>
              </w:rPr>
            </w:pPr>
          </w:p>
        </w:tc>
        <w:tc>
          <w:tcPr>
            <w:tcW w:w="2268" w:type="dxa"/>
            <w:shd w:val="clear" w:color="auto" w:fill="DDD9C3" w:themeFill="background2" w:themeFillShade="E6"/>
          </w:tcPr>
          <w:p w14:paraId="4B15A165"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275" w:author="IALA Meetings" w:date="2022-09-28T15:32:00Z"/>
                <w:b/>
                <w:bCs/>
                <w:iCs/>
                <w:snapToGrid w:val="0"/>
                <w:sz w:val="20"/>
                <w:szCs w:val="20"/>
              </w:rPr>
            </w:pPr>
            <w:ins w:id="1276" w:author="IALA Meetings" w:date="2022-09-28T15:32:00Z">
              <w:r>
                <w:rPr>
                  <w:b/>
                  <w:bCs/>
                  <w:iCs/>
                  <w:snapToGrid w:val="0"/>
                  <w:sz w:val="20"/>
                  <w:szCs w:val="20"/>
                </w:rPr>
                <w:t>Revision Notes:</w:t>
              </w:r>
            </w:ins>
          </w:p>
        </w:tc>
        <w:tc>
          <w:tcPr>
            <w:tcW w:w="4820" w:type="dxa"/>
            <w:gridSpan w:val="2"/>
            <w:shd w:val="clear" w:color="auto" w:fill="DDD9C3" w:themeFill="background2" w:themeFillShade="E6"/>
          </w:tcPr>
          <w:p w14:paraId="17DD76E9" w14:textId="77777777" w:rsidR="00E07F21"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277" w:author="IALA Meetings" w:date="2022-09-28T15:32:00Z"/>
                <w:bCs/>
                <w:iCs/>
                <w:snapToGrid w:val="0"/>
                <w:sz w:val="20"/>
                <w:szCs w:val="20"/>
              </w:rPr>
            </w:pPr>
          </w:p>
        </w:tc>
      </w:tr>
    </w:tbl>
    <w:p w14:paraId="43DB9CD4" w14:textId="5B1C5724" w:rsidR="00693558" w:rsidRDefault="00693558" w:rsidP="007F74C1">
      <w:pPr>
        <w:rPr>
          <w:ins w:id="1278" w:author="IALA Meetings" w:date="2022-09-28T15:23:00Z"/>
        </w:rPr>
      </w:pP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BF353E" w14:paraId="59D330B3" w14:textId="77777777" w:rsidTr="00751C1D">
        <w:trPr>
          <w:cantSplit/>
          <w:trHeight w:val="416"/>
          <w:tblHeader/>
          <w:ins w:id="1279" w:author="IALA Meetings" w:date="2022-09-28T15:27:00Z"/>
        </w:trPr>
        <w:tc>
          <w:tcPr>
            <w:tcW w:w="9606" w:type="dxa"/>
            <w:gridSpan w:val="4"/>
            <w:shd w:val="clear" w:color="auto" w:fill="DDD9C3"/>
            <w:vAlign w:val="center"/>
          </w:tcPr>
          <w:p w14:paraId="4247DC17" w14:textId="77777777" w:rsidR="00BF353E"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ins w:id="1280" w:author="IALA Meetings" w:date="2022-09-28T15:27:00Z"/>
                <w:b/>
                <w:bCs/>
                <w:iCs/>
                <w:snapToGrid w:val="0"/>
              </w:rPr>
            </w:pPr>
            <w:ins w:id="1281" w:author="IALA Meetings" w:date="2022-09-28T15:27:00Z">
              <w:r>
                <w:rPr>
                  <w:b/>
                  <w:bCs/>
                  <w:iCs/>
                  <w:snapToGrid w:val="0"/>
                </w:rPr>
                <w:t xml:space="preserve">ENAV Committee </w:t>
              </w:r>
              <w:r w:rsidRPr="00696A73">
                <w:rPr>
                  <w:b/>
                  <w:bCs/>
                  <w:iCs/>
                  <w:snapToGrid w:val="0"/>
                </w:rPr>
                <w:t>Work Programme</w:t>
              </w:r>
              <w:r>
                <w:rPr>
                  <w:b/>
                  <w:bCs/>
                  <w:iCs/>
                  <w:snapToGrid w:val="0"/>
                </w:rPr>
                <w:t xml:space="preserve"> 2023-2027</w:t>
              </w:r>
            </w:ins>
          </w:p>
        </w:tc>
      </w:tr>
      <w:tr w:rsidR="00BF353E" w14:paraId="7A9B104C" w14:textId="77777777" w:rsidTr="00751C1D">
        <w:trPr>
          <w:cantSplit/>
          <w:trHeight w:val="428"/>
          <w:ins w:id="1282" w:author="IALA Meetings" w:date="2022-09-28T15:27:00Z"/>
        </w:trPr>
        <w:tc>
          <w:tcPr>
            <w:tcW w:w="2518" w:type="dxa"/>
            <w:shd w:val="clear" w:color="auto" w:fill="auto"/>
          </w:tcPr>
          <w:p w14:paraId="160034C5" w14:textId="77777777" w:rsidR="00BF353E" w:rsidRDefault="00BF353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283" w:author="IALA Meetings" w:date="2022-09-28T15:27:00Z"/>
                <w:b/>
                <w:bCs/>
                <w:iCs/>
                <w:snapToGrid w:val="0"/>
                <w:sz w:val="20"/>
                <w:szCs w:val="20"/>
              </w:rPr>
            </w:pPr>
            <w:ins w:id="1284" w:author="IALA Meetings" w:date="2022-09-28T15:27:00Z">
              <w:r w:rsidRPr="00BF71F7">
                <w:rPr>
                  <w:b/>
                  <w:sz w:val="20"/>
                  <w:szCs w:val="20"/>
                </w:rPr>
                <w:t>Standard</w:t>
              </w:r>
            </w:ins>
          </w:p>
        </w:tc>
        <w:tc>
          <w:tcPr>
            <w:tcW w:w="7088" w:type="dxa"/>
            <w:gridSpan w:val="3"/>
            <w:shd w:val="clear" w:color="auto" w:fill="auto"/>
          </w:tcPr>
          <w:p w14:paraId="20F53911" w14:textId="77777777" w:rsidR="00BF353E"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285" w:author="IALA Meetings" w:date="2022-09-28T15:27:00Z"/>
                <w:rFonts w:cs="Arial"/>
                <w:snapToGrid w:val="0"/>
                <w:kern w:val="28"/>
                <w:sz w:val="20"/>
                <w:szCs w:val="20"/>
                <w:highlight w:val="yellow"/>
                <w:lang w:eastAsia="de-DE"/>
              </w:rPr>
            </w:pPr>
            <w:ins w:id="1286" w:author="IALA Meetings" w:date="2022-09-28T15:27:00Z">
              <w:r>
                <w:rPr>
                  <w:rFonts w:cs="Arial"/>
                  <w:snapToGrid w:val="0"/>
                  <w:kern w:val="28"/>
                  <w:sz w:val="20"/>
                  <w:szCs w:val="20"/>
                  <w:lang w:eastAsia="de-DE"/>
                </w:rPr>
                <w:t>S1060 – digital Communication technologies</w:t>
              </w:r>
            </w:ins>
          </w:p>
        </w:tc>
      </w:tr>
      <w:tr w:rsidR="00BF353E" w:rsidRPr="00520177" w14:paraId="04FDF58F" w14:textId="77777777" w:rsidTr="00751C1D">
        <w:trPr>
          <w:cantSplit/>
          <w:trHeight w:val="491"/>
          <w:ins w:id="1287" w:author="IALA Meetings" w:date="2022-09-28T15:27:00Z"/>
        </w:trPr>
        <w:tc>
          <w:tcPr>
            <w:tcW w:w="2518" w:type="dxa"/>
            <w:shd w:val="clear" w:color="auto" w:fill="auto"/>
          </w:tcPr>
          <w:p w14:paraId="29CD2C9F" w14:textId="77777777" w:rsidR="00BF353E" w:rsidRDefault="00BF353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288" w:author="IALA Meetings" w:date="2022-09-28T15:27:00Z"/>
                <w:b/>
                <w:bCs/>
                <w:iCs/>
                <w:snapToGrid w:val="0"/>
                <w:sz w:val="20"/>
                <w:szCs w:val="20"/>
              </w:rPr>
            </w:pPr>
            <w:ins w:id="1289" w:author="IALA Meetings" w:date="2022-09-28T15:27:00Z">
              <w:r w:rsidRPr="00BF71F7">
                <w:rPr>
                  <w:b/>
                  <w:sz w:val="20"/>
                  <w:szCs w:val="20"/>
                </w:rPr>
                <w:t>Topic Area</w:t>
              </w:r>
            </w:ins>
          </w:p>
        </w:tc>
        <w:tc>
          <w:tcPr>
            <w:tcW w:w="7088" w:type="dxa"/>
            <w:gridSpan w:val="3"/>
            <w:shd w:val="clear" w:color="auto" w:fill="auto"/>
          </w:tcPr>
          <w:p w14:paraId="3F3590BA" w14:textId="3AA3A211" w:rsidR="00BF353E" w:rsidRPr="00EE5FDF"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290" w:author="IALA Meetings" w:date="2022-09-28T15:27:00Z"/>
                <w:rFonts w:cs="Arial"/>
                <w:snapToGrid w:val="0"/>
                <w:kern w:val="28"/>
                <w:sz w:val="20"/>
                <w:szCs w:val="20"/>
                <w:lang w:eastAsia="de-DE"/>
              </w:rPr>
            </w:pPr>
            <w:ins w:id="1291" w:author="IALA Meetings" w:date="2022-09-28T15:27:00Z">
              <w:r w:rsidRPr="00BF353E">
                <w:rPr>
                  <w:rFonts w:cs="Arial"/>
                  <w:snapToGrid w:val="0"/>
                  <w:kern w:val="28"/>
                  <w:sz w:val="20"/>
                  <w:szCs w:val="20"/>
                  <w:lang w:eastAsia="de-DE"/>
                </w:rPr>
                <w:t>New Guideline</w:t>
              </w:r>
            </w:ins>
            <w:ins w:id="1292" w:author="IALA Meetings" w:date="2022-09-28T15:28:00Z">
              <w:r>
                <w:rPr>
                  <w:rFonts w:cs="Arial"/>
                  <w:snapToGrid w:val="0"/>
                  <w:kern w:val="28"/>
                  <w:sz w:val="20"/>
                  <w:szCs w:val="20"/>
                  <w:lang w:eastAsia="de-DE"/>
                </w:rPr>
                <w:t xml:space="preserve"> for </w:t>
              </w:r>
              <w:r w:rsidRPr="00B42037">
                <w:rPr>
                  <w:rFonts w:cs="Arial"/>
                  <w:snapToGrid w:val="0"/>
                  <w:kern w:val="28"/>
                  <w:sz w:val="20"/>
                  <w:szCs w:val="20"/>
                  <w:lang w:eastAsia="de-DE"/>
                  <w:rPrChange w:id="1293" w:author="IALA Meetings" w:date="2022-09-28T15:28:00Z">
                    <w:rPr>
                      <w:rFonts w:ascii="Calibri" w:hAnsi="Calibri"/>
                      <w:color w:val="000000"/>
                      <w:sz w:val="18"/>
                      <w:szCs w:val="18"/>
                      <w:highlight w:val="yellow"/>
                      <w:lang w:val="en-US" w:eastAsia="nl-NL"/>
                    </w:rPr>
                  </w:rPrChange>
                </w:rPr>
                <w:t>Digital</w:t>
              </w:r>
              <w:r w:rsidRPr="00B42037">
                <w:rPr>
                  <w:rFonts w:cs="Arial"/>
                  <w:snapToGrid w:val="0"/>
                  <w:kern w:val="28"/>
                  <w:sz w:val="20"/>
                  <w:szCs w:val="20"/>
                  <w:lang w:eastAsia="de-DE"/>
                </w:rPr>
                <w:t xml:space="preserve"> navigational data </w:t>
              </w:r>
            </w:ins>
            <w:ins w:id="1294" w:author="IALA Meetings" w:date="2022-09-28T15:29:00Z">
              <w:r w:rsidRPr="00B42037">
                <w:rPr>
                  <w:rFonts w:cs="Arial"/>
                  <w:snapToGrid w:val="0"/>
                  <w:kern w:val="28"/>
                  <w:sz w:val="20"/>
                  <w:szCs w:val="20"/>
                  <w:lang w:eastAsia="de-DE"/>
                </w:rPr>
                <w:t>system</w:t>
              </w:r>
              <w:r w:rsidR="00E07F21" w:rsidRPr="00B42037">
                <w:rPr>
                  <w:rFonts w:cs="Arial"/>
                  <w:snapToGrid w:val="0"/>
                  <w:kern w:val="28"/>
                  <w:sz w:val="20"/>
                  <w:szCs w:val="20"/>
                  <w:lang w:eastAsia="de-DE"/>
                </w:rPr>
                <w:t xml:space="preserve"> (NAVDAT)</w:t>
              </w:r>
            </w:ins>
          </w:p>
        </w:tc>
      </w:tr>
      <w:tr w:rsidR="00BF353E" w14:paraId="2A096CEB" w14:textId="77777777" w:rsidTr="00751C1D">
        <w:trPr>
          <w:cantSplit/>
          <w:trHeight w:val="463"/>
          <w:ins w:id="1295" w:author="IALA Meetings" w:date="2022-09-28T15:27:00Z"/>
        </w:trPr>
        <w:tc>
          <w:tcPr>
            <w:tcW w:w="2518" w:type="dxa"/>
            <w:shd w:val="clear" w:color="auto" w:fill="auto"/>
          </w:tcPr>
          <w:p w14:paraId="1DC21517" w14:textId="77777777" w:rsidR="00BF353E" w:rsidRDefault="00BF353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296" w:author="IALA Meetings" w:date="2022-09-28T15:27:00Z"/>
                <w:b/>
                <w:bCs/>
                <w:iCs/>
                <w:snapToGrid w:val="0"/>
                <w:sz w:val="20"/>
                <w:szCs w:val="20"/>
              </w:rPr>
            </w:pPr>
            <w:ins w:id="1297" w:author="IALA Meetings" w:date="2022-09-28T15:27:00Z">
              <w:r w:rsidRPr="00BF71F7">
                <w:rPr>
                  <w:b/>
                  <w:bCs/>
                  <w:iCs/>
                  <w:snapToGrid w:val="0"/>
                  <w:sz w:val="20"/>
                  <w:szCs w:val="20"/>
                </w:rPr>
                <w:t>Task</w:t>
              </w:r>
            </w:ins>
          </w:p>
        </w:tc>
        <w:tc>
          <w:tcPr>
            <w:tcW w:w="7088" w:type="dxa"/>
            <w:gridSpan w:val="3"/>
            <w:shd w:val="clear" w:color="auto" w:fill="auto"/>
          </w:tcPr>
          <w:p w14:paraId="39AFD84A" w14:textId="48A7F08E" w:rsidR="00BF353E" w:rsidRPr="00BF353E" w:rsidRDefault="00E07F21"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298" w:author="IALA Meetings" w:date="2022-09-28T15:27:00Z"/>
                <w:rFonts w:cs="Arial"/>
                <w:snapToGrid w:val="0"/>
                <w:kern w:val="28"/>
                <w:sz w:val="20"/>
                <w:szCs w:val="20"/>
                <w:lang w:eastAsia="de-DE"/>
              </w:rPr>
            </w:pPr>
            <w:ins w:id="1299" w:author="IALA Meetings" w:date="2022-09-28T15:29:00Z">
              <w:r w:rsidRPr="00B42037">
                <w:rPr>
                  <w:rFonts w:cs="Arial"/>
                  <w:snapToGrid w:val="0"/>
                  <w:kern w:val="28"/>
                  <w:sz w:val="20"/>
                  <w:szCs w:val="20"/>
                  <w:lang w:eastAsia="de-DE"/>
                </w:rPr>
                <w:t xml:space="preserve">Draft a guideline for NAVDAT MF and HF </w:t>
              </w:r>
            </w:ins>
            <w:ins w:id="1300" w:author="IALA Meetings" w:date="2022-09-28T15:30:00Z">
              <w:r w:rsidRPr="00B42037">
                <w:rPr>
                  <w:rFonts w:cs="Arial"/>
                  <w:snapToGrid w:val="0"/>
                  <w:kern w:val="28"/>
                  <w:sz w:val="20"/>
                  <w:szCs w:val="20"/>
                  <w:lang w:eastAsia="de-DE"/>
                </w:rPr>
                <w:t xml:space="preserve">considering </w:t>
              </w:r>
              <w:proofErr w:type="gramStart"/>
              <w:r w:rsidRPr="00B42037">
                <w:rPr>
                  <w:rFonts w:cs="Arial"/>
                  <w:snapToGrid w:val="0"/>
                  <w:kern w:val="28"/>
                  <w:sz w:val="20"/>
                  <w:szCs w:val="20"/>
                  <w:lang w:eastAsia="de-DE"/>
                </w:rPr>
                <w:t>shore based</w:t>
              </w:r>
              <w:proofErr w:type="gramEnd"/>
              <w:r w:rsidRPr="00B42037">
                <w:rPr>
                  <w:rFonts w:cs="Arial"/>
                  <w:snapToGrid w:val="0"/>
                  <w:kern w:val="28"/>
                  <w:sz w:val="20"/>
                  <w:szCs w:val="20"/>
                  <w:lang w:eastAsia="de-DE"/>
                </w:rPr>
                <w:t xml:space="preserve"> infrastructure</w:t>
              </w:r>
            </w:ins>
          </w:p>
        </w:tc>
      </w:tr>
      <w:tr w:rsidR="00BF353E" w14:paraId="37595A92" w14:textId="77777777" w:rsidTr="00751C1D">
        <w:trPr>
          <w:cantSplit/>
          <w:trHeight w:val="466"/>
          <w:ins w:id="1301" w:author="IALA Meetings" w:date="2022-09-28T15:27:00Z"/>
        </w:trPr>
        <w:tc>
          <w:tcPr>
            <w:tcW w:w="2518" w:type="dxa"/>
          </w:tcPr>
          <w:p w14:paraId="46A44BA3" w14:textId="77777777" w:rsidR="00BF353E" w:rsidRDefault="00BF353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302" w:author="IALA Meetings" w:date="2022-09-28T15:27:00Z"/>
                <w:b/>
                <w:bCs/>
                <w:iCs/>
                <w:snapToGrid w:val="0"/>
                <w:sz w:val="20"/>
                <w:szCs w:val="20"/>
              </w:rPr>
            </w:pPr>
            <w:ins w:id="1303" w:author="IALA Meetings" w:date="2022-09-28T15:27:00Z">
              <w:r w:rsidRPr="00BF71F7">
                <w:rPr>
                  <w:b/>
                  <w:bCs/>
                  <w:iCs/>
                  <w:snapToGrid w:val="0"/>
                  <w:sz w:val="20"/>
                  <w:szCs w:val="20"/>
                </w:rPr>
                <w:t>Objectives of the task</w:t>
              </w:r>
            </w:ins>
          </w:p>
        </w:tc>
        <w:tc>
          <w:tcPr>
            <w:tcW w:w="7088" w:type="dxa"/>
            <w:gridSpan w:val="3"/>
          </w:tcPr>
          <w:p w14:paraId="27F68502" w14:textId="31BBCD19" w:rsidR="00BF353E" w:rsidRPr="00BF353E" w:rsidRDefault="00BF353E" w:rsidP="00B4203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304" w:author="IALA Meetings" w:date="2022-09-28T15:27:00Z"/>
                <w:rFonts w:cs="Arial"/>
                <w:snapToGrid w:val="0"/>
                <w:kern w:val="28"/>
                <w:sz w:val="20"/>
                <w:szCs w:val="20"/>
                <w:lang w:eastAsia="de-DE"/>
              </w:rPr>
            </w:pPr>
          </w:p>
        </w:tc>
      </w:tr>
      <w:tr w:rsidR="00BF353E" w14:paraId="2C7B9B1D" w14:textId="77777777" w:rsidTr="00751C1D">
        <w:trPr>
          <w:cantSplit/>
          <w:trHeight w:val="402"/>
          <w:ins w:id="1305" w:author="IALA Meetings" w:date="2022-09-28T15:27:00Z"/>
        </w:trPr>
        <w:tc>
          <w:tcPr>
            <w:tcW w:w="2518" w:type="dxa"/>
          </w:tcPr>
          <w:p w14:paraId="79F45965" w14:textId="77777777" w:rsidR="00BF353E" w:rsidRDefault="00BF353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306" w:author="IALA Meetings" w:date="2022-09-28T15:27:00Z"/>
                <w:b/>
                <w:bCs/>
                <w:iCs/>
                <w:snapToGrid w:val="0"/>
                <w:sz w:val="20"/>
                <w:szCs w:val="20"/>
              </w:rPr>
            </w:pPr>
            <w:ins w:id="1307" w:author="IALA Meetings" w:date="2022-09-28T15:27:00Z">
              <w:r w:rsidRPr="00BF71F7">
                <w:rPr>
                  <w:b/>
                  <w:bCs/>
                  <w:iCs/>
                  <w:snapToGrid w:val="0"/>
                  <w:sz w:val="20"/>
                  <w:szCs w:val="20"/>
                </w:rPr>
                <w:t>Expected outcome</w:t>
              </w:r>
            </w:ins>
          </w:p>
        </w:tc>
        <w:tc>
          <w:tcPr>
            <w:tcW w:w="7088" w:type="dxa"/>
            <w:gridSpan w:val="3"/>
          </w:tcPr>
          <w:p w14:paraId="2E166709" w14:textId="77777777" w:rsidR="00BF353E" w:rsidRPr="00AA0FB7"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308" w:author="IALA Meetings" w:date="2022-09-28T15:27:00Z"/>
                <w:rFonts w:cs="Arial"/>
                <w:snapToGrid w:val="0"/>
                <w:kern w:val="28"/>
                <w:sz w:val="20"/>
                <w:szCs w:val="20"/>
                <w:lang w:eastAsia="de-DE"/>
              </w:rPr>
            </w:pPr>
            <w:ins w:id="1309" w:author="IALA Meetings" w:date="2022-09-28T15:27:00Z">
              <w:r>
                <w:rPr>
                  <w:rFonts w:cs="Arial"/>
                  <w:snapToGrid w:val="0"/>
                  <w:kern w:val="28"/>
                  <w:sz w:val="20"/>
                  <w:szCs w:val="20"/>
                  <w:lang w:eastAsia="de-DE"/>
                </w:rPr>
                <w:t>New Guidelines</w:t>
              </w:r>
            </w:ins>
          </w:p>
        </w:tc>
      </w:tr>
      <w:tr w:rsidR="00BF353E" w:rsidRPr="009C0657" w14:paraId="6544AA09" w14:textId="77777777" w:rsidTr="00751C1D">
        <w:trPr>
          <w:cantSplit/>
          <w:trHeight w:val="402"/>
          <w:ins w:id="1310" w:author="IALA Meetings" w:date="2022-09-28T15:27:00Z"/>
        </w:trPr>
        <w:tc>
          <w:tcPr>
            <w:tcW w:w="2518" w:type="dxa"/>
          </w:tcPr>
          <w:p w14:paraId="1CFA6F05" w14:textId="77777777" w:rsidR="00BF353E" w:rsidRDefault="00BF353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311" w:author="IALA Meetings" w:date="2022-09-28T15:27:00Z"/>
                <w:b/>
                <w:bCs/>
                <w:iCs/>
                <w:snapToGrid w:val="0"/>
                <w:sz w:val="20"/>
                <w:szCs w:val="20"/>
              </w:rPr>
            </w:pPr>
            <w:ins w:id="1312" w:author="IALA Meetings" w:date="2022-09-28T15:27:00Z">
              <w:r>
                <w:rPr>
                  <w:b/>
                  <w:bCs/>
                  <w:iCs/>
                  <w:snapToGrid w:val="0"/>
                  <w:sz w:val="20"/>
                  <w:szCs w:val="20"/>
                </w:rPr>
                <w:t>Compelling need</w:t>
              </w:r>
            </w:ins>
          </w:p>
        </w:tc>
        <w:tc>
          <w:tcPr>
            <w:tcW w:w="7088" w:type="dxa"/>
            <w:gridSpan w:val="3"/>
          </w:tcPr>
          <w:p w14:paraId="44ED797C" w14:textId="77777777" w:rsidR="00BF353E" w:rsidRPr="00B42037" w:rsidRDefault="00E07F21" w:rsidP="00B4203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313" w:author="IALA Meetings" w:date="2022-09-28T15:31:00Z"/>
                <w:rFonts w:cs="Arial"/>
                <w:snapToGrid w:val="0"/>
                <w:kern w:val="28"/>
                <w:sz w:val="20"/>
                <w:szCs w:val="20"/>
                <w:lang w:eastAsia="de-DE"/>
              </w:rPr>
            </w:pPr>
            <w:ins w:id="1314" w:author="IALA Meetings" w:date="2022-09-28T15:30:00Z">
              <w:r w:rsidRPr="00B42037">
                <w:rPr>
                  <w:rFonts w:cs="Arial"/>
                  <w:snapToGrid w:val="0"/>
                  <w:kern w:val="28"/>
                  <w:sz w:val="20"/>
                  <w:szCs w:val="20"/>
                  <w:lang w:eastAsia="de-DE"/>
                </w:rPr>
                <w:t xml:space="preserve">IMO </w:t>
              </w:r>
            </w:ins>
            <w:ins w:id="1315" w:author="IALA Meetings" w:date="2022-09-28T15:31:00Z">
              <w:r w:rsidRPr="00B42037">
                <w:rPr>
                  <w:rFonts w:cs="Arial"/>
                  <w:snapToGrid w:val="0"/>
                  <w:kern w:val="28"/>
                  <w:sz w:val="20"/>
                  <w:szCs w:val="20"/>
                  <w:lang w:eastAsia="de-DE"/>
                </w:rPr>
                <w:t xml:space="preserve">planes to develop a performance standard for NAVDAT. </w:t>
              </w:r>
            </w:ins>
          </w:p>
          <w:p w14:paraId="4E81D13B" w14:textId="761BCF58" w:rsidR="00E07F21" w:rsidRPr="00B42037" w:rsidRDefault="00E07F2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316" w:author="IALA Meetings" w:date="2022-09-28T15:27:00Z"/>
                <w:rFonts w:cs="Arial"/>
                <w:snapToGrid w:val="0"/>
                <w:kern w:val="28"/>
                <w:sz w:val="20"/>
                <w:szCs w:val="20"/>
                <w:lang w:eastAsia="de-DE"/>
              </w:rPr>
              <w:pPrChange w:id="1317" w:author="IALA Meetings" w:date="2022-09-28T15:31:00Z">
                <w:pPr>
                  <w:pStyle w:val="AnnexFigure"/>
                  <w:framePr w:hSpace="180" w:wrap="around" w:vAnchor="page" w:hAnchor="margin" w:y="1581"/>
                  <w:numPr>
                    <w:numId w:val="0"/>
                  </w:numPr>
                  <w:tabs>
                    <w:tab w:val="clear" w:pos="1701"/>
                  </w:tabs>
                  <w:spacing w:before="0"/>
                  <w:ind w:left="0" w:firstLine="0"/>
                  <w:jc w:val="both"/>
                </w:pPr>
              </w:pPrChange>
            </w:pPr>
            <w:ins w:id="1318" w:author="IALA Meetings" w:date="2022-09-28T15:31:00Z">
              <w:r w:rsidRPr="00B42037">
                <w:rPr>
                  <w:rFonts w:cs="Arial"/>
                  <w:snapToGrid w:val="0"/>
                  <w:kern w:val="28"/>
                  <w:sz w:val="20"/>
                  <w:szCs w:val="20"/>
                  <w:lang w:eastAsia="de-DE"/>
                </w:rPr>
                <w:t>NAVDAT will become a part of GMDSS</w:t>
              </w:r>
            </w:ins>
          </w:p>
        </w:tc>
      </w:tr>
      <w:tr w:rsidR="00BF353E" w14:paraId="756BC4C7" w14:textId="77777777" w:rsidTr="00751C1D">
        <w:trPr>
          <w:cantSplit/>
          <w:trHeight w:val="854"/>
          <w:ins w:id="1319" w:author="IALA Meetings" w:date="2022-09-28T15:27:00Z"/>
        </w:trPr>
        <w:tc>
          <w:tcPr>
            <w:tcW w:w="2518" w:type="dxa"/>
          </w:tcPr>
          <w:p w14:paraId="163C00CD" w14:textId="77777777" w:rsidR="00BF353E" w:rsidRPr="00BF71F7" w:rsidRDefault="00BF353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320" w:author="IALA Meetings" w:date="2022-09-28T15:27:00Z"/>
                <w:b/>
                <w:bCs/>
                <w:iCs/>
                <w:noProof/>
                <w:snapToGrid w:val="0"/>
                <w:sz w:val="20"/>
                <w:szCs w:val="20"/>
              </w:rPr>
            </w:pPr>
            <w:ins w:id="1321" w:author="IALA Meetings" w:date="2022-09-28T15:27:00Z">
              <w:r w:rsidRPr="00BF71F7">
                <w:rPr>
                  <w:b/>
                  <w:bCs/>
                  <w:iCs/>
                  <w:noProof/>
                  <w:snapToGrid w:val="0"/>
                  <w:sz w:val="20"/>
                  <w:szCs w:val="20"/>
                </w:rPr>
                <w:t>Strategic Alignment</w:t>
              </w:r>
            </w:ins>
          </w:p>
          <w:p w14:paraId="16F770AC" w14:textId="77777777" w:rsidR="00BF353E" w:rsidRDefault="00BF353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322" w:author="IALA Meetings" w:date="2022-09-28T15:27:00Z"/>
                <w:bCs/>
                <w:i/>
                <w:iCs/>
                <w:snapToGrid w:val="0"/>
                <w:sz w:val="16"/>
                <w:szCs w:val="16"/>
              </w:rPr>
            </w:pPr>
          </w:p>
        </w:tc>
        <w:tc>
          <w:tcPr>
            <w:tcW w:w="7088" w:type="dxa"/>
            <w:gridSpan w:val="3"/>
          </w:tcPr>
          <w:p w14:paraId="2DAA32CE" w14:textId="77777777" w:rsidR="00BF353E" w:rsidRPr="00B42037"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323" w:author="IALA Meetings" w:date="2022-09-28T15:27:00Z"/>
                <w:rFonts w:cs="Arial"/>
                <w:snapToGrid w:val="0"/>
                <w:kern w:val="28"/>
                <w:sz w:val="20"/>
                <w:szCs w:val="20"/>
                <w:lang w:eastAsia="de-DE"/>
              </w:rPr>
            </w:pPr>
          </w:p>
        </w:tc>
      </w:tr>
      <w:tr w:rsidR="00BF353E" w14:paraId="6352B698" w14:textId="77777777" w:rsidTr="00751C1D">
        <w:trPr>
          <w:cantSplit/>
          <w:trHeight w:val="615"/>
          <w:ins w:id="1324" w:author="IALA Meetings" w:date="2022-09-28T15:27:00Z"/>
        </w:trPr>
        <w:tc>
          <w:tcPr>
            <w:tcW w:w="2518" w:type="dxa"/>
          </w:tcPr>
          <w:p w14:paraId="4268EC1F" w14:textId="77777777" w:rsidR="00BF353E" w:rsidRDefault="00BF353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325" w:author="IALA Meetings" w:date="2022-09-28T15:27:00Z"/>
                <w:b/>
                <w:bCs/>
                <w:iCs/>
                <w:snapToGrid w:val="0"/>
                <w:sz w:val="20"/>
                <w:szCs w:val="20"/>
              </w:rPr>
            </w:pPr>
            <w:ins w:id="1326" w:author="IALA Meetings" w:date="2022-09-28T15:27:00Z">
              <w:r w:rsidRPr="000A4DA7">
                <w:rPr>
                  <w:b/>
                  <w:bCs/>
                  <w:iCs/>
                  <w:noProof/>
                  <w:snapToGrid w:val="0"/>
                  <w:sz w:val="20"/>
                  <w:szCs w:val="20"/>
                </w:rPr>
                <w:t xml:space="preserve">Scope </w:t>
              </w:r>
              <w:r>
                <w:rPr>
                  <w:b/>
                  <w:bCs/>
                  <w:iCs/>
                  <w:snapToGrid w:val="0"/>
                  <w:sz w:val="20"/>
                  <w:szCs w:val="20"/>
                </w:rPr>
                <w:br/>
              </w:r>
            </w:ins>
          </w:p>
        </w:tc>
        <w:tc>
          <w:tcPr>
            <w:tcW w:w="7088" w:type="dxa"/>
            <w:gridSpan w:val="3"/>
          </w:tcPr>
          <w:p w14:paraId="4E373568" w14:textId="77777777" w:rsidR="00BF353E" w:rsidRPr="00B52F76"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327" w:author="IALA Meetings" w:date="2022-09-28T15:27:00Z"/>
                <w:b/>
                <w:bCs/>
                <w:iCs/>
                <w:snapToGrid w:val="0"/>
                <w:sz w:val="20"/>
                <w:szCs w:val="20"/>
              </w:rPr>
            </w:pPr>
            <w:ins w:id="1328" w:author="IALA Meetings" w:date="2022-09-28T15:27:00Z">
              <w:r w:rsidRPr="0083661F">
                <w:rPr>
                  <w:b/>
                  <w:bCs/>
                  <w:iCs/>
                  <w:snapToGrid w:val="0"/>
                  <w:sz w:val="20"/>
                  <w:szCs w:val="20"/>
                </w:rPr>
                <w:t>In Scope:</w:t>
              </w:r>
            </w:ins>
          </w:p>
          <w:p w14:paraId="3708AFF2" w14:textId="77777777" w:rsidR="00BF353E" w:rsidRPr="00DD52E2" w:rsidRDefault="00BF353E" w:rsidP="00751C1D">
            <w:pPr>
              <w:pStyle w:val="BodyText"/>
              <w:numPr>
                <w:ilvl w:val="0"/>
                <w:numId w:val="49"/>
              </w:numPr>
              <w:adjustRightInd w:val="0"/>
              <w:snapToGrid w:val="0"/>
              <w:jc w:val="left"/>
              <w:rPr>
                <w:ins w:id="1329" w:author="IALA Meetings" w:date="2022-09-28T15:27:00Z"/>
                <w:bCs/>
                <w:iCs/>
                <w:snapToGrid w:val="0"/>
                <w:sz w:val="20"/>
                <w:szCs w:val="20"/>
              </w:rPr>
            </w:pPr>
          </w:p>
        </w:tc>
      </w:tr>
      <w:tr w:rsidR="00BF353E" w14:paraId="50894826" w14:textId="77777777" w:rsidTr="00751C1D">
        <w:trPr>
          <w:cantSplit/>
          <w:trHeight w:val="1399"/>
          <w:ins w:id="1330" w:author="IALA Meetings" w:date="2022-09-28T15:27:00Z"/>
        </w:trPr>
        <w:tc>
          <w:tcPr>
            <w:tcW w:w="2518" w:type="dxa"/>
          </w:tcPr>
          <w:p w14:paraId="7733E3B2" w14:textId="77777777" w:rsidR="00BF353E" w:rsidRDefault="00BF353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331" w:author="IALA Meetings" w:date="2022-09-28T15:27:00Z"/>
                <w:bCs/>
                <w:iCs/>
                <w:snapToGrid w:val="0"/>
                <w:sz w:val="20"/>
                <w:szCs w:val="20"/>
              </w:rPr>
            </w:pPr>
            <w:ins w:id="1332" w:author="IALA Meetings" w:date="2022-09-28T15:27:00Z">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ins>
          </w:p>
        </w:tc>
        <w:tc>
          <w:tcPr>
            <w:tcW w:w="7088" w:type="dxa"/>
            <w:gridSpan w:val="3"/>
          </w:tcPr>
          <w:p w14:paraId="1CB314E2" w14:textId="77777777" w:rsidR="00BF353E"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333" w:author="IALA Meetings" w:date="2022-09-28T15:27:00Z"/>
                <w:bCs/>
                <w:iCs/>
                <w:snapToGrid w:val="0"/>
                <w:sz w:val="20"/>
                <w:szCs w:val="20"/>
              </w:rPr>
            </w:pPr>
            <w:ins w:id="1334" w:author="IALA Meetings" w:date="2022-09-28T15:27:00Z">
              <w:r>
                <w:rPr>
                  <w:bCs/>
                  <w:iCs/>
                  <w:snapToGrid w:val="0"/>
                  <w:sz w:val="20"/>
                  <w:szCs w:val="20"/>
                </w:rPr>
                <w:t>Preparation of new Recommendation</w:t>
              </w:r>
            </w:ins>
          </w:p>
          <w:p w14:paraId="1D34E743" w14:textId="77777777" w:rsidR="00BF353E"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335" w:author="IALA Meetings" w:date="2022-09-28T15:27:00Z"/>
                <w:bCs/>
                <w:iCs/>
                <w:snapToGrid w:val="0"/>
                <w:sz w:val="20"/>
                <w:szCs w:val="20"/>
              </w:rPr>
            </w:pPr>
            <w:ins w:id="1336" w:author="IALA Meetings" w:date="2022-09-28T15:27:00Z">
              <w:r>
                <w:rPr>
                  <w:bCs/>
                  <w:iCs/>
                  <w:snapToGrid w:val="0"/>
                  <w:sz w:val="20"/>
                  <w:szCs w:val="20"/>
                </w:rPr>
                <w:t>Key milestones include:</w:t>
              </w:r>
            </w:ins>
          </w:p>
          <w:p w14:paraId="1198C1EB" w14:textId="33FC4804" w:rsidR="00BF353E" w:rsidRDefault="00BF353E"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337" w:author="IALA Meetings" w:date="2022-09-28T15:27:00Z"/>
                <w:rFonts w:eastAsia="Times New Roman" w:cs="Times New Roman"/>
                <w:bCs/>
                <w:iCs/>
                <w:snapToGrid w:val="0"/>
                <w:sz w:val="20"/>
                <w:szCs w:val="20"/>
              </w:rPr>
            </w:pPr>
            <w:ins w:id="1338" w:author="IALA Meetings" w:date="2022-09-28T15:27:00Z">
              <w:r>
                <w:rPr>
                  <w:rFonts w:eastAsia="Times New Roman" w:cs="Times New Roman"/>
                  <w:bCs/>
                  <w:iCs/>
                  <w:snapToGrid w:val="0"/>
                  <w:sz w:val="20"/>
                  <w:szCs w:val="20"/>
                </w:rPr>
                <w:t>Scope Task and prepare skeleton.</w:t>
              </w:r>
            </w:ins>
          </w:p>
          <w:p w14:paraId="2C542046" w14:textId="01ADEB77" w:rsidR="00BF353E" w:rsidRDefault="00BF353E"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339" w:author="IALA Meetings" w:date="2022-09-28T15:27:00Z"/>
                <w:rFonts w:eastAsia="Times New Roman" w:cs="Times New Roman"/>
                <w:bCs/>
                <w:iCs/>
                <w:snapToGrid w:val="0"/>
                <w:sz w:val="20"/>
                <w:szCs w:val="20"/>
              </w:rPr>
            </w:pPr>
            <w:ins w:id="1340" w:author="IALA Meetings" w:date="2022-09-28T15:27:00Z">
              <w:r>
                <w:rPr>
                  <w:rFonts w:eastAsia="Times New Roman" w:cs="Times New Roman"/>
                  <w:bCs/>
                  <w:iCs/>
                  <w:snapToGrid w:val="0"/>
                  <w:sz w:val="20"/>
                  <w:szCs w:val="20"/>
                </w:rPr>
                <w:t xml:space="preserve">Prepare Draft guidelines </w:t>
              </w:r>
            </w:ins>
          </w:p>
          <w:p w14:paraId="3266F758" w14:textId="7654EB90" w:rsidR="00BF353E" w:rsidRDefault="00BF353E"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341" w:author="IALA Meetings" w:date="2022-09-28T15:27:00Z"/>
                <w:rFonts w:eastAsia="Times New Roman" w:cs="Times New Roman"/>
                <w:bCs/>
                <w:iCs/>
                <w:snapToGrid w:val="0"/>
                <w:sz w:val="20"/>
                <w:szCs w:val="20"/>
              </w:rPr>
            </w:pPr>
            <w:ins w:id="1342" w:author="IALA Meetings" w:date="2022-09-28T15:27:00Z">
              <w:r>
                <w:rPr>
                  <w:rFonts w:eastAsia="Times New Roman" w:cs="Times New Roman"/>
                  <w:bCs/>
                  <w:iCs/>
                  <w:snapToGrid w:val="0"/>
                  <w:sz w:val="20"/>
                  <w:szCs w:val="20"/>
                </w:rPr>
                <w:t>Improve Draft guidelines</w:t>
              </w:r>
            </w:ins>
          </w:p>
          <w:p w14:paraId="332BC39C" w14:textId="700BBA83" w:rsidR="00BF353E" w:rsidRDefault="00BF353E"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343" w:author="IALA Meetings" w:date="2022-09-28T15:27:00Z"/>
                <w:rFonts w:eastAsia="Times New Roman" w:cs="Times New Roman"/>
                <w:bCs/>
                <w:iCs/>
                <w:snapToGrid w:val="0"/>
                <w:sz w:val="20"/>
                <w:szCs w:val="20"/>
              </w:rPr>
            </w:pPr>
            <w:ins w:id="1344" w:author="IALA Meetings" w:date="2022-09-28T15:27:00Z">
              <w:r>
                <w:rPr>
                  <w:rFonts w:eastAsia="Times New Roman" w:cs="Times New Roman"/>
                  <w:bCs/>
                  <w:iCs/>
                  <w:snapToGrid w:val="0"/>
                  <w:sz w:val="20"/>
                  <w:szCs w:val="20"/>
                </w:rPr>
                <w:t>Improve Draft guidelines</w:t>
              </w:r>
            </w:ins>
          </w:p>
          <w:p w14:paraId="30FC0CF1" w14:textId="55D6596B" w:rsidR="00BF353E" w:rsidRPr="004A539D" w:rsidRDefault="00BF353E"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345" w:author="IALA Meetings" w:date="2022-09-28T15:27:00Z"/>
                <w:rFonts w:eastAsia="Times New Roman" w:cs="Times New Roman"/>
                <w:bCs/>
                <w:iCs/>
                <w:snapToGrid w:val="0"/>
                <w:sz w:val="20"/>
                <w:szCs w:val="20"/>
              </w:rPr>
            </w:pPr>
            <w:ins w:id="1346" w:author="IALA Meetings" w:date="2022-09-28T15:27:00Z">
              <w:r w:rsidRPr="00A47A05">
                <w:rPr>
                  <w:rFonts w:eastAsia="Times New Roman" w:cs="Times New Roman"/>
                  <w:bCs/>
                  <w:iCs/>
                  <w:snapToGrid w:val="0"/>
                  <w:sz w:val="20"/>
                  <w:szCs w:val="20"/>
                </w:rPr>
                <w:t>Complete</w:t>
              </w:r>
              <w:r>
                <w:rPr>
                  <w:rFonts w:eastAsia="Times New Roman" w:cs="Times New Roman"/>
                  <w:bCs/>
                  <w:iCs/>
                  <w:snapToGrid w:val="0"/>
                  <w:sz w:val="20"/>
                  <w:szCs w:val="20"/>
                </w:rPr>
                <w:t xml:space="preserve"> </w:t>
              </w:r>
              <w:r w:rsidRPr="00A47A05">
                <w:rPr>
                  <w:rFonts w:eastAsia="Times New Roman" w:cs="Times New Roman"/>
                  <w:bCs/>
                  <w:iCs/>
                  <w:snapToGrid w:val="0"/>
                  <w:sz w:val="20"/>
                  <w:szCs w:val="20"/>
                </w:rPr>
                <w:t>Draft guideline</w:t>
              </w:r>
              <w:r>
                <w:rPr>
                  <w:rFonts w:eastAsia="Times New Roman" w:cs="Times New Roman"/>
                  <w:bCs/>
                  <w:iCs/>
                  <w:snapToGrid w:val="0"/>
                  <w:sz w:val="20"/>
                  <w:szCs w:val="20"/>
                </w:rPr>
                <w:t>s</w:t>
              </w:r>
              <w:r w:rsidRPr="00A47A05">
                <w:rPr>
                  <w:rFonts w:eastAsia="Times New Roman" w:cs="Times New Roman"/>
                  <w:bCs/>
                  <w:iCs/>
                  <w:snapToGrid w:val="0"/>
                  <w:sz w:val="20"/>
                  <w:szCs w:val="20"/>
                </w:rPr>
                <w:t xml:space="preserve">, submit for review </w:t>
              </w:r>
              <w:r>
                <w:rPr>
                  <w:rFonts w:eastAsia="Times New Roman" w:cs="Times New Roman"/>
                  <w:bCs/>
                  <w:iCs/>
                  <w:snapToGrid w:val="0"/>
                  <w:sz w:val="20"/>
                  <w:szCs w:val="20"/>
                </w:rPr>
                <w:t xml:space="preserve">by ENAV/ARM/VTS Committee </w:t>
              </w:r>
              <w:r w:rsidRPr="00A47A05">
                <w:rPr>
                  <w:rFonts w:eastAsia="Times New Roman" w:cs="Times New Roman"/>
                  <w:bCs/>
                  <w:iCs/>
                  <w:snapToGrid w:val="0"/>
                  <w:sz w:val="20"/>
                  <w:szCs w:val="20"/>
                </w:rPr>
                <w:t>and forwarding to Council for approval.</w:t>
              </w:r>
            </w:ins>
          </w:p>
        </w:tc>
      </w:tr>
      <w:tr w:rsidR="00BF353E" w14:paraId="053B4E25" w14:textId="77777777" w:rsidTr="00751C1D">
        <w:trPr>
          <w:cantSplit/>
          <w:trHeight w:val="659"/>
          <w:ins w:id="1347" w:author="IALA Meetings" w:date="2022-09-28T15:27:00Z"/>
        </w:trPr>
        <w:tc>
          <w:tcPr>
            <w:tcW w:w="2518" w:type="dxa"/>
          </w:tcPr>
          <w:p w14:paraId="3DA1C866" w14:textId="77777777" w:rsidR="00BF353E" w:rsidRDefault="00BF353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348" w:author="IALA Meetings" w:date="2022-09-28T15:27:00Z"/>
                <w:b/>
                <w:bCs/>
                <w:iCs/>
                <w:snapToGrid w:val="0"/>
                <w:sz w:val="20"/>
                <w:szCs w:val="20"/>
              </w:rPr>
            </w:pPr>
            <w:ins w:id="1349" w:author="IALA Meetings" w:date="2022-09-28T15:27:00Z">
              <w:r w:rsidRPr="00BF71F7">
                <w:rPr>
                  <w:b/>
                  <w:bCs/>
                  <w:iCs/>
                  <w:snapToGrid w:val="0"/>
                  <w:sz w:val="20"/>
                  <w:szCs w:val="20"/>
                </w:rPr>
                <w:t>Expected numbers of sessions for completion</w:t>
              </w:r>
            </w:ins>
          </w:p>
        </w:tc>
        <w:tc>
          <w:tcPr>
            <w:tcW w:w="7088" w:type="dxa"/>
            <w:gridSpan w:val="3"/>
          </w:tcPr>
          <w:p w14:paraId="0291CECB" w14:textId="77777777" w:rsidR="00BF353E" w:rsidRDefault="00BF353E" w:rsidP="00751C1D">
            <w:pPr>
              <w:pStyle w:val="BodyText3"/>
              <w:spacing w:before="120"/>
              <w:jc w:val="both"/>
              <w:rPr>
                <w:ins w:id="1350" w:author="IALA Meetings" w:date="2022-09-28T15:27:00Z"/>
                <w:sz w:val="20"/>
                <w:lang w:val="en-CA"/>
              </w:rPr>
            </w:pPr>
            <w:ins w:id="1351" w:author="IALA Meetings" w:date="2022-09-28T15:27:00Z">
              <w:r>
                <w:rPr>
                  <w:sz w:val="20"/>
                  <w:lang w:val="en-CA"/>
                </w:rPr>
                <w:t>Session number:</w:t>
              </w:r>
            </w:ins>
          </w:p>
          <w:p w14:paraId="2EB6FE24" w14:textId="77777777" w:rsidR="00BF353E" w:rsidRDefault="00BF353E" w:rsidP="00751C1D">
            <w:pPr>
              <w:pStyle w:val="BodyText3"/>
              <w:tabs>
                <w:tab w:val="left" w:pos="1092"/>
                <w:tab w:val="left" w:pos="2085"/>
                <w:tab w:val="left" w:pos="2935"/>
                <w:tab w:val="left" w:pos="3927"/>
                <w:tab w:val="left" w:pos="4920"/>
                <w:tab w:val="left" w:pos="6054"/>
              </w:tabs>
              <w:spacing w:before="120"/>
              <w:ind w:left="244"/>
              <w:jc w:val="both"/>
              <w:rPr>
                <w:ins w:id="1352" w:author="IALA Meetings" w:date="2022-09-28T15:27:00Z"/>
                <w:sz w:val="20"/>
                <w:lang w:val="en-CA"/>
              </w:rPr>
            </w:pPr>
            <w:ins w:id="1353" w:author="IALA Meetings" w:date="2022-09-28T15:27:00Z">
              <w:r>
                <w:rPr>
                  <w:noProof/>
                  <w:lang w:val="de-DE" w:eastAsia="de-DE"/>
                </w:rPr>
                <mc:AlternateContent>
                  <mc:Choice Requires="wps">
                    <w:drawing>
                      <wp:anchor distT="0" distB="0" distL="114300" distR="114300" simplePos="0" relativeHeight="251811840" behindDoc="0" locked="0" layoutInCell="1" allowOverlap="1" wp14:anchorId="625243A8" wp14:editId="08FA7913">
                        <wp:simplePos x="0" y="0"/>
                        <wp:positionH relativeFrom="column">
                          <wp:posOffset>645160</wp:posOffset>
                        </wp:positionH>
                        <wp:positionV relativeFrom="paragraph">
                          <wp:posOffset>168910</wp:posOffset>
                        </wp:positionV>
                        <wp:extent cx="274320" cy="274320"/>
                        <wp:effectExtent l="0" t="0" r="11430" b="11430"/>
                        <wp:wrapNone/>
                        <wp:docPr id="430"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3BCCFF9" w14:textId="49588776" w:rsidR="00751C1D" w:rsidRDefault="00751C1D" w:rsidP="00BF353E">
                                    <w:pPr>
                                      <w:rPr>
                                        <w:lang w:val="nl-NL"/>
                                      </w:rPr>
                                    </w:pPr>
                                  </w:p>
                                  <w:p w14:paraId="7D8332A9" w14:textId="77777777" w:rsidR="00751C1D" w:rsidRDefault="00751C1D" w:rsidP="00BF353E">
                                    <w:pPr>
                                      <w:rPr>
                                        <w:lang w:val="nl-NL"/>
                                      </w:rPr>
                                    </w:pPr>
                                  </w:p>
                                </w:txbxContent>
                              </wps:txbx>
                              <wps:bodyPr rot="0" vert="horz" wrap="square" lIns="91440" tIns="45720" rIns="91440" bIns="45720" anchor="t" anchorCtr="0" upright="1">
                                <a:noAutofit/>
                              </wps:bodyPr>
                            </wps:wsp>
                          </a:graphicData>
                        </a:graphic>
                      </wp:anchor>
                    </w:drawing>
                  </mc:Choice>
                  <mc:Fallback>
                    <w:pict>
                      <v:rect w14:anchorId="625243A8" id="_x0000_s1106" style="position:absolute;left:0;text-align:left;margin-left:50.8pt;margin-top:13.3pt;width:21.6pt;height:21.6pt;z-index:251811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">
                        <v:textbox>
                          <w:txbxContent>
                            <w:p w14:paraId="03BCCFF9" w14:textId="49588776" w:rsidR="00751C1D" w:rsidRDefault="00751C1D" w:rsidP="00BF353E">
                              <w:pPr>
                                <w:rPr>
                                  <w:lang w:val="nl-NL"/>
                                </w:rPr>
                              </w:pPr>
                            </w:p>
                            <w:p w14:paraId="7D8332A9" w14:textId="77777777" w:rsidR="00751C1D" w:rsidRDefault="00751C1D" w:rsidP="00BF353E">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810816" behindDoc="0" locked="0" layoutInCell="1" allowOverlap="1" wp14:anchorId="0C0376BE" wp14:editId="7BEF0A45">
                        <wp:simplePos x="0" y="0"/>
                        <wp:positionH relativeFrom="column">
                          <wp:posOffset>1219200</wp:posOffset>
                        </wp:positionH>
                        <wp:positionV relativeFrom="paragraph">
                          <wp:posOffset>168910</wp:posOffset>
                        </wp:positionV>
                        <wp:extent cx="274320" cy="274320"/>
                        <wp:effectExtent l="0" t="0" r="11430" b="11430"/>
                        <wp:wrapNone/>
                        <wp:docPr id="431"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B0C8DD5" w14:textId="77777777" w:rsidR="00751C1D" w:rsidRDefault="00751C1D" w:rsidP="00BF353E">
                                    <w:pPr>
                                      <w:rPr>
                                        <w:lang w:val="nl-NL"/>
                                      </w:rPr>
                                    </w:pPr>
                                    <w:r>
                                      <w:rPr>
                                        <w:lang w:val="nl-NL"/>
                                      </w:rPr>
                                      <w:t>X</w:t>
                                    </w:r>
                                  </w:p>
                                  <w:p w14:paraId="0BAA0A96" w14:textId="77777777" w:rsidR="00751C1D" w:rsidRDefault="00751C1D" w:rsidP="00BF353E">
                                    <w:pPr>
                                      <w:jc w:val="center"/>
                                    </w:pPr>
                                  </w:p>
                                </w:txbxContent>
                              </wps:txbx>
                              <wps:bodyPr rot="0" vert="horz" wrap="square" lIns="91440" tIns="45720" rIns="91440" bIns="45720" anchor="t" anchorCtr="0" upright="1">
                                <a:noAutofit/>
                              </wps:bodyPr>
                            </wps:wsp>
                          </a:graphicData>
                        </a:graphic>
                      </wp:anchor>
                    </w:drawing>
                  </mc:Choice>
                  <mc:Fallback>
                    <w:pict>
                      <v:rect w14:anchorId="0C0376BE" id="_x0000_s1107" style="position:absolute;left:0;text-align:left;margin-left:96pt;margin-top:13.3pt;width:21.6pt;height:21.6pt;z-index:251810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">
                        <v:textbox>
                          <w:txbxContent>
                            <w:p w14:paraId="5B0C8DD5" w14:textId="77777777" w:rsidR="00751C1D" w:rsidRDefault="00751C1D" w:rsidP="00BF353E">
                              <w:pPr>
                                <w:rPr>
                                  <w:lang w:val="nl-NL"/>
                                </w:rPr>
                              </w:pPr>
                              <w:r>
                                <w:rPr>
                                  <w:lang w:val="nl-NL"/>
                                </w:rPr>
                                <w:t>X</w:t>
                              </w:r>
                            </w:p>
                            <w:p w14:paraId="0BAA0A96" w14:textId="77777777" w:rsidR="00751C1D" w:rsidRDefault="00751C1D" w:rsidP="00BF353E">
                              <w:pPr>
                                <w:jc w:val="center"/>
                              </w:pPr>
                            </w:p>
                          </w:txbxContent>
                        </v:textbox>
                      </v:rect>
                    </w:pict>
                  </mc:Fallback>
                </mc:AlternateContent>
              </w:r>
              <w:r>
                <w:rPr>
                  <w:noProof/>
                  <w:lang w:val="de-DE" w:eastAsia="de-DE"/>
                </w:rPr>
                <mc:AlternateContent>
                  <mc:Choice Requires="wps">
                    <w:drawing>
                      <wp:anchor distT="0" distB="0" distL="114300" distR="114300" simplePos="0" relativeHeight="251809792" behindDoc="0" locked="0" layoutInCell="1" allowOverlap="1" wp14:anchorId="1C6A0290" wp14:editId="29F10DC7">
                        <wp:simplePos x="0" y="0"/>
                        <wp:positionH relativeFrom="column">
                          <wp:posOffset>1793240</wp:posOffset>
                        </wp:positionH>
                        <wp:positionV relativeFrom="paragraph">
                          <wp:posOffset>168910</wp:posOffset>
                        </wp:positionV>
                        <wp:extent cx="274320" cy="274320"/>
                        <wp:effectExtent l="0" t="0" r="11430" b="11430"/>
                        <wp:wrapNone/>
                        <wp:docPr id="432"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626BECD" w14:textId="77777777" w:rsidR="00751C1D" w:rsidRDefault="00751C1D" w:rsidP="00BF353E">
                                    <w:pPr>
                                      <w:rPr>
                                        <w:lang w:val="nl-NL"/>
                                      </w:rPr>
                                    </w:pPr>
                                    <w:r>
                                      <w:rPr>
                                        <w:lang w:val="nl-NL"/>
                                      </w:rPr>
                                      <w:t>X</w:t>
                                    </w:r>
                                  </w:p>
                                  <w:p w14:paraId="2772A427" w14:textId="77777777" w:rsidR="00751C1D" w:rsidRDefault="00751C1D" w:rsidP="00BF353E">
                                    <w:pPr>
                                      <w:jc w:val="center"/>
                                    </w:pPr>
                                  </w:p>
                                </w:txbxContent>
                              </wps:txbx>
                              <wps:bodyPr rot="0" vert="horz" wrap="square" lIns="91440" tIns="45720" rIns="91440" bIns="45720" anchor="t" anchorCtr="0" upright="1">
                                <a:noAutofit/>
                              </wps:bodyPr>
                            </wps:wsp>
                          </a:graphicData>
                        </a:graphic>
                      </wp:anchor>
                    </w:drawing>
                  </mc:Choice>
                  <mc:Fallback>
                    <w:pict>
                      <v:rect w14:anchorId="1C6A0290" id="_x0000_s1108" style="position:absolute;left:0;text-align:left;margin-left:141.2pt;margin-top:13.3pt;width:21.6pt;height:21.6pt;z-index:251809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">
                        <v:textbox>
                          <w:txbxContent>
                            <w:p w14:paraId="5626BECD" w14:textId="77777777" w:rsidR="00751C1D" w:rsidRDefault="00751C1D" w:rsidP="00BF353E">
                              <w:pPr>
                                <w:rPr>
                                  <w:lang w:val="nl-NL"/>
                                </w:rPr>
                              </w:pPr>
                              <w:r>
                                <w:rPr>
                                  <w:lang w:val="nl-NL"/>
                                </w:rPr>
                                <w:t>X</w:t>
                              </w:r>
                            </w:p>
                            <w:p w14:paraId="2772A427" w14:textId="77777777" w:rsidR="00751C1D" w:rsidRDefault="00751C1D" w:rsidP="00BF353E">
                              <w:pPr>
                                <w:jc w:val="center"/>
                              </w:pPr>
                            </w:p>
                          </w:txbxContent>
                        </v:textbox>
                      </v:rect>
                    </w:pict>
                  </mc:Fallback>
                </mc:AlternateContent>
              </w:r>
              <w:r>
                <w:rPr>
                  <w:noProof/>
                  <w:lang w:val="de-DE" w:eastAsia="de-DE"/>
                </w:rPr>
                <mc:AlternateContent>
                  <mc:Choice Requires="wps">
                    <w:drawing>
                      <wp:anchor distT="0" distB="0" distL="114300" distR="114300" simplePos="0" relativeHeight="251808768" behindDoc="0" locked="0" layoutInCell="1" allowOverlap="1" wp14:anchorId="1FAA5F5D" wp14:editId="661944FB">
                        <wp:simplePos x="0" y="0"/>
                        <wp:positionH relativeFrom="column">
                          <wp:posOffset>2399665</wp:posOffset>
                        </wp:positionH>
                        <wp:positionV relativeFrom="paragraph">
                          <wp:posOffset>168910</wp:posOffset>
                        </wp:positionV>
                        <wp:extent cx="274320" cy="274320"/>
                        <wp:effectExtent l="0" t="0" r="11430" b="11430"/>
                        <wp:wrapNone/>
                        <wp:docPr id="433"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C668E6A" w14:textId="77777777" w:rsidR="00751C1D" w:rsidRDefault="00751C1D" w:rsidP="00BF353E">
                                    <w:pPr>
                                      <w:rPr>
                                        <w:lang w:val="nl-NL"/>
                                      </w:rPr>
                                    </w:pPr>
                                    <w:proofErr w:type="gramStart"/>
                                    <w:r>
                                      <w:rPr>
                                        <w:lang w:val="nl-NL"/>
                                      </w:rPr>
                                      <w:t>x</w:t>
                                    </w:r>
                                    <w:proofErr w:type="gramEnd"/>
                                  </w:p>
                                  <w:p w14:paraId="75723546" w14:textId="77777777" w:rsidR="00751C1D" w:rsidRDefault="00751C1D" w:rsidP="00BF353E">
                                    <w:pPr>
                                      <w:jc w:val="center"/>
                                    </w:pPr>
                                  </w:p>
                                </w:txbxContent>
                              </wps:txbx>
                              <wps:bodyPr rot="0" vert="horz" wrap="square" lIns="91440" tIns="45720" rIns="91440" bIns="45720" anchor="t" anchorCtr="0" upright="1">
                                <a:noAutofit/>
                              </wps:bodyPr>
                            </wps:wsp>
                          </a:graphicData>
                        </a:graphic>
                      </wp:anchor>
                    </w:drawing>
                  </mc:Choice>
                  <mc:Fallback>
                    <w:pict>
                      <v:rect w14:anchorId="1FAA5F5D" id="_x0000_s1109" style="position:absolute;left:0;text-align:left;margin-left:188.95pt;margin-top:13.3pt;width:21.6pt;height:21.6pt;z-index:251808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">
                        <v:textbox>
                          <w:txbxContent>
                            <w:p w14:paraId="2C668E6A" w14:textId="77777777" w:rsidR="00751C1D" w:rsidRDefault="00751C1D" w:rsidP="00BF353E">
                              <w:pPr>
                                <w:rPr>
                                  <w:lang w:val="nl-NL"/>
                                </w:rPr>
                              </w:pPr>
                              <w:r>
                                <w:rPr>
                                  <w:lang w:val="nl-NL"/>
                                </w:rPr>
                                <w:t>x</w:t>
                              </w:r>
                            </w:p>
                            <w:p w14:paraId="75723546" w14:textId="77777777" w:rsidR="00751C1D" w:rsidRDefault="00751C1D" w:rsidP="00BF353E">
                              <w:pPr>
                                <w:jc w:val="center"/>
                              </w:pPr>
                            </w:p>
                          </w:txbxContent>
                        </v:textbox>
                      </v:rect>
                    </w:pict>
                  </mc:Fallback>
                </mc:AlternateContent>
              </w:r>
              <w:r>
                <w:rPr>
                  <w:noProof/>
                  <w:lang w:val="de-DE" w:eastAsia="de-DE"/>
                </w:rPr>
                <mc:AlternateContent>
                  <mc:Choice Requires="wps">
                    <w:drawing>
                      <wp:anchor distT="0" distB="0" distL="114300" distR="114300" simplePos="0" relativeHeight="251807744" behindDoc="0" locked="0" layoutInCell="1" allowOverlap="1" wp14:anchorId="727834FC" wp14:editId="0895A5A8">
                        <wp:simplePos x="0" y="0"/>
                        <wp:positionH relativeFrom="column">
                          <wp:posOffset>3072130</wp:posOffset>
                        </wp:positionH>
                        <wp:positionV relativeFrom="paragraph">
                          <wp:posOffset>168910</wp:posOffset>
                        </wp:positionV>
                        <wp:extent cx="274320" cy="274320"/>
                        <wp:effectExtent l="0" t="0" r="11430" b="11430"/>
                        <wp:wrapNone/>
                        <wp:docPr id="434"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E116C52" w14:textId="77777777" w:rsidR="00751C1D" w:rsidRDefault="00751C1D" w:rsidP="00BF353E">
                                    <w:pPr>
                                      <w:jc w:val="center"/>
                                    </w:pPr>
                                    <w:r>
                                      <w:t>X</w:t>
                                    </w:r>
                                  </w:p>
                                </w:txbxContent>
                              </wps:txbx>
                              <wps:bodyPr rot="0" vert="horz" wrap="square" lIns="91440" tIns="45720" rIns="91440" bIns="45720" anchor="t" anchorCtr="0" upright="1">
                                <a:noAutofit/>
                              </wps:bodyPr>
                            </wps:wsp>
                          </a:graphicData>
                        </a:graphic>
                      </wp:anchor>
                    </w:drawing>
                  </mc:Choice>
                  <mc:Fallback>
                    <w:pict>
                      <v:rect w14:anchorId="727834FC" id="_x0000_s1110" style="position:absolute;left:0;text-align:left;margin-left:241.9pt;margin-top:13.3pt;width:21.6pt;height:21.6pt;z-index:251807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">
                        <v:textbox>
                          <w:txbxContent>
                            <w:p w14:paraId="7E116C52" w14:textId="77777777" w:rsidR="00751C1D" w:rsidRDefault="00751C1D" w:rsidP="00BF353E">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806720" behindDoc="0" locked="0" layoutInCell="1" allowOverlap="1" wp14:anchorId="7000C61E" wp14:editId="68BD4D8E">
                        <wp:simplePos x="0" y="0"/>
                        <wp:positionH relativeFrom="column">
                          <wp:posOffset>3834765</wp:posOffset>
                        </wp:positionH>
                        <wp:positionV relativeFrom="paragraph">
                          <wp:posOffset>168910</wp:posOffset>
                        </wp:positionV>
                        <wp:extent cx="274320" cy="274320"/>
                        <wp:effectExtent l="0" t="0" r="11430" b="11430"/>
                        <wp:wrapNone/>
                        <wp:docPr id="435"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231C11F" w14:textId="1B373F79" w:rsidR="00751C1D" w:rsidRDefault="00B42037" w:rsidP="00BF353E">
                                    <w:pPr>
                                      <w:jc w:val="center"/>
                                    </w:pPr>
                                    <w:r>
                                      <w:t>X</w:t>
                                    </w:r>
                                  </w:p>
                                </w:txbxContent>
                              </wps:txbx>
                              <wps:bodyPr rot="0" vert="horz" wrap="square" lIns="91440" tIns="45720" rIns="91440" bIns="45720" anchor="t" anchorCtr="0" upright="1">
                                <a:noAutofit/>
                              </wps:bodyPr>
                            </wps:wsp>
                          </a:graphicData>
                        </a:graphic>
                      </wp:anchor>
                    </w:drawing>
                  </mc:Choice>
                  <mc:Fallback>
                    <w:pict>
                      <v:rect w14:anchorId="7000C61E" id="_x0000_s1111" style="position:absolute;left:0;text-align:left;margin-left:301.95pt;margin-top:13.3pt;width:21.6pt;height:21.6pt;z-index:251806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">
                        <v:textbox>
                          <w:txbxContent>
                            <w:p w14:paraId="2231C11F" w14:textId="1B373F79" w:rsidR="00751C1D" w:rsidRDefault="00B42037" w:rsidP="00BF353E">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812864" behindDoc="0" locked="0" layoutInCell="1" allowOverlap="1" wp14:anchorId="415526B7" wp14:editId="7ABB040F">
                        <wp:simplePos x="0" y="0"/>
                        <wp:positionH relativeFrom="column">
                          <wp:posOffset>31750</wp:posOffset>
                        </wp:positionH>
                        <wp:positionV relativeFrom="paragraph">
                          <wp:posOffset>168910</wp:posOffset>
                        </wp:positionV>
                        <wp:extent cx="274320" cy="274320"/>
                        <wp:effectExtent l="0" t="0" r="11430" b="11430"/>
                        <wp:wrapNone/>
                        <wp:docPr id="436"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9808966" w14:textId="77777777" w:rsidR="00751C1D" w:rsidRDefault="00751C1D" w:rsidP="00BF353E">
                                    <w:pPr>
                                      <w:rPr>
                                        <w:lang w:val="nl-NL"/>
                                      </w:rPr>
                                    </w:pPr>
                                  </w:p>
                                </w:txbxContent>
                              </wps:txbx>
                              <wps:bodyPr rot="0" vert="horz" wrap="square" lIns="91440" tIns="45720" rIns="91440" bIns="45720" anchor="t" anchorCtr="0" upright="1">
                                <a:noAutofit/>
                              </wps:bodyPr>
                            </wps:wsp>
                          </a:graphicData>
                        </a:graphic>
                      </wp:anchor>
                    </w:drawing>
                  </mc:Choice>
                  <mc:Fallback>
                    <w:pict>
                      <v:rect w14:anchorId="415526B7" id="_x0000_s1112" style="position:absolute;left:0;text-align:left;margin-left:2.5pt;margin-top:13.3pt;width:21.6pt;height:21.6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">
                        <v:textbox>
                          <w:txbxContent>
                            <w:p w14:paraId="19808966" w14:textId="77777777" w:rsidR="00751C1D" w:rsidRDefault="00751C1D" w:rsidP="00BF353E">
                              <w:pPr>
                                <w:rPr>
                                  <w:lang w:val="nl-NL"/>
                                </w:rPr>
                              </w:pPr>
                            </w:p>
                          </w:txbxContent>
                        </v:textbox>
                      </v:rect>
                    </w:pict>
                  </mc:Fallback>
                </mc:AlternateContent>
              </w:r>
              <w:r>
                <w:rPr>
                  <w:sz w:val="20"/>
                  <w:lang w:val="en-CA"/>
                </w:rPr>
                <w:t>29</w:t>
              </w:r>
              <w:r>
                <w:rPr>
                  <w:sz w:val="20"/>
                  <w:lang w:val="en-CA"/>
                </w:rPr>
                <w:tab/>
                <w:t>30</w:t>
              </w:r>
              <w:r>
                <w:rPr>
                  <w:sz w:val="20"/>
                  <w:lang w:val="en-CA"/>
                </w:rPr>
                <w:tab/>
                <w:t>31</w:t>
              </w:r>
              <w:r>
                <w:rPr>
                  <w:sz w:val="20"/>
                  <w:lang w:val="en-CA"/>
                </w:rPr>
                <w:tab/>
                <w:t>32</w:t>
              </w:r>
              <w:r>
                <w:rPr>
                  <w:sz w:val="20"/>
                  <w:lang w:val="en-CA"/>
                </w:rPr>
                <w:tab/>
                <w:t>33</w:t>
              </w:r>
              <w:r>
                <w:rPr>
                  <w:sz w:val="20"/>
                  <w:lang w:val="en-CA"/>
                </w:rPr>
                <w:tab/>
                <w:t>34</w:t>
              </w:r>
              <w:r>
                <w:rPr>
                  <w:sz w:val="20"/>
                  <w:lang w:val="en-CA"/>
                </w:rPr>
                <w:tab/>
                <w:t xml:space="preserve"> 35</w:t>
              </w:r>
            </w:ins>
          </w:p>
          <w:p w14:paraId="3D406DFE" w14:textId="77777777" w:rsidR="00BF353E"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354" w:author="IALA Meetings" w:date="2022-09-28T15:27:00Z"/>
                <w:bCs/>
                <w:iCs/>
                <w:snapToGrid w:val="0"/>
                <w:sz w:val="20"/>
                <w:szCs w:val="20"/>
                <w:lang w:val="en-CA"/>
              </w:rPr>
            </w:pPr>
          </w:p>
          <w:p w14:paraId="6BC87B9E" w14:textId="77777777" w:rsidR="00BF353E"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355" w:author="IALA Meetings" w:date="2022-09-28T15:27:00Z"/>
                <w:bCs/>
                <w:iCs/>
                <w:snapToGrid w:val="0"/>
                <w:sz w:val="20"/>
                <w:szCs w:val="20"/>
                <w:lang w:val="en-CA"/>
              </w:rPr>
            </w:pPr>
          </w:p>
        </w:tc>
      </w:tr>
      <w:tr w:rsidR="00BF353E" w14:paraId="6500C30D" w14:textId="77777777" w:rsidTr="00751C1D">
        <w:trPr>
          <w:cantSplit/>
          <w:trHeight w:val="342"/>
          <w:ins w:id="1356" w:author="IALA Meetings" w:date="2022-09-28T15:27:00Z"/>
        </w:trPr>
        <w:tc>
          <w:tcPr>
            <w:tcW w:w="2518" w:type="dxa"/>
            <w:shd w:val="clear" w:color="auto" w:fill="DDD9C3" w:themeFill="background2" w:themeFillShade="E6"/>
          </w:tcPr>
          <w:p w14:paraId="4F318ABA" w14:textId="77777777" w:rsidR="00BF353E" w:rsidRDefault="00BF353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357" w:author="IALA Meetings" w:date="2022-09-28T15:27:00Z"/>
                <w:b/>
                <w:bCs/>
                <w:iCs/>
                <w:snapToGrid w:val="0"/>
                <w:sz w:val="20"/>
                <w:szCs w:val="20"/>
              </w:rPr>
            </w:pPr>
            <w:ins w:id="1358" w:author="IALA Meetings" w:date="2022-09-28T15:27:00Z">
              <w:r>
                <w:rPr>
                  <w:b/>
                  <w:bCs/>
                  <w:iCs/>
                  <w:snapToGrid w:val="0"/>
                  <w:sz w:val="20"/>
                  <w:szCs w:val="20"/>
                </w:rPr>
                <w:t>Committee notes</w:t>
              </w:r>
            </w:ins>
          </w:p>
        </w:tc>
        <w:tc>
          <w:tcPr>
            <w:tcW w:w="2268" w:type="dxa"/>
            <w:shd w:val="clear" w:color="auto" w:fill="DDD9C3" w:themeFill="background2" w:themeFillShade="E6"/>
          </w:tcPr>
          <w:p w14:paraId="3AA3DEA2" w14:textId="77777777" w:rsidR="00BF353E"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359" w:author="IALA Meetings" w:date="2022-09-28T15:27:00Z"/>
                <w:b/>
                <w:bCs/>
                <w:iCs/>
                <w:snapToGrid w:val="0"/>
                <w:sz w:val="20"/>
                <w:szCs w:val="20"/>
              </w:rPr>
            </w:pPr>
            <w:ins w:id="1360" w:author="IALA Meetings" w:date="2022-09-28T15:27:00Z">
              <w:r>
                <w:rPr>
                  <w:b/>
                  <w:bCs/>
                  <w:iCs/>
                  <w:snapToGrid w:val="0"/>
                  <w:sz w:val="20"/>
                  <w:szCs w:val="20"/>
                </w:rPr>
                <w:t>Origins</w:t>
              </w:r>
            </w:ins>
          </w:p>
        </w:tc>
        <w:tc>
          <w:tcPr>
            <w:tcW w:w="4820" w:type="dxa"/>
            <w:gridSpan w:val="2"/>
            <w:shd w:val="clear" w:color="auto" w:fill="DDD9C3" w:themeFill="background2" w:themeFillShade="E6"/>
          </w:tcPr>
          <w:p w14:paraId="3BA0B742" w14:textId="77777777" w:rsidR="00BF353E"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361" w:author="IALA Meetings" w:date="2022-09-28T15:27:00Z"/>
                <w:bCs/>
                <w:iCs/>
                <w:snapToGrid w:val="0"/>
                <w:sz w:val="20"/>
                <w:szCs w:val="20"/>
              </w:rPr>
            </w:pPr>
            <w:ins w:id="1362" w:author="IALA Meetings" w:date="2022-09-28T15:27:00Z">
              <w:r>
                <w:rPr>
                  <w:bCs/>
                  <w:iCs/>
                  <w:snapToGrid w:val="0"/>
                  <w:sz w:val="20"/>
                  <w:szCs w:val="20"/>
                </w:rPr>
                <w:t>Requested by ENAV Committee at [ENAV29]</w:t>
              </w:r>
            </w:ins>
          </w:p>
        </w:tc>
      </w:tr>
      <w:tr w:rsidR="00BF353E" w14:paraId="6FDD094E" w14:textId="77777777" w:rsidTr="00751C1D">
        <w:trPr>
          <w:cantSplit/>
          <w:trHeight w:val="342"/>
          <w:ins w:id="1363" w:author="IALA Meetings" w:date="2022-09-28T15:27:00Z"/>
        </w:trPr>
        <w:tc>
          <w:tcPr>
            <w:tcW w:w="2518" w:type="dxa"/>
            <w:vMerge w:val="restart"/>
            <w:shd w:val="clear" w:color="auto" w:fill="auto"/>
          </w:tcPr>
          <w:p w14:paraId="5027055F" w14:textId="77777777" w:rsidR="00BF353E" w:rsidRDefault="00BF353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ins w:id="1364" w:author="IALA Meetings" w:date="2022-09-28T15:27:00Z"/>
                <w:b/>
                <w:bCs/>
                <w:iCs/>
                <w:snapToGrid w:val="0"/>
                <w:sz w:val="20"/>
                <w:szCs w:val="20"/>
              </w:rPr>
            </w:pPr>
          </w:p>
        </w:tc>
        <w:tc>
          <w:tcPr>
            <w:tcW w:w="2268" w:type="dxa"/>
            <w:shd w:val="clear" w:color="auto" w:fill="DDD9C3" w:themeFill="background2" w:themeFillShade="E6"/>
          </w:tcPr>
          <w:p w14:paraId="0405DB4B" w14:textId="77777777" w:rsidR="00BF353E"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365" w:author="IALA Meetings" w:date="2022-09-28T15:27:00Z"/>
                <w:b/>
                <w:bCs/>
                <w:iCs/>
                <w:snapToGrid w:val="0"/>
                <w:sz w:val="20"/>
                <w:szCs w:val="20"/>
              </w:rPr>
            </w:pPr>
            <w:ins w:id="1366" w:author="IALA Meetings" w:date="2022-09-28T15:27:00Z">
              <w:r>
                <w:rPr>
                  <w:b/>
                  <w:bCs/>
                  <w:iCs/>
                  <w:snapToGrid w:val="0"/>
                  <w:sz w:val="20"/>
                  <w:szCs w:val="20"/>
                </w:rPr>
                <w:t>Agreed by session</w:t>
              </w:r>
            </w:ins>
          </w:p>
        </w:tc>
        <w:tc>
          <w:tcPr>
            <w:tcW w:w="2268" w:type="dxa"/>
            <w:shd w:val="clear" w:color="auto" w:fill="DDD9C3" w:themeFill="background2" w:themeFillShade="E6"/>
          </w:tcPr>
          <w:p w14:paraId="6FBA6E30" w14:textId="77777777" w:rsidR="00BF353E"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367" w:author="IALA Meetings" w:date="2022-09-28T15:27:00Z"/>
                <w:b/>
                <w:bCs/>
                <w:iCs/>
                <w:snapToGrid w:val="0"/>
                <w:sz w:val="20"/>
                <w:szCs w:val="20"/>
              </w:rPr>
            </w:pPr>
            <w:ins w:id="1368" w:author="IALA Meetings" w:date="2022-09-28T15:27:00Z">
              <w:r>
                <w:rPr>
                  <w:b/>
                  <w:bCs/>
                  <w:iCs/>
                  <w:snapToGrid w:val="0"/>
                  <w:sz w:val="20"/>
                  <w:szCs w:val="20"/>
                </w:rPr>
                <w:t>TD#</w:t>
              </w:r>
            </w:ins>
          </w:p>
        </w:tc>
        <w:tc>
          <w:tcPr>
            <w:tcW w:w="2552" w:type="dxa"/>
            <w:shd w:val="clear" w:color="auto" w:fill="DDD9C3" w:themeFill="background2" w:themeFillShade="E6"/>
          </w:tcPr>
          <w:p w14:paraId="5E220C24" w14:textId="77777777" w:rsidR="00BF353E"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369" w:author="IALA Meetings" w:date="2022-09-28T15:27:00Z"/>
                <w:b/>
                <w:bCs/>
                <w:iCs/>
                <w:snapToGrid w:val="0"/>
                <w:sz w:val="20"/>
                <w:szCs w:val="20"/>
              </w:rPr>
            </w:pPr>
            <w:ins w:id="1370" w:author="IALA Meetings" w:date="2022-09-28T15:27:00Z">
              <w:r>
                <w:rPr>
                  <w:b/>
                  <w:bCs/>
                  <w:iCs/>
                  <w:snapToGrid w:val="0"/>
                  <w:sz w:val="20"/>
                  <w:szCs w:val="20"/>
                </w:rPr>
                <w:t>Comments</w:t>
              </w:r>
            </w:ins>
          </w:p>
        </w:tc>
      </w:tr>
      <w:tr w:rsidR="00BF353E" w14:paraId="3C821339" w14:textId="77777777" w:rsidTr="00751C1D">
        <w:trPr>
          <w:cantSplit/>
          <w:trHeight w:val="489"/>
          <w:ins w:id="1371" w:author="IALA Meetings" w:date="2022-09-28T15:27:00Z"/>
        </w:trPr>
        <w:tc>
          <w:tcPr>
            <w:tcW w:w="2518" w:type="dxa"/>
            <w:vMerge/>
            <w:shd w:val="clear" w:color="auto" w:fill="auto"/>
          </w:tcPr>
          <w:p w14:paraId="2653F2C5" w14:textId="77777777" w:rsidR="00BF353E" w:rsidRDefault="00BF353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ins w:id="1372" w:author="IALA Meetings" w:date="2022-09-28T15:27:00Z"/>
                <w:bCs/>
                <w:iCs/>
                <w:snapToGrid w:val="0"/>
                <w:sz w:val="20"/>
                <w:szCs w:val="20"/>
              </w:rPr>
            </w:pPr>
          </w:p>
        </w:tc>
        <w:tc>
          <w:tcPr>
            <w:tcW w:w="2268" w:type="dxa"/>
            <w:shd w:val="clear" w:color="auto" w:fill="DDD9C3" w:themeFill="background2" w:themeFillShade="E6"/>
          </w:tcPr>
          <w:p w14:paraId="7D952762" w14:textId="77777777" w:rsidR="00BF353E"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373" w:author="IALA Meetings" w:date="2022-09-28T15:27:00Z"/>
                <w:bCs/>
                <w:iCs/>
                <w:snapToGrid w:val="0"/>
                <w:sz w:val="20"/>
                <w:szCs w:val="20"/>
              </w:rPr>
            </w:pPr>
            <w:ins w:id="1374" w:author="IALA Meetings" w:date="2022-09-28T15:27: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268" w:type="dxa"/>
            <w:shd w:val="clear" w:color="auto" w:fill="DDD9C3" w:themeFill="background2" w:themeFillShade="E6"/>
          </w:tcPr>
          <w:p w14:paraId="5E14E72A" w14:textId="77777777" w:rsidR="00BF353E"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375" w:author="IALA Meetings" w:date="2022-09-28T15:27:00Z"/>
                <w:bCs/>
                <w:iCs/>
                <w:snapToGrid w:val="0"/>
                <w:sz w:val="20"/>
                <w:szCs w:val="20"/>
              </w:rPr>
            </w:pPr>
            <w:ins w:id="1376" w:author="IALA Meetings" w:date="2022-09-28T15:27: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552" w:type="dxa"/>
            <w:shd w:val="clear" w:color="auto" w:fill="DDD9C3" w:themeFill="background2" w:themeFillShade="E6"/>
          </w:tcPr>
          <w:p w14:paraId="62F52D2B" w14:textId="77777777" w:rsidR="00BF353E"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377" w:author="IALA Meetings" w:date="2022-09-28T15:27:00Z"/>
                <w:bCs/>
                <w:iCs/>
                <w:snapToGrid w:val="0"/>
                <w:sz w:val="20"/>
                <w:szCs w:val="20"/>
              </w:rPr>
            </w:pPr>
            <w:ins w:id="1378" w:author="IALA Meetings" w:date="2022-09-28T15:27: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r>
      <w:tr w:rsidR="00BF353E" w14:paraId="5FF50FAD" w14:textId="77777777" w:rsidTr="00751C1D">
        <w:trPr>
          <w:cantSplit/>
          <w:trHeight w:val="489"/>
          <w:ins w:id="1379" w:author="IALA Meetings" w:date="2022-09-28T15:27:00Z"/>
        </w:trPr>
        <w:tc>
          <w:tcPr>
            <w:tcW w:w="2518" w:type="dxa"/>
            <w:shd w:val="clear" w:color="auto" w:fill="auto"/>
          </w:tcPr>
          <w:p w14:paraId="17802315" w14:textId="77777777" w:rsidR="00BF353E" w:rsidRDefault="00BF353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1380" w:author="IALA Meetings" w:date="2022-09-28T15:27:00Z"/>
                <w:bCs/>
                <w:iCs/>
                <w:snapToGrid w:val="0"/>
                <w:sz w:val="20"/>
                <w:szCs w:val="20"/>
              </w:rPr>
            </w:pPr>
          </w:p>
        </w:tc>
        <w:tc>
          <w:tcPr>
            <w:tcW w:w="2268" w:type="dxa"/>
            <w:shd w:val="clear" w:color="auto" w:fill="DDD9C3" w:themeFill="background2" w:themeFillShade="E6"/>
          </w:tcPr>
          <w:p w14:paraId="29CEA2D7" w14:textId="77777777" w:rsidR="00BF353E"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381" w:author="IALA Meetings" w:date="2022-09-28T15:27:00Z"/>
                <w:b/>
                <w:bCs/>
                <w:iCs/>
                <w:snapToGrid w:val="0"/>
                <w:sz w:val="20"/>
                <w:szCs w:val="20"/>
              </w:rPr>
            </w:pPr>
            <w:ins w:id="1382" w:author="IALA Meetings" w:date="2022-09-28T15:27:00Z">
              <w:r>
                <w:rPr>
                  <w:b/>
                  <w:bCs/>
                  <w:iCs/>
                  <w:snapToGrid w:val="0"/>
                  <w:sz w:val="20"/>
                  <w:szCs w:val="20"/>
                </w:rPr>
                <w:t>Approved by Council</w:t>
              </w:r>
            </w:ins>
          </w:p>
        </w:tc>
        <w:tc>
          <w:tcPr>
            <w:tcW w:w="2268" w:type="dxa"/>
            <w:shd w:val="clear" w:color="auto" w:fill="DDD9C3" w:themeFill="background2" w:themeFillShade="E6"/>
          </w:tcPr>
          <w:p w14:paraId="7749CD25" w14:textId="77777777" w:rsidR="00BF353E"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383" w:author="IALA Meetings" w:date="2022-09-28T15:27:00Z"/>
                <w:bCs/>
                <w:iCs/>
                <w:snapToGrid w:val="0"/>
                <w:sz w:val="20"/>
                <w:szCs w:val="20"/>
              </w:rPr>
            </w:pPr>
            <w:ins w:id="1384" w:author="IALA Meetings" w:date="2022-09-28T15:27: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ins>
          </w:p>
        </w:tc>
        <w:tc>
          <w:tcPr>
            <w:tcW w:w="2552" w:type="dxa"/>
            <w:shd w:val="clear" w:color="auto" w:fill="DDD9C3" w:themeFill="background2" w:themeFillShade="E6"/>
          </w:tcPr>
          <w:p w14:paraId="655009BD" w14:textId="77777777" w:rsidR="00BF353E"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385" w:author="IALA Meetings" w:date="2022-09-28T15:27:00Z"/>
                <w:bCs/>
                <w:iCs/>
                <w:snapToGrid w:val="0"/>
                <w:sz w:val="20"/>
                <w:szCs w:val="20"/>
              </w:rPr>
            </w:pPr>
            <w:ins w:id="1386" w:author="IALA Meetings" w:date="2022-09-28T15:27: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ins>
          </w:p>
        </w:tc>
      </w:tr>
      <w:tr w:rsidR="00BF353E" w14:paraId="3ACCEAA3" w14:textId="77777777" w:rsidTr="00751C1D">
        <w:trPr>
          <w:cantSplit/>
          <w:trHeight w:val="489"/>
          <w:ins w:id="1387" w:author="IALA Meetings" w:date="2022-09-28T15:27:00Z"/>
        </w:trPr>
        <w:tc>
          <w:tcPr>
            <w:tcW w:w="2518" w:type="dxa"/>
            <w:shd w:val="clear" w:color="auto" w:fill="auto"/>
          </w:tcPr>
          <w:p w14:paraId="6FE803DC" w14:textId="77777777" w:rsidR="00BF353E" w:rsidRDefault="00BF353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1388" w:author="IALA Meetings" w:date="2022-09-28T15:27:00Z"/>
                <w:bCs/>
                <w:iCs/>
                <w:snapToGrid w:val="0"/>
                <w:sz w:val="20"/>
                <w:szCs w:val="20"/>
              </w:rPr>
            </w:pPr>
          </w:p>
        </w:tc>
        <w:tc>
          <w:tcPr>
            <w:tcW w:w="2268" w:type="dxa"/>
            <w:shd w:val="clear" w:color="auto" w:fill="DDD9C3" w:themeFill="background2" w:themeFillShade="E6"/>
          </w:tcPr>
          <w:p w14:paraId="32E8F281" w14:textId="77777777" w:rsidR="00BF353E"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389" w:author="IALA Meetings" w:date="2022-09-28T15:27:00Z"/>
                <w:b/>
                <w:bCs/>
                <w:iCs/>
                <w:snapToGrid w:val="0"/>
                <w:sz w:val="20"/>
                <w:szCs w:val="20"/>
              </w:rPr>
            </w:pPr>
            <w:ins w:id="1390" w:author="IALA Meetings" w:date="2022-09-28T15:27:00Z">
              <w:r>
                <w:rPr>
                  <w:b/>
                  <w:bCs/>
                  <w:iCs/>
                  <w:snapToGrid w:val="0"/>
                  <w:sz w:val="20"/>
                  <w:szCs w:val="20"/>
                </w:rPr>
                <w:t>Revision Notes:</w:t>
              </w:r>
            </w:ins>
          </w:p>
        </w:tc>
        <w:tc>
          <w:tcPr>
            <w:tcW w:w="4820" w:type="dxa"/>
            <w:gridSpan w:val="2"/>
            <w:shd w:val="clear" w:color="auto" w:fill="DDD9C3" w:themeFill="background2" w:themeFillShade="E6"/>
          </w:tcPr>
          <w:p w14:paraId="2DAC01C7" w14:textId="77777777" w:rsidR="00BF353E" w:rsidRDefault="00BF353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391" w:author="IALA Meetings" w:date="2022-09-28T15:27:00Z"/>
                <w:bCs/>
                <w:iCs/>
                <w:snapToGrid w:val="0"/>
                <w:sz w:val="20"/>
                <w:szCs w:val="20"/>
              </w:rPr>
            </w:pPr>
          </w:p>
        </w:tc>
      </w:tr>
    </w:tbl>
    <w:p w14:paraId="6947F005" w14:textId="71D04585" w:rsidR="00693558" w:rsidRDefault="00693558" w:rsidP="007F74C1">
      <w:pPr>
        <w:rPr>
          <w:ins w:id="1392" w:author="IALA Meetings" w:date="2022-09-28T15:27:00Z"/>
        </w:rPr>
      </w:pPr>
    </w:p>
    <w:p w14:paraId="5E07F27B" w14:textId="71EE3990" w:rsidR="00BF353E" w:rsidRDefault="00BF353E" w:rsidP="007F74C1">
      <w:pPr>
        <w:rPr>
          <w:ins w:id="1393" w:author="IALA Meetings" w:date="2022-09-28T15:27:00Z"/>
        </w:rPr>
      </w:pPr>
    </w:p>
    <w:p w14:paraId="5B234432" w14:textId="7DF6A48D" w:rsidR="00BF353E" w:rsidRDefault="00BF353E" w:rsidP="007F74C1">
      <w:pPr>
        <w:rPr>
          <w:ins w:id="1394" w:author="IALA Meetings" w:date="2022-09-28T15:34:00Z"/>
        </w:rPr>
      </w:pPr>
    </w:p>
    <w:p w14:paraId="7A13B7AB" w14:textId="617A2477" w:rsidR="00FB440E" w:rsidRDefault="00FB440E" w:rsidP="007F74C1">
      <w:pPr>
        <w:rPr>
          <w:ins w:id="1395" w:author="IALA Meetings" w:date="2022-09-28T15:34:00Z"/>
        </w:rPr>
      </w:pPr>
    </w:p>
    <w:p w14:paraId="25D5C120" w14:textId="145E9E94" w:rsidR="00FB440E" w:rsidRDefault="00FB440E" w:rsidP="007F74C1">
      <w:pPr>
        <w:rPr>
          <w:ins w:id="1396" w:author="IALA Meetings" w:date="2022-09-28T15:34:00Z"/>
        </w:rPr>
      </w:pPr>
    </w:p>
    <w:p w14:paraId="0CF63EDA" w14:textId="5DD5F5AE" w:rsidR="00FB440E" w:rsidRDefault="00FB440E" w:rsidP="007F74C1">
      <w:pPr>
        <w:rPr>
          <w:ins w:id="1397" w:author="IALA Meetings" w:date="2022-09-28T15:34:00Z"/>
        </w:rPr>
      </w:pP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FB440E" w14:paraId="4D088794" w14:textId="77777777" w:rsidTr="00751C1D">
        <w:trPr>
          <w:cantSplit/>
          <w:trHeight w:val="416"/>
          <w:tblHeader/>
          <w:ins w:id="1398" w:author="IALA Meetings" w:date="2022-09-28T15:34:00Z"/>
        </w:trPr>
        <w:tc>
          <w:tcPr>
            <w:tcW w:w="9606" w:type="dxa"/>
            <w:gridSpan w:val="4"/>
            <w:shd w:val="clear" w:color="auto" w:fill="DDD9C3"/>
            <w:vAlign w:val="center"/>
          </w:tcPr>
          <w:p w14:paraId="64F6041C" w14:textId="77777777" w:rsidR="00FB440E"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ins w:id="1399" w:author="IALA Meetings" w:date="2022-09-28T15:34:00Z"/>
                <w:b/>
                <w:bCs/>
                <w:iCs/>
                <w:snapToGrid w:val="0"/>
              </w:rPr>
            </w:pPr>
            <w:ins w:id="1400" w:author="IALA Meetings" w:date="2022-09-28T15:34:00Z">
              <w:r>
                <w:rPr>
                  <w:b/>
                  <w:bCs/>
                  <w:iCs/>
                  <w:snapToGrid w:val="0"/>
                </w:rPr>
                <w:t xml:space="preserve">ENAV Committee </w:t>
              </w:r>
              <w:r w:rsidRPr="00696A73">
                <w:rPr>
                  <w:b/>
                  <w:bCs/>
                  <w:iCs/>
                  <w:snapToGrid w:val="0"/>
                </w:rPr>
                <w:t>Work Programme</w:t>
              </w:r>
              <w:r>
                <w:rPr>
                  <w:b/>
                  <w:bCs/>
                  <w:iCs/>
                  <w:snapToGrid w:val="0"/>
                </w:rPr>
                <w:t xml:space="preserve"> 2023-2027</w:t>
              </w:r>
            </w:ins>
          </w:p>
        </w:tc>
      </w:tr>
      <w:tr w:rsidR="00FB440E" w14:paraId="6EEEB823" w14:textId="77777777" w:rsidTr="00751C1D">
        <w:trPr>
          <w:cantSplit/>
          <w:trHeight w:val="428"/>
          <w:ins w:id="1401" w:author="IALA Meetings" w:date="2022-09-28T15:34:00Z"/>
        </w:trPr>
        <w:tc>
          <w:tcPr>
            <w:tcW w:w="2518" w:type="dxa"/>
            <w:shd w:val="clear" w:color="auto" w:fill="auto"/>
          </w:tcPr>
          <w:p w14:paraId="5B4617B3" w14:textId="77777777" w:rsidR="00FB440E" w:rsidRDefault="00FB440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402" w:author="IALA Meetings" w:date="2022-09-28T15:34:00Z"/>
                <w:b/>
                <w:bCs/>
                <w:iCs/>
                <w:snapToGrid w:val="0"/>
                <w:sz w:val="20"/>
                <w:szCs w:val="20"/>
              </w:rPr>
            </w:pPr>
            <w:ins w:id="1403" w:author="IALA Meetings" w:date="2022-09-28T15:34:00Z">
              <w:r w:rsidRPr="00BF71F7">
                <w:rPr>
                  <w:b/>
                  <w:sz w:val="20"/>
                  <w:szCs w:val="20"/>
                </w:rPr>
                <w:t>Standard</w:t>
              </w:r>
            </w:ins>
          </w:p>
        </w:tc>
        <w:tc>
          <w:tcPr>
            <w:tcW w:w="7088" w:type="dxa"/>
            <w:gridSpan w:val="3"/>
            <w:shd w:val="clear" w:color="auto" w:fill="auto"/>
          </w:tcPr>
          <w:p w14:paraId="2B080D30" w14:textId="77777777" w:rsidR="00FB440E"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404" w:author="IALA Meetings" w:date="2022-09-28T15:34:00Z"/>
                <w:rFonts w:cs="Arial"/>
                <w:snapToGrid w:val="0"/>
                <w:kern w:val="28"/>
                <w:sz w:val="20"/>
                <w:szCs w:val="20"/>
                <w:highlight w:val="yellow"/>
                <w:lang w:eastAsia="de-DE"/>
              </w:rPr>
            </w:pPr>
            <w:ins w:id="1405" w:author="IALA Meetings" w:date="2022-09-28T15:34:00Z">
              <w:r>
                <w:rPr>
                  <w:rFonts w:cs="Arial"/>
                  <w:snapToGrid w:val="0"/>
                  <w:kern w:val="28"/>
                  <w:sz w:val="20"/>
                  <w:szCs w:val="20"/>
                  <w:lang w:eastAsia="de-DE"/>
                </w:rPr>
                <w:t>S1060 – digital Communication technologies</w:t>
              </w:r>
            </w:ins>
          </w:p>
        </w:tc>
      </w:tr>
      <w:tr w:rsidR="00FB440E" w:rsidRPr="00520177" w14:paraId="0E68C824" w14:textId="77777777" w:rsidTr="00751C1D">
        <w:trPr>
          <w:cantSplit/>
          <w:trHeight w:val="491"/>
          <w:ins w:id="1406" w:author="IALA Meetings" w:date="2022-09-28T15:34:00Z"/>
        </w:trPr>
        <w:tc>
          <w:tcPr>
            <w:tcW w:w="2518" w:type="dxa"/>
            <w:shd w:val="clear" w:color="auto" w:fill="auto"/>
          </w:tcPr>
          <w:p w14:paraId="571AFE6A" w14:textId="77777777" w:rsidR="00FB440E" w:rsidRDefault="00FB440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407" w:author="IALA Meetings" w:date="2022-09-28T15:34:00Z"/>
                <w:b/>
                <w:bCs/>
                <w:iCs/>
                <w:snapToGrid w:val="0"/>
                <w:sz w:val="20"/>
                <w:szCs w:val="20"/>
              </w:rPr>
            </w:pPr>
            <w:ins w:id="1408" w:author="IALA Meetings" w:date="2022-09-28T15:34:00Z">
              <w:r w:rsidRPr="00BF71F7">
                <w:rPr>
                  <w:b/>
                  <w:sz w:val="20"/>
                  <w:szCs w:val="20"/>
                </w:rPr>
                <w:t>Topic Area</w:t>
              </w:r>
            </w:ins>
          </w:p>
        </w:tc>
        <w:tc>
          <w:tcPr>
            <w:tcW w:w="7088" w:type="dxa"/>
            <w:gridSpan w:val="3"/>
            <w:shd w:val="clear" w:color="auto" w:fill="auto"/>
          </w:tcPr>
          <w:p w14:paraId="419F1155" w14:textId="19198305" w:rsidR="00FB440E" w:rsidRPr="00B42037"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409" w:author="IALA Meetings" w:date="2022-09-28T15:34:00Z"/>
                <w:rFonts w:cs="Arial"/>
                <w:snapToGrid w:val="0"/>
                <w:kern w:val="28"/>
                <w:sz w:val="20"/>
                <w:szCs w:val="20"/>
                <w:lang w:val="de-DE" w:eastAsia="de-DE"/>
              </w:rPr>
            </w:pPr>
            <w:ins w:id="1410" w:author="IALA Meetings" w:date="2022-09-28T15:35:00Z">
              <w:r w:rsidRPr="00B42037">
                <w:rPr>
                  <w:rFonts w:cs="Arial"/>
                  <w:snapToGrid w:val="0"/>
                  <w:kern w:val="28"/>
                  <w:sz w:val="20"/>
                  <w:szCs w:val="20"/>
                  <w:lang w:val="de-DE" w:eastAsia="de-DE"/>
                </w:rPr>
                <w:t>e-</w:t>
              </w:r>
              <w:proofErr w:type="spellStart"/>
              <w:r w:rsidRPr="00B42037">
                <w:rPr>
                  <w:rFonts w:cs="Arial"/>
                  <w:snapToGrid w:val="0"/>
                  <w:kern w:val="28"/>
                  <w:sz w:val="20"/>
                  <w:szCs w:val="20"/>
                  <w:lang w:val="de-DE" w:eastAsia="de-DE"/>
                </w:rPr>
                <w:t>Nav</w:t>
              </w:r>
              <w:proofErr w:type="spellEnd"/>
              <w:r w:rsidRPr="00B42037">
                <w:rPr>
                  <w:rFonts w:cs="Arial"/>
                  <w:snapToGrid w:val="0"/>
                  <w:kern w:val="28"/>
                  <w:sz w:val="20"/>
                  <w:szCs w:val="20"/>
                  <w:lang w:val="de-DE" w:eastAsia="de-DE"/>
                </w:rPr>
                <w:t xml:space="preserve"> 144  </w:t>
              </w:r>
              <w:r w:rsidRPr="00B42037">
                <w:rPr>
                  <w:rFonts w:cs="Arial"/>
                  <w:snapToGrid w:val="0"/>
                  <w:kern w:val="28"/>
                  <w:sz w:val="20"/>
                  <w:szCs w:val="20"/>
                  <w:lang w:val="de-DE" w:eastAsia="de-DE"/>
                  <w:rPrChange w:id="1411" w:author="IALA Meetings" w:date="2022-09-28T15:36:00Z">
                    <w:rPr>
                      <w:rFonts w:ascii="Calibri" w:hAnsi="Calibri"/>
                      <w:color w:val="000000"/>
                      <w:sz w:val="18"/>
                      <w:szCs w:val="18"/>
                      <w:highlight w:val="yellow"/>
                      <w:lang w:val="en-US" w:eastAsia="nl-NL"/>
                    </w:rPr>
                  </w:rPrChange>
                </w:rPr>
                <w:t xml:space="preserve"> </w:t>
              </w:r>
              <w:proofErr w:type="spellStart"/>
              <w:r w:rsidRPr="00B42037">
                <w:rPr>
                  <w:rFonts w:cs="Arial"/>
                  <w:snapToGrid w:val="0"/>
                  <w:kern w:val="28"/>
                  <w:sz w:val="20"/>
                  <w:szCs w:val="20"/>
                  <w:lang w:val="de-DE" w:eastAsia="de-DE"/>
                  <w:rPrChange w:id="1412" w:author="IALA Meetings" w:date="2022-09-28T15:36:00Z">
                    <w:rPr>
                      <w:rFonts w:ascii="Calibri" w:hAnsi="Calibri"/>
                      <w:color w:val="000000"/>
                      <w:sz w:val="18"/>
                      <w:szCs w:val="18"/>
                      <w:highlight w:val="yellow"/>
                      <w:lang w:val="en-US" w:eastAsia="nl-NL"/>
                    </w:rPr>
                  </w:rPrChange>
                </w:rPr>
                <w:t>Harmonized</w:t>
              </w:r>
              <w:proofErr w:type="spellEnd"/>
              <w:r w:rsidRPr="00B42037">
                <w:rPr>
                  <w:rFonts w:cs="Arial"/>
                  <w:snapToGrid w:val="0"/>
                  <w:kern w:val="28"/>
                  <w:sz w:val="20"/>
                  <w:szCs w:val="20"/>
                  <w:lang w:val="de-DE" w:eastAsia="de-DE"/>
                  <w:rPrChange w:id="1413" w:author="IALA Meetings" w:date="2022-09-28T15:36:00Z">
                    <w:rPr>
                      <w:rFonts w:ascii="Calibri" w:hAnsi="Calibri"/>
                      <w:color w:val="000000"/>
                      <w:sz w:val="18"/>
                      <w:szCs w:val="18"/>
                      <w:highlight w:val="yellow"/>
                      <w:lang w:val="en-US" w:eastAsia="nl-NL"/>
                    </w:rPr>
                  </w:rPrChange>
                </w:rPr>
                <w:t xml:space="preserve"> </w:t>
              </w:r>
              <w:proofErr w:type="spellStart"/>
              <w:r w:rsidRPr="00B42037">
                <w:rPr>
                  <w:rFonts w:cs="Arial"/>
                  <w:snapToGrid w:val="0"/>
                  <w:kern w:val="28"/>
                  <w:sz w:val="20"/>
                  <w:szCs w:val="20"/>
                  <w:lang w:val="de-DE" w:eastAsia="de-DE"/>
                  <w:rPrChange w:id="1414" w:author="IALA Meetings" w:date="2022-09-28T15:36:00Z">
                    <w:rPr>
                      <w:rFonts w:ascii="Calibri" w:hAnsi="Calibri"/>
                      <w:color w:val="000000"/>
                      <w:sz w:val="18"/>
                      <w:szCs w:val="18"/>
                      <w:highlight w:val="yellow"/>
                      <w:lang w:val="en-US" w:eastAsia="nl-NL"/>
                    </w:rPr>
                  </w:rPrChange>
                </w:rPr>
                <w:t>implementation</w:t>
              </w:r>
              <w:proofErr w:type="spellEnd"/>
              <w:r w:rsidRPr="00B42037">
                <w:rPr>
                  <w:rFonts w:cs="Arial"/>
                  <w:snapToGrid w:val="0"/>
                  <w:kern w:val="28"/>
                  <w:sz w:val="20"/>
                  <w:szCs w:val="20"/>
                  <w:lang w:val="de-DE" w:eastAsia="de-DE"/>
                  <w:rPrChange w:id="1415" w:author="IALA Meetings" w:date="2022-09-28T15:36:00Z">
                    <w:rPr>
                      <w:rFonts w:ascii="Calibri" w:hAnsi="Calibri"/>
                      <w:color w:val="000000"/>
                      <w:sz w:val="18"/>
                      <w:szCs w:val="18"/>
                      <w:highlight w:val="yellow"/>
                      <w:lang w:val="en-US" w:eastAsia="nl-NL"/>
                    </w:rPr>
                  </w:rPrChange>
                </w:rPr>
                <w:t xml:space="preserve"> </w:t>
              </w:r>
              <w:proofErr w:type="spellStart"/>
              <w:r w:rsidRPr="00B42037">
                <w:rPr>
                  <w:rFonts w:cs="Arial"/>
                  <w:snapToGrid w:val="0"/>
                  <w:kern w:val="28"/>
                  <w:sz w:val="20"/>
                  <w:szCs w:val="20"/>
                  <w:lang w:val="de-DE" w:eastAsia="de-DE"/>
                  <w:rPrChange w:id="1416" w:author="IALA Meetings" w:date="2022-09-28T15:36:00Z">
                    <w:rPr>
                      <w:rFonts w:ascii="Calibri" w:hAnsi="Calibri"/>
                      <w:color w:val="000000"/>
                      <w:sz w:val="18"/>
                      <w:szCs w:val="18"/>
                      <w:highlight w:val="yellow"/>
                      <w:lang w:val="en-US" w:eastAsia="nl-NL"/>
                    </w:rPr>
                  </w:rPrChange>
                </w:rPr>
                <w:t>of</w:t>
              </w:r>
              <w:proofErr w:type="spellEnd"/>
              <w:r w:rsidRPr="00B42037">
                <w:rPr>
                  <w:rFonts w:cs="Arial"/>
                  <w:snapToGrid w:val="0"/>
                  <w:kern w:val="28"/>
                  <w:sz w:val="20"/>
                  <w:szCs w:val="20"/>
                  <w:lang w:val="de-DE" w:eastAsia="de-DE"/>
                  <w:rPrChange w:id="1417" w:author="IALA Meetings" w:date="2022-09-28T15:36:00Z">
                    <w:rPr>
                      <w:rFonts w:ascii="Calibri" w:hAnsi="Calibri"/>
                      <w:color w:val="000000"/>
                      <w:sz w:val="18"/>
                      <w:szCs w:val="18"/>
                      <w:highlight w:val="yellow"/>
                      <w:lang w:val="en-US" w:eastAsia="nl-NL"/>
                    </w:rPr>
                  </w:rPrChange>
                </w:rPr>
                <w:t xml:space="preserve"> </w:t>
              </w:r>
              <w:proofErr w:type="spellStart"/>
              <w:r w:rsidRPr="00B42037">
                <w:rPr>
                  <w:rFonts w:cs="Arial"/>
                  <w:snapToGrid w:val="0"/>
                  <w:kern w:val="28"/>
                  <w:sz w:val="20"/>
                  <w:szCs w:val="20"/>
                  <w:lang w:val="de-DE" w:eastAsia="de-DE"/>
                  <w:rPrChange w:id="1418" w:author="IALA Meetings" w:date="2022-09-28T15:36:00Z">
                    <w:rPr>
                      <w:rFonts w:ascii="Calibri" w:hAnsi="Calibri"/>
                      <w:color w:val="000000"/>
                      <w:sz w:val="18"/>
                      <w:szCs w:val="18"/>
                      <w:highlight w:val="yellow"/>
                      <w:lang w:val="en-US" w:eastAsia="nl-NL"/>
                    </w:rPr>
                  </w:rPrChange>
                </w:rPr>
                <w:t>Application</w:t>
              </w:r>
              <w:proofErr w:type="spellEnd"/>
              <w:r w:rsidRPr="00B42037">
                <w:rPr>
                  <w:rFonts w:cs="Arial"/>
                  <w:snapToGrid w:val="0"/>
                  <w:kern w:val="28"/>
                  <w:sz w:val="20"/>
                  <w:szCs w:val="20"/>
                  <w:lang w:val="de-DE" w:eastAsia="de-DE"/>
                  <w:rPrChange w:id="1419" w:author="IALA Meetings" w:date="2022-09-28T15:36:00Z">
                    <w:rPr>
                      <w:rFonts w:ascii="Calibri" w:hAnsi="Calibri"/>
                      <w:color w:val="000000"/>
                      <w:sz w:val="18"/>
                      <w:szCs w:val="18"/>
                      <w:highlight w:val="yellow"/>
                      <w:lang w:val="en-US" w:eastAsia="nl-NL"/>
                    </w:rPr>
                  </w:rPrChange>
                </w:rPr>
                <w:t xml:space="preserve"> </w:t>
              </w:r>
              <w:proofErr w:type="spellStart"/>
              <w:r w:rsidRPr="00B42037">
                <w:rPr>
                  <w:rFonts w:cs="Arial"/>
                  <w:snapToGrid w:val="0"/>
                  <w:kern w:val="28"/>
                  <w:sz w:val="20"/>
                  <w:szCs w:val="20"/>
                  <w:lang w:val="de-DE" w:eastAsia="de-DE"/>
                  <w:rPrChange w:id="1420" w:author="IALA Meetings" w:date="2022-09-28T15:36:00Z">
                    <w:rPr>
                      <w:rFonts w:ascii="Calibri" w:hAnsi="Calibri"/>
                      <w:color w:val="000000"/>
                      <w:sz w:val="18"/>
                      <w:szCs w:val="18"/>
                      <w:highlight w:val="yellow"/>
                      <w:lang w:val="en-US" w:eastAsia="nl-NL"/>
                    </w:rPr>
                  </w:rPrChange>
                </w:rPr>
                <w:t>Specific</w:t>
              </w:r>
              <w:proofErr w:type="spellEnd"/>
              <w:r w:rsidRPr="00B42037">
                <w:rPr>
                  <w:rFonts w:cs="Arial"/>
                  <w:snapToGrid w:val="0"/>
                  <w:kern w:val="28"/>
                  <w:sz w:val="20"/>
                  <w:szCs w:val="20"/>
                  <w:lang w:val="de-DE" w:eastAsia="de-DE"/>
                  <w:rPrChange w:id="1421" w:author="IALA Meetings" w:date="2022-09-28T15:36:00Z">
                    <w:rPr>
                      <w:rFonts w:ascii="Calibri" w:hAnsi="Calibri"/>
                      <w:color w:val="000000"/>
                      <w:sz w:val="18"/>
                      <w:szCs w:val="18"/>
                      <w:highlight w:val="yellow"/>
                      <w:lang w:val="en-US" w:eastAsia="nl-NL"/>
                    </w:rPr>
                  </w:rPrChange>
                </w:rPr>
                <w:t xml:space="preserve"> Message (ASM</w:t>
              </w:r>
            </w:ins>
            <w:ins w:id="1422" w:author="IALA Meetings" w:date="2022-09-28T15:36:00Z">
              <w:r w:rsidRPr="00B42037">
                <w:rPr>
                  <w:rFonts w:cs="Arial"/>
                  <w:snapToGrid w:val="0"/>
                  <w:kern w:val="28"/>
                  <w:sz w:val="20"/>
                  <w:szCs w:val="20"/>
                  <w:lang w:val="de-DE" w:eastAsia="de-DE"/>
                </w:rPr>
                <w:t>)</w:t>
              </w:r>
            </w:ins>
          </w:p>
        </w:tc>
      </w:tr>
      <w:tr w:rsidR="00FB440E" w:rsidRPr="00751C1D" w14:paraId="2A5F4A29" w14:textId="77777777" w:rsidTr="00751C1D">
        <w:trPr>
          <w:cantSplit/>
          <w:trHeight w:val="463"/>
          <w:ins w:id="1423" w:author="IALA Meetings" w:date="2022-09-28T15:34:00Z"/>
        </w:trPr>
        <w:tc>
          <w:tcPr>
            <w:tcW w:w="2518" w:type="dxa"/>
            <w:shd w:val="clear" w:color="auto" w:fill="auto"/>
          </w:tcPr>
          <w:p w14:paraId="64D2D3E2" w14:textId="77777777" w:rsidR="00FB440E" w:rsidRDefault="00FB440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424" w:author="IALA Meetings" w:date="2022-09-28T15:34:00Z"/>
                <w:b/>
                <w:bCs/>
                <w:iCs/>
                <w:snapToGrid w:val="0"/>
                <w:sz w:val="20"/>
                <w:szCs w:val="20"/>
              </w:rPr>
            </w:pPr>
            <w:ins w:id="1425" w:author="IALA Meetings" w:date="2022-09-28T15:34:00Z">
              <w:r w:rsidRPr="00BF71F7">
                <w:rPr>
                  <w:b/>
                  <w:bCs/>
                  <w:iCs/>
                  <w:snapToGrid w:val="0"/>
                  <w:sz w:val="20"/>
                  <w:szCs w:val="20"/>
                </w:rPr>
                <w:t>Task</w:t>
              </w:r>
            </w:ins>
          </w:p>
        </w:tc>
        <w:tc>
          <w:tcPr>
            <w:tcW w:w="7088" w:type="dxa"/>
            <w:gridSpan w:val="3"/>
            <w:shd w:val="clear" w:color="auto" w:fill="auto"/>
          </w:tcPr>
          <w:p w14:paraId="071777E5" w14:textId="58B9972B" w:rsidR="00FB440E" w:rsidRPr="00751C1D"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426" w:author="IALA Meetings" w:date="2022-09-28T15:34:00Z"/>
                <w:rFonts w:cs="Arial"/>
                <w:snapToGrid w:val="0"/>
                <w:kern w:val="28"/>
                <w:sz w:val="20"/>
                <w:szCs w:val="20"/>
                <w:lang w:val="de-DE" w:eastAsia="de-DE"/>
              </w:rPr>
            </w:pPr>
            <w:ins w:id="1427" w:author="IALA Meetings" w:date="2022-09-28T15:34:00Z">
              <w:r w:rsidRPr="00751C1D">
                <w:rPr>
                  <w:rFonts w:cs="Arial"/>
                  <w:snapToGrid w:val="0"/>
                  <w:kern w:val="28"/>
                  <w:sz w:val="20"/>
                  <w:szCs w:val="20"/>
                  <w:lang w:val="de-DE" w:eastAsia="de-DE"/>
                </w:rPr>
                <w:t xml:space="preserve">Review und update </w:t>
              </w:r>
            </w:ins>
            <w:ins w:id="1428" w:author="IALA Meetings" w:date="2022-09-28T15:36:00Z">
              <w:r w:rsidRPr="00751C1D">
                <w:rPr>
                  <w:rFonts w:cs="Arial"/>
                  <w:snapToGrid w:val="0"/>
                  <w:kern w:val="28"/>
                  <w:sz w:val="20"/>
                  <w:szCs w:val="20"/>
                  <w:lang w:val="de-DE" w:eastAsia="de-DE"/>
                </w:rPr>
                <w:t>e-</w:t>
              </w:r>
              <w:proofErr w:type="spellStart"/>
              <w:r w:rsidRPr="00751C1D">
                <w:rPr>
                  <w:rFonts w:cs="Arial"/>
                  <w:snapToGrid w:val="0"/>
                  <w:kern w:val="28"/>
                  <w:sz w:val="20"/>
                  <w:szCs w:val="20"/>
                  <w:lang w:val="de-DE" w:eastAsia="de-DE"/>
                </w:rPr>
                <w:t>Nav</w:t>
              </w:r>
              <w:proofErr w:type="spellEnd"/>
              <w:r w:rsidRPr="00751C1D">
                <w:rPr>
                  <w:rFonts w:cs="Arial"/>
                  <w:snapToGrid w:val="0"/>
                  <w:kern w:val="28"/>
                  <w:sz w:val="20"/>
                  <w:szCs w:val="20"/>
                  <w:lang w:val="de-DE" w:eastAsia="de-DE"/>
                </w:rPr>
                <w:t xml:space="preserve"> 144</w:t>
              </w:r>
            </w:ins>
          </w:p>
        </w:tc>
      </w:tr>
      <w:tr w:rsidR="00FB440E" w14:paraId="5F73EE53" w14:textId="77777777" w:rsidTr="00751C1D">
        <w:trPr>
          <w:cantSplit/>
          <w:trHeight w:val="466"/>
          <w:ins w:id="1429" w:author="IALA Meetings" w:date="2022-09-28T15:34:00Z"/>
        </w:trPr>
        <w:tc>
          <w:tcPr>
            <w:tcW w:w="2518" w:type="dxa"/>
          </w:tcPr>
          <w:p w14:paraId="24ACC2B0" w14:textId="77777777" w:rsidR="00FB440E" w:rsidRDefault="00FB440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430" w:author="IALA Meetings" w:date="2022-09-28T15:34:00Z"/>
                <w:b/>
                <w:bCs/>
                <w:iCs/>
                <w:snapToGrid w:val="0"/>
                <w:sz w:val="20"/>
                <w:szCs w:val="20"/>
              </w:rPr>
            </w:pPr>
            <w:ins w:id="1431" w:author="IALA Meetings" w:date="2022-09-28T15:34:00Z">
              <w:r w:rsidRPr="00BF71F7">
                <w:rPr>
                  <w:b/>
                  <w:bCs/>
                  <w:iCs/>
                  <w:snapToGrid w:val="0"/>
                  <w:sz w:val="20"/>
                  <w:szCs w:val="20"/>
                </w:rPr>
                <w:t>Objectives of the task</w:t>
              </w:r>
            </w:ins>
          </w:p>
        </w:tc>
        <w:tc>
          <w:tcPr>
            <w:tcW w:w="7088" w:type="dxa"/>
            <w:gridSpan w:val="3"/>
          </w:tcPr>
          <w:p w14:paraId="12B5B1D5" w14:textId="010FA968" w:rsidR="00FB440E" w:rsidRPr="00AA0FB7"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ins w:id="1432" w:author="IALA Meetings" w:date="2022-09-28T15:34:00Z"/>
                <w:rFonts w:cs="Arial"/>
                <w:snapToGrid w:val="0"/>
                <w:kern w:val="28"/>
                <w:sz w:val="20"/>
                <w:szCs w:val="20"/>
              </w:rPr>
            </w:pPr>
            <w:ins w:id="1433" w:author="IALA Meetings" w:date="2022-09-28T15:34:00Z">
              <w:r>
                <w:rPr>
                  <w:rFonts w:cs="Arial"/>
                  <w:snapToGrid w:val="0"/>
                  <w:kern w:val="28"/>
                  <w:sz w:val="20"/>
                  <w:szCs w:val="20"/>
                </w:rPr>
                <w:t xml:space="preserve">Update to the latest development of </w:t>
              </w:r>
            </w:ins>
            <w:ins w:id="1434" w:author="IALA Meetings" w:date="2022-09-28T15:37:00Z">
              <w:r>
                <w:rPr>
                  <w:rFonts w:cs="Arial"/>
                  <w:snapToGrid w:val="0"/>
                  <w:kern w:val="28"/>
                  <w:sz w:val="20"/>
                  <w:szCs w:val="20"/>
                </w:rPr>
                <w:t>ASM</w:t>
              </w:r>
            </w:ins>
          </w:p>
        </w:tc>
      </w:tr>
      <w:tr w:rsidR="00FB440E" w14:paraId="5A0B45B8" w14:textId="77777777" w:rsidTr="00751C1D">
        <w:trPr>
          <w:cantSplit/>
          <w:trHeight w:val="402"/>
          <w:ins w:id="1435" w:author="IALA Meetings" w:date="2022-09-28T15:34:00Z"/>
        </w:trPr>
        <w:tc>
          <w:tcPr>
            <w:tcW w:w="2518" w:type="dxa"/>
          </w:tcPr>
          <w:p w14:paraId="7D8ADDF6" w14:textId="77777777" w:rsidR="00FB440E" w:rsidRDefault="00FB440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436" w:author="IALA Meetings" w:date="2022-09-28T15:34:00Z"/>
                <w:b/>
                <w:bCs/>
                <w:iCs/>
                <w:snapToGrid w:val="0"/>
                <w:sz w:val="20"/>
                <w:szCs w:val="20"/>
              </w:rPr>
            </w:pPr>
            <w:ins w:id="1437" w:author="IALA Meetings" w:date="2022-09-28T15:34:00Z">
              <w:r w:rsidRPr="00BF71F7">
                <w:rPr>
                  <w:b/>
                  <w:bCs/>
                  <w:iCs/>
                  <w:snapToGrid w:val="0"/>
                  <w:sz w:val="20"/>
                  <w:szCs w:val="20"/>
                </w:rPr>
                <w:t>Expected outcome</w:t>
              </w:r>
            </w:ins>
          </w:p>
        </w:tc>
        <w:tc>
          <w:tcPr>
            <w:tcW w:w="7088" w:type="dxa"/>
            <w:gridSpan w:val="3"/>
          </w:tcPr>
          <w:p w14:paraId="53721137" w14:textId="2BAFA2CE" w:rsidR="00FB440E" w:rsidRPr="00AA0FB7"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438" w:author="IALA Meetings" w:date="2022-09-28T15:34:00Z"/>
                <w:rFonts w:cs="Arial"/>
                <w:snapToGrid w:val="0"/>
                <w:kern w:val="28"/>
                <w:sz w:val="20"/>
                <w:szCs w:val="20"/>
              </w:rPr>
            </w:pPr>
            <w:ins w:id="1439" w:author="IALA Meetings" w:date="2022-09-28T15:34:00Z">
              <w:r>
                <w:rPr>
                  <w:rFonts w:cs="Arial"/>
                  <w:snapToGrid w:val="0"/>
                  <w:kern w:val="28"/>
                  <w:sz w:val="20"/>
                  <w:szCs w:val="20"/>
                </w:rPr>
                <w:t xml:space="preserve">New edition of </w:t>
              </w:r>
            </w:ins>
            <w:ins w:id="1440" w:author="IALA Meetings" w:date="2022-09-28T15:37:00Z">
              <w:r>
                <w:rPr>
                  <w:rFonts w:cs="Arial"/>
                  <w:snapToGrid w:val="0"/>
                  <w:kern w:val="28"/>
                  <w:sz w:val="20"/>
                  <w:szCs w:val="20"/>
                </w:rPr>
                <w:t>e-Nav 144</w:t>
              </w:r>
            </w:ins>
          </w:p>
        </w:tc>
      </w:tr>
      <w:tr w:rsidR="00FB440E" w:rsidRPr="009C0657" w14:paraId="6C25500E" w14:textId="77777777" w:rsidTr="00751C1D">
        <w:trPr>
          <w:cantSplit/>
          <w:trHeight w:val="402"/>
          <w:ins w:id="1441" w:author="IALA Meetings" w:date="2022-09-28T15:34:00Z"/>
        </w:trPr>
        <w:tc>
          <w:tcPr>
            <w:tcW w:w="2518" w:type="dxa"/>
          </w:tcPr>
          <w:p w14:paraId="7D7E7C68" w14:textId="77777777" w:rsidR="00FB440E" w:rsidRDefault="00FB440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442" w:author="IALA Meetings" w:date="2022-09-28T15:34:00Z"/>
                <w:b/>
                <w:bCs/>
                <w:iCs/>
                <w:snapToGrid w:val="0"/>
                <w:sz w:val="20"/>
                <w:szCs w:val="20"/>
              </w:rPr>
            </w:pPr>
            <w:ins w:id="1443" w:author="IALA Meetings" w:date="2022-09-28T15:34:00Z">
              <w:r>
                <w:rPr>
                  <w:b/>
                  <w:bCs/>
                  <w:iCs/>
                  <w:snapToGrid w:val="0"/>
                  <w:sz w:val="20"/>
                  <w:szCs w:val="20"/>
                </w:rPr>
                <w:t>Compelling need</w:t>
              </w:r>
            </w:ins>
          </w:p>
        </w:tc>
        <w:tc>
          <w:tcPr>
            <w:tcW w:w="7088" w:type="dxa"/>
            <w:gridSpan w:val="3"/>
          </w:tcPr>
          <w:p w14:paraId="2F04F485" w14:textId="32EE52AE" w:rsidR="00FB440E" w:rsidRPr="00AA0FB7" w:rsidRDefault="00FB440E">
            <w:pPr>
              <w:pStyle w:val="AnnexFigure"/>
              <w:numPr>
                <w:ilvl w:val="0"/>
                <w:numId w:val="0"/>
              </w:numPr>
              <w:spacing w:before="0"/>
              <w:jc w:val="both"/>
              <w:rPr>
                <w:ins w:id="1444" w:author="IALA Meetings" w:date="2022-09-28T15:34:00Z"/>
              </w:rPr>
              <w:pPrChange w:id="1445" w:author="IALA Meetings" w:date="2022-09-28T15:37:00Z">
                <w:pPr>
                  <w:framePr w:hSpace="180" w:wrap="around" w:vAnchor="page" w:hAnchor="margin" w:y="1581"/>
                </w:pPr>
              </w:pPrChange>
            </w:pPr>
            <w:ins w:id="1446" w:author="IALA Meetings" w:date="2022-09-28T15:37:00Z">
              <w:r>
                <w:rPr>
                  <w:bCs/>
                  <w:iCs/>
                  <w:snapToGrid w:val="0"/>
                  <w:sz w:val="20"/>
                  <w:szCs w:val="20"/>
                </w:rPr>
                <w:t xml:space="preserve">The ASM concept is now applicable to AIS, </w:t>
              </w:r>
            </w:ins>
            <w:ins w:id="1447" w:author="IALA Meetings" w:date="2022-09-28T15:38:00Z">
              <w:r>
                <w:rPr>
                  <w:bCs/>
                  <w:iCs/>
                  <w:snapToGrid w:val="0"/>
                  <w:sz w:val="20"/>
                  <w:szCs w:val="20"/>
                </w:rPr>
                <w:t>ASM</w:t>
              </w:r>
            </w:ins>
            <w:ins w:id="1448" w:author="IALA Meetings" w:date="2022-09-28T15:46:00Z">
              <w:r w:rsidR="00093E65">
                <w:rPr>
                  <w:bCs/>
                  <w:iCs/>
                  <w:snapToGrid w:val="0"/>
                  <w:sz w:val="20"/>
                  <w:szCs w:val="20"/>
                </w:rPr>
                <w:t xml:space="preserve">, </w:t>
              </w:r>
            </w:ins>
            <w:ins w:id="1449" w:author="IALA Meetings" w:date="2022-09-28T15:38:00Z">
              <w:r>
                <w:rPr>
                  <w:bCs/>
                  <w:iCs/>
                  <w:snapToGrid w:val="0"/>
                  <w:sz w:val="20"/>
                  <w:szCs w:val="20"/>
                </w:rPr>
                <w:t>VDE TER and VDE SAT</w:t>
              </w:r>
            </w:ins>
          </w:p>
        </w:tc>
      </w:tr>
      <w:tr w:rsidR="00FB440E" w14:paraId="0B1381BF" w14:textId="77777777" w:rsidTr="00751C1D">
        <w:trPr>
          <w:cantSplit/>
          <w:trHeight w:val="854"/>
          <w:ins w:id="1450" w:author="IALA Meetings" w:date="2022-09-28T15:34:00Z"/>
        </w:trPr>
        <w:tc>
          <w:tcPr>
            <w:tcW w:w="2518" w:type="dxa"/>
          </w:tcPr>
          <w:p w14:paraId="6E7D1CB3" w14:textId="77777777" w:rsidR="00FB440E" w:rsidRPr="00BF71F7" w:rsidRDefault="00FB440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451" w:author="IALA Meetings" w:date="2022-09-28T15:34:00Z"/>
                <w:b/>
                <w:bCs/>
                <w:iCs/>
                <w:noProof/>
                <w:snapToGrid w:val="0"/>
                <w:sz w:val="20"/>
                <w:szCs w:val="20"/>
              </w:rPr>
            </w:pPr>
            <w:ins w:id="1452" w:author="IALA Meetings" w:date="2022-09-28T15:34:00Z">
              <w:r w:rsidRPr="00BF71F7">
                <w:rPr>
                  <w:b/>
                  <w:bCs/>
                  <w:iCs/>
                  <w:noProof/>
                  <w:snapToGrid w:val="0"/>
                  <w:sz w:val="20"/>
                  <w:szCs w:val="20"/>
                </w:rPr>
                <w:t>Strategic Alignment</w:t>
              </w:r>
            </w:ins>
          </w:p>
          <w:p w14:paraId="50C2E35B" w14:textId="77777777" w:rsidR="00FB440E" w:rsidRDefault="00FB440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453" w:author="IALA Meetings" w:date="2022-09-28T15:34:00Z"/>
                <w:bCs/>
                <w:i/>
                <w:iCs/>
                <w:snapToGrid w:val="0"/>
                <w:sz w:val="16"/>
                <w:szCs w:val="16"/>
              </w:rPr>
            </w:pPr>
          </w:p>
        </w:tc>
        <w:tc>
          <w:tcPr>
            <w:tcW w:w="7088" w:type="dxa"/>
            <w:gridSpan w:val="3"/>
          </w:tcPr>
          <w:p w14:paraId="5F98FC4A" w14:textId="77777777" w:rsidR="00FB440E"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454" w:author="IALA Meetings" w:date="2022-09-28T15:34:00Z"/>
                <w:bCs/>
                <w:iCs/>
                <w:snapToGrid w:val="0"/>
                <w:sz w:val="20"/>
                <w:szCs w:val="20"/>
              </w:rPr>
            </w:pPr>
          </w:p>
        </w:tc>
      </w:tr>
      <w:tr w:rsidR="00FB440E" w14:paraId="0A23EE89" w14:textId="77777777" w:rsidTr="00751C1D">
        <w:trPr>
          <w:cantSplit/>
          <w:trHeight w:val="615"/>
          <w:ins w:id="1455" w:author="IALA Meetings" w:date="2022-09-28T15:34:00Z"/>
        </w:trPr>
        <w:tc>
          <w:tcPr>
            <w:tcW w:w="2518" w:type="dxa"/>
          </w:tcPr>
          <w:p w14:paraId="06652E38" w14:textId="77777777" w:rsidR="00FB440E" w:rsidRDefault="00FB440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456" w:author="IALA Meetings" w:date="2022-09-28T15:34:00Z"/>
                <w:b/>
                <w:bCs/>
                <w:iCs/>
                <w:snapToGrid w:val="0"/>
                <w:sz w:val="20"/>
                <w:szCs w:val="20"/>
              </w:rPr>
            </w:pPr>
            <w:ins w:id="1457" w:author="IALA Meetings" w:date="2022-09-28T15:34:00Z">
              <w:r w:rsidRPr="000A4DA7">
                <w:rPr>
                  <w:b/>
                  <w:bCs/>
                  <w:iCs/>
                  <w:noProof/>
                  <w:snapToGrid w:val="0"/>
                  <w:sz w:val="20"/>
                  <w:szCs w:val="20"/>
                </w:rPr>
                <w:t xml:space="preserve">Scope </w:t>
              </w:r>
              <w:r>
                <w:rPr>
                  <w:b/>
                  <w:bCs/>
                  <w:iCs/>
                  <w:snapToGrid w:val="0"/>
                  <w:sz w:val="20"/>
                  <w:szCs w:val="20"/>
                </w:rPr>
                <w:br/>
              </w:r>
            </w:ins>
          </w:p>
        </w:tc>
        <w:tc>
          <w:tcPr>
            <w:tcW w:w="7088" w:type="dxa"/>
            <w:gridSpan w:val="3"/>
          </w:tcPr>
          <w:p w14:paraId="72AAC5CD" w14:textId="77777777" w:rsidR="00FB440E" w:rsidRPr="00B52F76"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458" w:author="IALA Meetings" w:date="2022-09-28T15:34:00Z"/>
                <w:b/>
                <w:bCs/>
                <w:iCs/>
                <w:snapToGrid w:val="0"/>
                <w:sz w:val="20"/>
                <w:szCs w:val="20"/>
              </w:rPr>
            </w:pPr>
            <w:ins w:id="1459" w:author="IALA Meetings" w:date="2022-09-28T15:34:00Z">
              <w:r w:rsidRPr="0083661F">
                <w:rPr>
                  <w:b/>
                  <w:bCs/>
                  <w:iCs/>
                  <w:snapToGrid w:val="0"/>
                  <w:sz w:val="20"/>
                  <w:szCs w:val="20"/>
                </w:rPr>
                <w:t>In Scope:</w:t>
              </w:r>
            </w:ins>
          </w:p>
          <w:p w14:paraId="1C7330CD" w14:textId="27C5AF3F" w:rsidR="00FB440E" w:rsidRPr="00DD52E2" w:rsidRDefault="00FB440E" w:rsidP="00751C1D">
            <w:pPr>
              <w:pStyle w:val="BodyText"/>
              <w:numPr>
                <w:ilvl w:val="0"/>
                <w:numId w:val="49"/>
              </w:numPr>
              <w:adjustRightInd w:val="0"/>
              <w:snapToGrid w:val="0"/>
              <w:jc w:val="left"/>
              <w:rPr>
                <w:ins w:id="1460" w:author="IALA Meetings" w:date="2022-09-28T15:34:00Z"/>
                <w:bCs/>
                <w:iCs/>
                <w:snapToGrid w:val="0"/>
                <w:sz w:val="20"/>
                <w:szCs w:val="20"/>
              </w:rPr>
            </w:pPr>
            <w:ins w:id="1461" w:author="IALA Meetings" w:date="2022-09-28T15:34:00Z">
              <w:r>
                <w:rPr>
                  <w:bCs/>
                  <w:iCs/>
                  <w:snapToGrid w:val="0"/>
                  <w:sz w:val="20"/>
                  <w:szCs w:val="20"/>
                </w:rPr>
                <w:t xml:space="preserve"> </w:t>
              </w:r>
              <w:r>
                <w:rPr>
                  <w:rFonts w:cs="Arial"/>
                  <w:snapToGrid w:val="0"/>
                  <w:kern w:val="28"/>
                  <w:sz w:val="20"/>
                  <w:szCs w:val="20"/>
                  <w:lang w:eastAsia="de-DE"/>
                </w:rPr>
                <w:t xml:space="preserve"> </w:t>
              </w:r>
            </w:ins>
            <w:ins w:id="1462" w:author="IALA Meetings" w:date="2022-09-28T15:39:00Z">
              <w:r>
                <w:rPr>
                  <w:rFonts w:cs="Arial"/>
                  <w:snapToGrid w:val="0"/>
                  <w:kern w:val="28"/>
                  <w:sz w:val="20"/>
                  <w:szCs w:val="20"/>
                  <w:lang w:eastAsia="de-DE"/>
                </w:rPr>
                <w:t>e</w:t>
              </w:r>
            </w:ins>
            <w:ins w:id="1463" w:author="IALA Meetings" w:date="2022-09-28T15:38:00Z">
              <w:r>
                <w:rPr>
                  <w:rFonts w:cs="Arial"/>
                  <w:snapToGrid w:val="0"/>
                  <w:kern w:val="28"/>
                  <w:sz w:val="20"/>
                  <w:szCs w:val="20"/>
                  <w:lang w:eastAsia="de-DE"/>
                </w:rPr>
                <w:t>-nav 144</w:t>
              </w:r>
            </w:ins>
          </w:p>
        </w:tc>
      </w:tr>
      <w:tr w:rsidR="00FB440E" w14:paraId="0AD782A3" w14:textId="77777777" w:rsidTr="00751C1D">
        <w:trPr>
          <w:cantSplit/>
          <w:trHeight w:val="1399"/>
          <w:ins w:id="1464" w:author="IALA Meetings" w:date="2022-09-28T15:34:00Z"/>
        </w:trPr>
        <w:tc>
          <w:tcPr>
            <w:tcW w:w="2518" w:type="dxa"/>
          </w:tcPr>
          <w:p w14:paraId="1F82AAE1" w14:textId="77777777" w:rsidR="00FB440E" w:rsidRDefault="00FB440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465" w:author="IALA Meetings" w:date="2022-09-28T15:34:00Z"/>
                <w:bCs/>
                <w:iCs/>
                <w:snapToGrid w:val="0"/>
                <w:sz w:val="20"/>
                <w:szCs w:val="20"/>
              </w:rPr>
            </w:pPr>
            <w:ins w:id="1466" w:author="IALA Meetings" w:date="2022-09-28T15:34:00Z">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ins>
          </w:p>
        </w:tc>
        <w:tc>
          <w:tcPr>
            <w:tcW w:w="7088" w:type="dxa"/>
            <w:gridSpan w:val="3"/>
          </w:tcPr>
          <w:p w14:paraId="72E23A8C" w14:textId="77777777" w:rsidR="00FB440E"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467" w:author="IALA Meetings" w:date="2022-09-28T15:34:00Z"/>
                <w:bCs/>
                <w:iCs/>
                <w:snapToGrid w:val="0"/>
                <w:sz w:val="20"/>
                <w:szCs w:val="20"/>
              </w:rPr>
            </w:pPr>
            <w:ins w:id="1468" w:author="IALA Meetings" w:date="2022-09-28T15:34:00Z">
              <w:r>
                <w:rPr>
                  <w:bCs/>
                  <w:iCs/>
                  <w:snapToGrid w:val="0"/>
                  <w:sz w:val="20"/>
                  <w:szCs w:val="20"/>
                </w:rPr>
                <w:t xml:space="preserve">Preparation of </w:t>
              </w:r>
              <w:proofErr w:type="gramStart"/>
              <w:r>
                <w:rPr>
                  <w:bCs/>
                  <w:iCs/>
                  <w:snapToGrid w:val="0"/>
                  <w:sz w:val="20"/>
                  <w:szCs w:val="20"/>
                </w:rPr>
                <w:t>an</w:t>
              </w:r>
              <w:proofErr w:type="gramEnd"/>
              <w:r>
                <w:rPr>
                  <w:bCs/>
                  <w:iCs/>
                  <w:snapToGrid w:val="0"/>
                  <w:sz w:val="20"/>
                  <w:szCs w:val="20"/>
                </w:rPr>
                <w:t xml:space="preserve"> new edition of R 1007</w:t>
              </w:r>
            </w:ins>
          </w:p>
          <w:p w14:paraId="6BED11A1" w14:textId="77777777" w:rsidR="00FB440E"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469" w:author="IALA Meetings" w:date="2022-09-28T15:34:00Z"/>
                <w:bCs/>
                <w:iCs/>
                <w:snapToGrid w:val="0"/>
                <w:sz w:val="20"/>
                <w:szCs w:val="20"/>
              </w:rPr>
            </w:pPr>
            <w:ins w:id="1470" w:author="IALA Meetings" w:date="2022-09-28T15:34:00Z">
              <w:r>
                <w:rPr>
                  <w:bCs/>
                  <w:iCs/>
                  <w:snapToGrid w:val="0"/>
                  <w:sz w:val="20"/>
                  <w:szCs w:val="20"/>
                </w:rPr>
                <w:t>Key milestones include:</w:t>
              </w:r>
            </w:ins>
          </w:p>
          <w:p w14:paraId="00CA489A" w14:textId="1D163147" w:rsidR="00FB440E" w:rsidRDefault="00FB440E"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471" w:author="IALA Meetings" w:date="2022-09-28T15:34:00Z"/>
                <w:rFonts w:eastAsia="Times New Roman" w:cs="Times New Roman"/>
                <w:bCs/>
                <w:iCs/>
                <w:snapToGrid w:val="0"/>
                <w:sz w:val="20"/>
                <w:szCs w:val="20"/>
              </w:rPr>
            </w:pPr>
            <w:ins w:id="1472" w:author="IALA Meetings" w:date="2022-09-28T15:34:00Z">
              <w:r>
                <w:rPr>
                  <w:rFonts w:eastAsia="Times New Roman" w:cs="Times New Roman"/>
                  <w:bCs/>
                  <w:iCs/>
                  <w:snapToGrid w:val="0"/>
                  <w:sz w:val="20"/>
                  <w:szCs w:val="20"/>
                </w:rPr>
                <w:t>Scope Task and prepare skeleton.</w:t>
              </w:r>
            </w:ins>
          </w:p>
          <w:p w14:paraId="6B4FD9D7" w14:textId="213C09EF" w:rsidR="00FB440E" w:rsidRDefault="00FB440E"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473" w:author="IALA Meetings" w:date="2022-09-28T15:34:00Z"/>
                <w:rFonts w:eastAsia="Times New Roman" w:cs="Times New Roman"/>
                <w:bCs/>
                <w:iCs/>
                <w:snapToGrid w:val="0"/>
                <w:sz w:val="20"/>
                <w:szCs w:val="20"/>
              </w:rPr>
            </w:pPr>
            <w:ins w:id="1474" w:author="IALA Meetings" w:date="2022-09-28T15:34:00Z">
              <w:r>
                <w:rPr>
                  <w:rFonts w:eastAsia="Times New Roman" w:cs="Times New Roman"/>
                  <w:bCs/>
                  <w:iCs/>
                  <w:snapToGrid w:val="0"/>
                  <w:sz w:val="20"/>
                  <w:szCs w:val="20"/>
                </w:rPr>
                <w:t xml:space="preserve">Prepare Draft guidelines </w:t>
              </w:r>
            </w:ins>
          </w:p>
          <w:p w14:paraId="7164F927" w14:textId="593A1048" w:rsidR="00FB440E" w:rsidRDefault="00FB440E"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475" w:author="IALA Meetings" w:date="2022-09-28T15:34:00Z"/>
                <w:rFonts w:eastAsia="Times New Roman" w:cs="Times New Roman"/>
                <w:bCs/>
                <w:iCs/>
                <w:snapToGrid w:val="0"/>
                <w:sz w:val="20"/>
                <w:szCs w:val="20"/>
              </w:rPr>
            </w:pPr>
            <w:ins w:id="1476" w:author="IALA Meetings" w:date="2022-09-28T15:34:00Z">
              <w:r>
                <w:rPr>
                  <w:rFonts w:eastAsia="Times New Roman" w:cs="Times New Roman"/>
                  <w:bCs/>
                  <w:iCs/>
                  <w:snapToGrid w:val="0"/>
                  <w:sz w:val="20"/>
                  <w:szCs w:val="20"/>
                </w:rPr>
                <w:t>Improve Draft guidelines</w:t>
              </w:r>
            </w:ins>
          </w:p>
          <w:p w14:paraId="49B72FB3" w14:textId="4F886C5A" w:rsidR="00FB440E" w:rsidRDefault="00FB440E"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477" w:author="IALA Meetings" w:date="2022-09-28T15:34:00Z"/>
                <w:rFonts w:eastAsia="Times New Roman" w:cs="Times New Roman"/>
                <w:bCs/>
                <w:iCs/>
                <w:snapToGrid w:val="0"/>
                <w:sz w:val="20"/>
                <w:szCs w:val="20"/>
              </w:rPr>
            </w:pPr>
            <w:ins w:id="1478" w:author="IALA Meetings" w:date="2022-09-28T15:34:00Z">
              <w:r>
                <w:rPr>
                  <w:rFonts w:eastAsia="Times New Roman" w:cs="Times New Roman"/>
                  <w:bCs/>
                  <w:iCs/>
                  <w:snapToGrid w:val="0"/>
                  <w:sz w:val="20"/>
                  <w:szCs w:val="20"/>
                </w:rPr>
                <w:t>Improve Draft guidelines</w:t>
              </w:r>
            </w:ins>
          </w:p>
          <w:p w14:paraId="13ADBA79" w14:textId="6934E4ED" w:rsidR="00FB440E" w:rsidRPr="004A539D" w:rsidRDefault="00FB440E"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479" w:author="IALA Meetings" w:date="2022-09-28T15:34:00Z"/>
                <w:rFonts w:eastAsia="Times New Roman" w:cs="Times New Roman"/>
                <w:bCs/>
                <w:iCs/>
                <w:snapToGrid w:val="0"/>
                <w:sz w:val="20"/>
                <w:szCs w:val="20"/>
              </w:rPr>
            </w:pPr>
            <w:ins w:id="1480" w:author="IALA Meetings" w:date="2022-09-28T15:34:00Z">
              <w:r w:rsidRPr="00A47A05">
                <w:rPr>
                  <w:rFonts w:eastAsia="Times New Roman" w:cs="Times New Roman"/>
                  <w:bCs/>
                  <w:iCs/>
                  <w:snapToGrid w:val="0"/>
                  <w:sz w:val="20"/>
                  <w:szCs w:val="20"/>
                </w:rPr>
                <w:t>Complete</w:t>
              </w:r>
              <w:r>
                <w:rPr>
                  <w:rFonts w:eastAsia="Times New Roman" w:cs="Times New Roman"/>
                  <w:bCs/>
                  <w:iCs/>
                  <w:snapToGrid w:val="0"/>
                  <w:sz w:val="20"/>
                  <w:szCs w:val="20"/>
                </w:rPr>
                <w:t xml:space="preserve"> </w:t>
              </w:r>
              <w:r w:rsidRPr="00A47A05">
                <w:rPr>
                  <w:rFonts w:eastAsia="Times New Roman" w:cs="Times New Roman"/>
                  <w:bCs/>
                  <w:iCs/>
                  <w:snapToGrid w:val="0"/>
                  <w:sz w:val="20"/>
                  <w:szCs w:val="20"/>
                </w:rPr>
                <w:t>Draft guideline</w:t>
              </w:r>
              <w:r>
                <w:rPr>
                  <w:rFonts w:eastAsia="Times New Roman" w:cs="Times New Roman"/>
                  <w:bCs/>
                  <w:iCs/>
                  <w:snapToGrid w:val="0"/>
                  <w:sz w:val="20"/>
                  <w:szCs w:val="20"/>
                </w:rPr>
                <w:t>s</w:t>
              </w:r>
              <w:r w:rsidRPr="00A47A05">
                <w:rPr>
                  <w:rFonts w:eastAsia="Times New Roman" w:cs="Times New Roman"/>
                  <w:bCs/>
                  <w:iCs/>
                  <w:snapToGrid w:val="0"/>
                  <w:sz w:val="20"/>
                  <w:szCs w:val="20"/>
                </w:rPr>
                <w:t xml:space="preserve">, submit for review </w:t>
              </w:r>
              <w:r>
                <w:rPr>
                  <w:rFonts w:eastAsia="Times New Roman" w:cs="Times New Roman"/>
                  <w:bCs/>
                  <w:iCs/>
                  <w:snapToGrid w:val="0"/>
                  <w:sz w:val="20"/>
                  <w:szCs w:val="20"/>
                </w:rPr>
                <w:t xml:space="preserve">by ENAV/ARM/VTS Committee </w:t>
              </w:r>
              <w:r w:rsidRPr="00A47A05">
                <w:rPr>
                  <w:rFonts w:eastAsia="Times New Roman" w:cs="Times New Roman"/>
                  <w:bCs/>
                  <w:iCs/>
                  <w:snapToGrid w:val="0"/>
                  <w:sz w:val="20"/>
                  <w:szCs w:val="20"/>
                </w:rPr>
                <w:t>and forwarding to Council for approval.</w:t>
              </w:r>
            </w:ins>
          </w:p>
        </w:tc>
      </w:tr>
      <w:tr w:rsidR="00FB440E" w14:paraId="760389E4" w14:textId="77777777" w:rsidTr="00751C1D">
        <w:trPr>
          <w:cantSplit/>
          <w:trHeight w:val="659"/>
          <w:ins w:id="1481" w:author="IALA Meetings" w:date="2022-09-28T15:34:00Z"/>
        </w:trPr>
        <w:tc>
          <w:tcPr>
            <w:tcW w:w="2518" w:type="dxa"/>
          </w:tcPr>
          <w:p w14:paraId="08BB500E" w14:textId="77777777" w:rsidR="00FB440E" w:rsidRDefault="00FB440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482" w:author="IALA Meetings" w:date="2022-09-28T15:34:00Z"/>
                <w:b/>
                <w:bCs/>
                <w:iCs/>
                <w:snapToGrid w:val="0"/>
                <w:sz w:val="20"/>
                <w:szCs w:val="20"/>
              </w:rPr>
            </w:pPr>
            <w:ins w:id="1483" w:author="IALA Meetings" w:date="2022-09-28T15:34:00Z">
              <w:r w:rsidRPr="00BF71F7">
                <w:rPr>
                  <w:b/>
                  <w:bCs/>
                  <w:iCs/>
                  <w:snapToGrid w:val="0"/>
                  <w:sz w:val="20"/>
                  <w:szCs w:val="20"/>
                </w:rPr>
                <w:t>Expected numbers of sessions for completion</w:t>
              </w:r>
            </w:ins>
          </w:p>
        </w:tc>
        <w:tc>
          <w:tcPr>
            <w:tcW w:w="7088" w:type="dxa"/>
            <w:gridSpan w:val="3"/>
          </w:tcPr>
          <w:p w14:paraId="14FADC57" w14:textId="77777777" w:rsidR="00FB440E" w:rsidRDefault="00FB440E" w:rsidP="00751C1D">
            <w:pPr>
              <w:pStyle w:val="BodyText3"/>
              <w:spacing w:before="120"/>
              <w:jc w:val="both"/>
              <w:rPr>
                <w:ins w:id="1484" w:author="IALA Meetings" w:date="2022-09-28T15:34:00Z"/>
                <w:sz w:val="20"/>
                <w:lang w:val="en-CA"/>
              </w:rPr>
            </w:pPr>
            <w:ins w:id="1485" w:author="IALA Meetings" w:date="2022-09-28T15:34:00Z">
              <w:r>
                <w:rPr>
                  <w:sz w:val="20"/>
                  <w:lang w:val="en-CA"/>
                </w:rPr>
                <w:t>Session number:</w:t>
              </w:r>
            </w:ins>
          </w:p>
          <w:p w14:paraId="76E3B25F" w14:textId="77777777" w:rsidR="00FB440E" w:rsidRDefault="00FB440E" w:rsidP="00751C1D">
            <w:pPr>
              <w:pStyle w:val="BodyText3"/>
              <w:tabs>
                <w:tab w:val="left" w:pos="1092"/>
                <w:tab w:val="left" w:pos="2085"/>
                <w:tab w:val="left" w:pos="2935"/>
                <w:tab w:val="left" w:pos="3927"/>
                <w:tab w:val="left" w:pos="4920"/>
                <w:tab w:val="left" w:pos="6054"/>
              </w:tabs>
              <w:spacing w:before="120"/>
              <w:ind w:left="244"/>
              <w:jc w:val="both"/>
              <w:rPr>
                <w:ins w:id="1486" w:author="IALA Meetings" w:date="2022-09-28T15:34:00Z"/>
                <w:sz w:val="20"/>
                <w:lang w:val="en-CA"/>
              </w:rPr>
            </w:pPr>
            <w:ins w:id="1487" w:author="IALA Meetings" w:date="2022-09-28T15:34:00Z">
              <w:r>
                <w:rPr>
                  <w:noProof/>
                  <w:lang w:val="de-DE" w:eastAsia="de-DE"/>
                </w:rPr>
                <mc:AlternateContent>
                  <mc:Choice Requires="wps">
                    <w:drawing>
                      <wp:anchor distT="0" distB="0" distL="114300" distR="114300" simplePos="0" relativeHeight="251836416" behindDoc="0" locked="0" layoutInCell="1" allowOverlap="1" wp14:anchorId="593363FA" wp14:editId="238F6662">
                        <wp:simplePos x="0" y="0"/>
                        <wp:positionH relativeFrom="column">
                          <wp:posOffset>645160</wp:posOffset>
                        </wp:positionH>
                        <wp:positionV relativeFrom="paragraph">
                          <wp:posOffset>168910</wp:posOffset>
                        </wp:positionV>
                        <wp:extent cx="274320" cy="274320"/>
                        <wp:effectExtent l="0" t="0" r="11430" b="11430"/>
                        <wp:wrapNone/>
                        <wp:docPr id="451"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DC1B879" w14:textId="4B82BBE2" w:rsidR="00751C1D" w:rsidRDefault="00751C1D" w:rsidP="00FB440E">
                                    <w:pPr>
                                      <w:rPr>
                                        <w:lang w:val="nl-NL"/>
                                      </w:rPr>
                                    </w:pPr>
                                  </w:p>
                                  <w:p w14:paraId="0BCEFD03" w14:textId="77777777" w:rsidR="00751C1D" w:rsidRDefault="00751C1D" w:rsidP="00FB440E">
                                    <w:pPr>
                                      <w:rPr>
                                        <w:lang w:val="nl-NL"/>
                                      </w:rPr>
                                    </w:pPr>
                                  </w:p>
                                </w:txbxContent>
                              </wps:txbx>
                              <wps:bodyPr rot="0" vert="horz" wrap="square" lIns="91440" tIns="45720" rIns="91440" bIns="45720" anchor="t" anchorCtr="0" upright="1">
                                <a:noAutofit/>
                              </wps:bodyPr>
                            </wps:wsp>
                          </a:graphicData>
                        </a:graphic>
                      </wp:anchor>
                    </w:drawing>
                  </mc:Choice>
                  <mc:Fallback>
                    <w:pict>
                      <v:rect w14:anchorId="593363FA" id="_x0000_s1113" style="position:absolute;left:0;text-align:left;margin-left:50.8pt;margin-top:13.3pt;width:21.6pt;height:21.6pt;z-index:251836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K3x3R8lAgAAOAQAAA4AAAAAAAAAAAAAAAAALgIAAGRycy9lMm9Eb2Mu&#10;eG1sUEsBAi0AFAAGAAgAAAAhAC9GjDXdAAAACQEAAA8AAAAAAAAAAAAAAAAAfwQAAGRycy9kb3du&#10;cmV2LnhtbFBLBQYAAAAABAAEAPMAAACJBQAAAAA=&#10;">
                        <v:textbox>
                          <w:txbxContent>
                            <w:p w14:paraId="7DC1B879" w14:textId="4B82BBE2" w:rsidR="00751C1D" w:rsidRDefault="00751C1D" w:rsidP="00FB440E">
                              <w:pPr>
                                <w:rPr>
                                  <w:lang w:val="nl-NL"/>
                                </w:rPr>
                              </w:pPr>
                            </w:p>
                            <w:p w14:paraId="0BCEFD03" w14:textId="77777777" w:rsidR="00751C1D" w:rsidRDefault="00751C1D" w:rsidP="00FB440E">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835392" behindDoc="0" locked="0" layoutInCell="1" allowOverlap="1" wp14:anchorId="4F577B0B" wp14:editId="6A182CBC">
                        <wp:simplePos x="0" y="0"/>
                        <wp:positionH relativeFrom="column">
                          <wp:posOffset>1219200</wp:posOffset>
                        </wp:positionH>
                        <wp:positionV relativeFrom="paragraph">
                          <wp:posOffset>168910</wp:posOffset>
                        </wp:positionV>
                        <wp:extent cx="274320" cy="274320"/>
                        <wp:effectExtent l="0" t="0" r="11430" b="11430"/>
                        <wp:wrapNone/>
                        <wp:docPr id="452"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A14D3C8" w14:textId="77777777" w:rsidR="00751C1D" w:rsidRDefault="00751C1D" w:rsidP="00FB440E">
                                    <w:pPr>
                                      <w:rPr>
                                        <w:lang w:val="nl-NL"/>
                                      </w:rPr>
                                    </w:pPr>
                                    <w:r>
                                      <w:rPr>
                                        <w:lang w:val="nl-NL"/>
                                      </w:rPr>
                                      <w:t>X</w:t>
                                    </w:r>
                                  </w:p>
                                  <w:p w14:paraId="4C0D77FF" w14:textId="77777777" w:rsidR="00751C1D" w:rsidRDefault="00751C1D" w:rsidP="00FB440E">
                                    <w:pPr>
                                      <w:jc w:val="center"/>
                                    </w:pPr>
                                  </w:p>
                                </w:txbxContent>
                              </wps:txbx>
                              <wps:bodyPr rot="0" vert="horz" wrap="square" lIns="91440" tIns="45720" rIns="91440" bIns="45720" anchor="t" anchorCtr="0" upright="1">
                                <a:noAutofit/>
                              </wps:bodyPr>
                            </wps:wsp>
                          </a:graphicData>
                        </a:graphic>
                      </wp:anchor>
                    </w:drawing>
                  </mc:Choice>
                  <mc:Fallback>
                    <w:pict>
                      <v:rect w14:anchorId="4F577B0B" id="_x0000_s1114" style="position:absolute;left:0;text-align:left;margin-left:96pt;margin-top:13.3pt;width:21.6pt;height:21.6pt;z-index:251835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vvxwVJQIAADgEAAAOAAAAAAAAAAAAAAAAAC4CAABkcnMvZTJvRG9j&#10;LnhtbFBLAQItABQABgAIAAAAIQDP0zhp3gAAAAkBAAAPAAAAAAAAAAAAAAAAAH8EAABkcnMvZG93&#10;bnJldi54bWxQSwUGAAAAAAQABADzAAAAigUAAAAA&#10;">
                        <v:textbox>
                          <w:txbxContent>
                            <w:p w14:paraId="3A14D3C8" w14:textId="77777777" w:rsidR="00751C1D" w:rsidRDefault="00751C1D" w:rsidP="00FB440E">
                              <w:pPr>
                                <w:rPr>
                                  <w:lang w:val="nl-NL"/>
                                </w:rPr>
                              </w:pPr>
                              <w:r>
                                <w:rPr>
                                  <w:lang w:val="nl-NL"/>
                                </w:rPr>
                                <w:t>X</w:t>
                              </w:r>
                            </w:p>
                            <w:p w14:paraId="4C0D77FF" w14:textId="77777777" w:rsidR="00751C1D" w:rsidRDefault="00751C1D" w:rsidP="00FB440E">
                              <w:pPr>
                                <w:jc w:val="center"/>
                              </w:pPr>
                            </w:p>
                          </w:txbxContent>
                        </v:textbox>
                      </v:rect>
                    </w:pict>
                  </mc:Fallback>
                </mc:AlternateContent>
              </w:r>
              <w:r>
                <w:rPr>
                  <w:noProof/>
                  <w:lang w:val="de-DE" w:eastAsia="de-DE"/>
                </w:rPr>
                <mc:AlternateContent>
                  <mc:Choice Requires="wps">
                    <w:drawing>
                      <wp:anchor distT="0" distB="0" distL="114300" distR="114300" simplePos="0" relativeHeight="251834368" behindDoc="0" locked="0" layoutInCell="1" allowOverlap="1" wp14:anchorId="3C791D09" wp14:editId="0D5BBBF6">
                        <wp:simplePos x="0" y="0"/>
                        <wp:positionH relativeFrom="column">
                          <wp:posOffset>1793240</wp:posOffset>
                        </wp:positionH>
                        <wp:positionV relativeFrom="paragraph">
                          <wp:posOffset>168910</wp:posOffset>
                        </wp:positionV>
                        <wp:extent cx="274320" cy="274320"/>
                        <wp:effectExtent l="0" t="0" r="11430" b="11430"/>
                        <wp:wrapNone/>
                        <wp:docPr id="453"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25C6EC8" w14:textId="77777777" w:rsidR="00751C1D" w:rsidRDefault="00751C1D" w:rsidP="00FB440E">
                                    <w:pPr>
                                      <w:rPr>
                                        <w:lang w:val="nl-NL"/>
                                      </w:rPr>
                                    </w:pPr>
                                    <w:r>
                                      <w:rPr>
                                        <w:lang w:val="nl-NL"/>
                                      </w:rPr>
                                      <w:t>X</w:t>
                                    </w:r>
                                  </w:p>
                                  <w:p w14:paraId="2F128F07" w14:textId="77777777" w:rsidR="00751C1D" w:rsidRDefault="00751C1D" w:rsidP="00FB440E">
                                    <w:pPr>
                                      <w:jc w:val="center"/>
                                    </w:pPr>
                                  </w:p>
                                </w:txbxContent>
                              </wps:txbx>
                              <wps:bodyPr rot="0" vert="horz" wrap="square" lIns="91440" tIns="45720" rIns="91440" bIns="45720" anchor="t" anchorCtr="0" upright="1">
                                <a:noAutofit/>
                              </wps:bodyPr>
                            </wps:wsp>
                          </a:graphicData>
                        </a:graphic>
                      </wp:anchor>
                    </w:drawing>
                  </mc:Choice>
                  <mc:Fallback>
                    <w:pict>
                      <v:rect w14:anchorId="3C791D09" id="_x0000_s1115" style="position:absolute;left:0;text-align:left;margin-left:141.2pt;margin-top:13.3pt;width:21.6pt;height:21.6pt;z-index:251834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bLgdmSYCAAA4BAAADgAAAAAAAAAAAAAAAAAuAgAAZHJzL2Uyb0Rv&#10;Yy54bWxQSwECLQAUAAYACAAAACEAEuX8O94AAAAJAQAADwAAAAAAAAAAAAAAAACABAAAZHJzL2Rv&#10;d25yZXYueG1sUEsFBgAAAAAEAAQA8wAAAIsFAAAAAA==&#10;">
                        <v:textbox>
                          <w:txbxContent>
                            <w:p w14:paraId="025C6EC8" w14:textId="77777777" w:rsidR="00751C1D" w:rsidRDefault="00751C1D" w:rsidP="00FB440E">
                              <w:pPr>
                                <w:rPr>
                                  <w:lang w:val="nl-NL"/>
                                </w:rPr>
                              </w:pPr>
                              <w:r>
                                <w:rPr>
                                  <w:lang w:val="nl-NL"/>
                                </w:rPr>
                                <w:t>X</w:t>
                              </w:r>
                            </w:p>
                            <w:p w14:paraId="2F128F07" w14:textId="77777777" w:rsidR="00751C1D" w:rsidRDefault="00751C1D" w:rsidP="00FB440E">
                              <w:pPr>
                                <w:jc w:val="center"/>
                              </w:pPr>
                            </w:p>
                          </w:txbxContent>
                        </v:textbox>
                      </v:rect>
                    </w:pict>
                  </mc:Fallback>
                </mc:AlternateContent>
              </w:r>
              <w:r>
                <w:rPr>
                  <w:noProof/>
                  <w:lang w:val="de-DE" w:eastAsia="de-DE"/>
                </w:rPr>
                <mc:AlternateContent>
                  <mc:Choice Requires="wps">
                    <w:drawing>
                      <wp:anchor distT="0" distB="0" distL="114300" distR="114300" simplePos="0" relativeHeight="251833344" behindDoc="0" locked="0" layoutInCell="1" allowOverlap="1" wp14:anchorId="1346901B" wp14:editId="15131714">
                        <wp:simplePos x="0" y="0"/>
                        <wp:positionH relativeFrom="column">
                          <wp:posOffset>2399665</wp:posOffset>
                        </wp:positionH>
                        <wp:positionV relativeFrom="paragraph">
                          <wp:posOffset>168910</wp:posOffset>
                        </wp:positionV>
                        <wp:extent cx="274320" cy="274320"/>
                        <wp:effectExtent l="0" t="0" r="11430" b="11430"/>
                        <wp:wrapNone/>
                        <wp:docPr id="454"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6639074" w14:textId="77777777" w:rsidR="00751C1D" w:rsidRDefault="00751C1D" w:rsidP="00FB440E">
                                    <w:pPr>
                                      <w:rPr>
                                        <w:lang w:val="nl-NL"/>
                                      </w:rPr>
                                    </w:pPr>
                                    <w:proofErr w:type="gramStart"/>
                                    <w:r>
                                      <w:rPr>
                                        <w:lang w:val="nl-NL"/>
                                      </w:rPr>
                                      <w:t>x</w:t>
                                    </w:r>
                                    <w:proofErr w:type="gramEnd"/>
                                  </w:p>
                                  <w:p w14:paraId="44A98AEE" w14:textId="77777777" w:rsidR="00751C1D" w:rsidRDefault="00751C1D" w:rsidP="00FB440E">
                                    <w:pPr>
                                      <w:jc w:val="center"/>
                                    </w:pPr>
                                  </w:p>
                                </w:txbxContent>
                              </wps:txbx>
                              <wps:bodyPr rot="0" vert="horz" wrap="square" lIns="91440" tIns="45720" rIns="91440" bIns="45720" anchor="t" anchorCtr="0" upright="1">
                                <a:noAutofit/>
                              </wps:bodyPr>
                            </wps:wsp>
                          </a:graphicData>
                        </a:graphic>
                      </wp:anchor>
                    </w:drawing>
                  </mc:Choice>
                  <mc:Fallback>
                    <w:pict>
                      <v:rect w14:anchorId="1346901B" id="_x0000_s1116" style="position:absolute;left:0;text-align:left;margin-left:188.95pt;margin-top:13.3pt;width:21.6pt;height:21.6pt;z-index:251833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">
                        <v:textbox>
                          <w:txbxContent>
                            <w:p w14:paraId="56639074" w14:textId="77777777" w:rsidR="00751C1D" w:rsidRDefault="00751C1D" w:rsidP="00FB440E">
                              <w:pPr>
                                <w:rPr>
                                  <w:lang w:val="nl-NL"/>
                                </w:rPr>
                              </w:pPr>
                              <w:r>
                                <w:rPr>
                                  <w:lang w:val="nl-NL"/>
                                </w:rPr>
                                <w:t>x</w:t>
                              </w:r>
                            </w:p>
                            <w:p w14:paraId="44A98AEE" w14:textId="77777777" w:rsidR="00751C1D" w:rsidRDefault="00751C1D" w:rsidP="00FB440E">
                              <w:pPr>
                                <w:jc w:val="center"/>
                              </w:pPr>
                            </w:p>
                          </w:txbxContent>
                        </v:textbox>
                      </v:rect>
                    </w:pict>
                  </mc:Fallback>
                </mc:AlternateContent>
              </w:r>
              <w:r>
                <w:rPr>
                  <w:noProof/>
                  <w:lang w:val="de-DE" w:eastAsia="de-DE"/>
                </w:rPr>
                <mc:AlternateContent>
                  <mc:Choice Requires="wps">
                    <w:drawing>
                      <wp:anchor distT="0" distB="0" distL="114300" distR="114300" simplePos="0" relativeHeight="251832320" behindDoc="0" locked="0" layoutInCell="1" allowOverlap="1" wp14:anchorId="186927BF" wp14:editId="152676D2">
                        <wp:simplePos x="0" y="0"/>
                        <wp:positionH relativeFrom="column">
                          <wp:posOffset>3072130</wp:posOffset>
                        </wp:positionH>
                        <wp:positionV relativeFrom="paragraph">
                          <wp:posOffset>168910</wp:posOffset>
                        </wp:positionV>
                        <wp:extent cx="274320" cy="274320"/>
                        <wp:effectExtent l="0" t="0" r="11430" b="11430"/>
                        <wp:wrapNone/>
                        <wp:docPr id="455"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AB6F97B" w14:textId="77777777" w:rsidR="00751C1D" w:rsidRDefault="00751C1D" w:rsidP="00FB440E">
                                    <w:pPr>
                                      <w:jc w:val="center"/>
                                    </w:pPr>
                                    <w:r>
                                      <w:t>X</w:t>
                                    </w:r>
                                  </w:p>
                                </w:txbxContent>
                              </wps:txbx>
                              <wps:bodyPr rot="0" vert="horz" wrap="square" lIns="91440" tIns="45720" rIns="91440" bIns="45720" anchor="t" anchorCtr="0" upright="1">
                                <a:noAutofit/>
                              </wps:bodyPr>
                            </wps:wsp>
                          </a:graphicData>
                        </a:graphic>
                      </wp:anchor>
                    </w:drawing>
                  </mc:Choice>
                  <mc:Fallback>
                    <w:pict>
                      <v:rect w14:anchorId="186927BF" id="_x0000_s1117" style="position:absolute;left:0;text-align:left;margin-left:241.9pt;margin-top:13.3pt;width:21.6pt;height:21.6pt;z-index:251832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">
                        <v:textbox>
                          <w:txbxContent>
                            <w:p w14:paraId="3AB6F97B" w14:textId="77777777" w:rsidR="00751C1D" w:rsidRDefault="00751C1D" w:rsidP="00FB440E">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831296" behindDoc="0" locked="0" layoutInCell="1" allowOverlap="1" wp14:anchorId="7FA9251C" wp14:editId="1701A6AD">
                        <wp:simplePos x="0" y="0"/>
                        <wp:positionH relativeFrom="column">
                          <wp:posOffset>3834765</wp:posOffset>
                        </wp:positionH>
                        <wp:positionV relativeFrom="paragraph">
                          <wp:posOffset>168910</wp:posOffset>
                        </wp:positionV>
                        <wp:extent cx="274320" cy="274320"/>
                        <wp:effectExtent l="0" t="0" r="11430" b="11430"/>
                        <wp:wrapNone/>
                        <wp:docPr id="456"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E25CC74" w14:textId="4273219B" w:rsidR="00751C1D" w:rsidRDefault="00B42037" w:rsidP="00B42037">
                                    <w:r>
                                      <w:t>X</w:t>
                                    </w:r>
                                    <w:r w:rsidR="00751C1D">
                                      <w:t>-</w:t>
                                    </w:r>
                                  </w:p>
                                </w:txbxContent>
                              </wps:txbx>
                              <wps:bodyPr rot="0" vert="horz" wrap="square" lIns="91440" tIns="45720" rIns="91440" bIns="45720" anchor="t" anchorCtr="0" upright="1">
                                <a:noAutofit/>
                              </wps:bodyPr>
                            </wps:wsp>
                          </a:graphicData>
                        </a:graphic>
                      </wp:anchor>
                    </w:drawing>
                  </mc:Choice>
                  <mc:Fallback>
                    <w:pict>
                      <v:rect w14:anchorId="7FA9251C" id="_x0000_s1118" style="position:absolute;left:0;text-align:left;margin-left:301.95pt;margin-top:13.3pt;width:21.6pt;height:21.6pt;z-index:251831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">
                        <v:textbox>
                          <w:txbxContent>
                            <w:p w14:paraId="0E25CC74" w14:textId="4273219B" w:rsidR="00751C1D" w:rsidRDefault="00B42037" w:rsidP="00B42037">
                              <w:r>
                                <w:t>X</w:t>
                              </w:r>
                              <w:r w:rsidR="00751C1D">
                                <w:t>-</w:t>
                              </w:r>
                            </w:p>
                          </w:txbxContent>
                        </v:textbox>
                      </v:rect>
                    </w:pict>
                  </mc:Fallback>
                </mc:AlternateContent>
              </w:r>
              <w:r>
                <w:rPr>
                  <w:noProof/>
                  <w:lang w:val="de-DE" w:eastAsia="de-DE"/>
                </w:rPr>
                <mc:AlternateContent>
                  <mc:Choice Requires="wps">
                    <w:drawing>
                      <wp:anchor distT="0" distB="0" distL="114300" distR="114300" simplePos="0" relativeHeight="251837440" behindDoc="0" locked="0" layoutInCell="1" allowOverlap="1" wp14:anchorId="3563E5EF" wp14:editId="5478C64F">
                        <wp:simplePos x="0" y="0"/>
                        <wp:positionH relativeFrom="column">
                          <wp:posOffset>31750</wp:posOffset>
                        </wp:positionH>
                        <wp:positionV relativeFrom="paragraph">
                          <wp:posOffset>168910</wp:posOffset>
                        </wp:positionV>
                        <wp:extent cx="274320" cy="274320"/>
                        <wp:effectExtent l="0" t="0" r="11430" b="11430"/>
                        <wp:wrapNone/>
                        <wp:docPr id="457"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4622199" w14:textId="77777777" w:rsidR="00751C1D" w:rsidRDefault="00751C1D" w:rsidP="00FB440E">
                                    <w:pPr>
                                      <w:rPr>
                                        <w:lang w:val="nl-NL"/>
                                      </w:rPr>
                                    </w:pPr>
                                  </w:p>
                                </w:txbxContent>
                              </wps:txbx>
                              <wps:bodyPr rot="0" vert="horz" wrap="square" lIns="91440" tIns="45720" rIns="91440" bIns="45720" anchor="t" anchorCtr="0" upright="1">
                                <a:noAutofit/>
                              </wps:bodyPr>
                            </wps:wsp>
                          </a:graphicData>
                        </a:graphic>
                      </wp:anchor>
                    </w:drawing>
                  </mc:Choice>
                  <mc:Fallback>
                    <w:pict>
                      <v:rect w14:anchorId="3563E5EF" id="_x0000_s1119" style="position:absolute;left:0;text-align:left;margin-left:2.5pt;margin-top:13.3pt;width:21.6pt;height:21.6pt;z-index:251837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">
                        <v:textbox>
                          <w:txbxContent>
                            <w:p w14:paraId="24622199" w14:textId="77777777" w:rsidR="00751C1D" w:rsidRDefault="00751C1D" w:rsidP="00FB440E">
                              <w:pPr>
                                <w:rPr>
                                  <w:lang w:val="nl-NL"/>
                                </w:rPr>
                              </w:pPr>
                            </w:p>
                          </w:txbxContent>
                        </v:textbox>
                      </v:rect>
                    </w:pict>
                  </mc:Fallback>
                </mc:AlternateContent>
              </w:r>
              <w:r>
                <w:rPr>
                  <w:sz w:val="20"/>
                  <w:lang w:val="en-CA"/>
                </w:rPr>
                <w:t>29</w:t>
              </w:r>
              <w:r>
                <w:rPr>
                  <w:sz w:val="20"/>
                  <w:lang w:val="en-CA"/>
                </w:rPr>
                <w:tab/>
                <w:t>30</w:t>
              </w:r>
              <w:r>
                <w:rPr>
                  <w:sz w:val="20"/>
                  <w:lang w:val="en-CA"/>
                </w:rPr>
                <w:tab/>
                <w:t>31</w:t>
              </w:r>
              <w:r>
                <w:rPr>
                  <w:sz w:val="20"/>
                  <w:lang w:val="en-CA"/>
                </w:rPr>
                <w:tab/>
                <w:t>32</w:t>
              </w:r>
              <w:r>
                <w:rPr>
                  <w:sz w:val="20"/>
                  <w:lang w:val="en-CA"/>
                </w:rPr>
                <w:tab/>
                <w:t>33</w:t>
              </w:r>
              <w:r>
                <w:rPr>
                  <w:sz w:val="20"/>
                  <w:lang w:val="en-CA"/>
                </w:rPr>
                <w:tab/>
                <w:t>34</w:t>
              </w:r>
              <w:r>
                <w:rPr>
                  <w:sz w:val="20"/>
                  <w:lang w:val="en-CA"/>
                </w:rPr>
                <w:tab/>
                <w:t xml:space="preserve"> 35</w:t>
              </w:r>
            </w:ins>
          </w:p>
          <w:p w14:paraId="183ECC44" w14:textId="77777777" w:rsidR="00FB440E"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488" w:author="IALA Meetings" w:date="2022-09-28T15:34:00Z"/>
                <w:bCs/>
                <w:iCs/>
                <w:snapToGrid w:val="0"/>
                <w:sz w:val="20"/>
                <w:szCs w:val="20"/>
                <w:lang w:val="en-CA"/>
              </w:rPr>
            </w:pPr>
          </w:p>
          <w:p w14:paraId="3C2F19F4" w14:textId="77777777" w:rsidR="00FB440E"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489" w:author="IALA Meetings" w:date="2022-09-28T15:34:00Z"/>
                <w:bCs/>
                <w:iCs/>
                <w:snapToGrid w:val="0"/>
                <w:sz w:val="20"/>
                <w:szCs w:val="20"/>
                <w:lang w:val="en-CA"/>
              </w:rPr>
            </w:pPr>
          </w:p>
        </w:tc>
      </w:tr>
      <w:tr w:rsidR="00FB440E" w14:paraId="1DF544D7" w14:textId="77777777" w:rsidTr="00751C1D">
        <w:trPr>
          <w:cantSplit/>
          <w:trHeight w:val="342"/>
          <w:ins w:id="1490" w:author="IALA Meetings" w:date="2022-09-28T15:34:00Z"/>
        </w:trPr>
        <w:tc>
          <w:tcPr>
            <w:tcW w:w="2518" w:type="dxa"/>
            <w:shd w:val="clear" w:color="auto" w:fill="DDD9C3" w:themeFill="background2" w:themeFillShade="E6"/>
          </w:tcPr>
          <w:p w14:paraId="00CDF162" w14:textId="77777777" w:rsidR="00FB440E" w:rsidRDefault="00FB440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491" w:author="IALA Meetings" w:date="2022-09-28T15:34:00Z"/>
                <w:b/>
                <w:bCs/>
                <w:iCs/>
                <w:snapToGrid w:val="0"/>
                <w:sz w:val="20"/>
                <w:szCs w:val="20"/>
              </w:rPr>
            </w:pPr>
            <w:ins w:id="1492" w:author="IALA Meetings" w:date="2022-09-28T15:34:00Z">
              <w:r>
                <w:rPr>
                  <w:b/>
                  <w:bCs/>
                  <w:iCs/>
                  <w:snapToGrid w:val="0"/>
                  <w:sz w:val="20"/>
                  <w:szCs w:val="20"/>
                </w:rPr>
                <w:t>Committee notes</w:t>
              </w:r>
            </w:ins>
          </w:p>
        </w:tc>
        <w:tc>
          <w:tcPr>
            <w:tcW w:w="2268" w:type="dxa"/>
            <w:shd w:val="clear" w:color="auto" w:fill="DDD9C3" w:themeFill="background2" w:themeFillShade="E6"/>
          </w:tcPr>
          <w:p w14:paraId="77B1F252" w14:textId="77777777" w:rsidR="00FB440E"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493" w:author="IALA Meetings" w:date="2022-09-28T15:34:00Z"/>
                <w:b/>
                <w:bCs/>
                <w:iCs/>
                <w:snapToGrid w:val="0"/>
                <w:sz w:val="20"/>
                <w:szCs w:val="20"/>
              </w:rPr>
            </w:pPr>
            <w:ins w:id="1494" w:author="IALA Meetings" w:date="2022-09-28T15:34:00Z">
              <w:r>
                <w:rPr>
                  <w:b/>
                  <w:bCs/>
                  <w:iCs/>
                  <w:snapToGrid w:val="0"/>
                  <w:sz w:val="20"/>
                  <w:szCs w:val="20"/>
                </w:rPr>
                <w:t>Origins</w:t>
              </w:r>
            </w:ins>
          </w:p>
        </w:tc>
        <w:tc>
          <w:tcPr>
            <w:tcW w:w="4820" w:type="dxa"/>
            <w:gridSpan w:val="2"/>
            <w:shd w:val="clear" w:color="auto" w:fill="DDD9C3" w:themeFill="background2" w:themeFillShade="E6"/>
          </w:tcPr>
          <w:p w14:paraId="00AA3D10" w14:textId="77777777" w:rsidR="00FB440E"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495" w:author="IALA Meetings" w:date="2022-09-28T15:34:00Z"/>
                <w:bCs/>
                <w:iCs/>
                <w:snapToGrid w:val="0"/>
                <w:sz w:val="20"/>
                <w:szCs w:val="20"/>
              </w:rPr>
            </w:pPr>
            <w:ins w:id="1496" w:author="IALA Meetings" w:date="2022-09-28T15:34:00Z">
              <w:r>
                <w:rPr>
                  <w:bCs/>
                  <w:iCs/>
                  <w:snapToGrid w:val="0"/>
                  <w:sz w:val="20"/>
                  <w:szCs w:val="20"/>
                </w:rPr>
                <w:t>Requested by ENAV Committee at [ENAV29]</w:t>
              </w:r>
            </w:ins>
          </w:p>
        </w:tc>
      </w:tr>
      <w:tr w:rsidR="00FB440E" w14:paraId="1D649A25" w14:textId="77777777" w:rsidTr="00751C1D">
        <w:trPr>
          <w:cantSplit/>
          <w:trHeight w:val="342"/>
          <w:ins w:id="1497" w:author="IALA Meetings" w:date="2022-09-28T15:34:00Z"/>
        </w:trPr>
        <w:tc>
          <w:tcPr>
            <w:tcW w:w="2518" w:type="dxa"/>
            <w:vMerge w:val="restart"/>
            <w:shd w:val="clear" w:color="auto" w:fill="auto"/>
          </w:tcPr>
          <w:p w14:paraId="655E9E28" w14:textId="77777777" w:rsidR="00FB440E" w:rsidRDefault="00FB440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ins w:id="1498" w:author="IALA Meetings" w:date="2022-09-28T15:34:00Z"/>
                <w:b/>
                <w:bCs/>
                <w:iCs/>
                <w:snapToGrid w:val="0"/>
                <w:sz w:val="20"/>
                <w:szCs w:val="20"/>
              </w:rPr>
            </w:pPr>
          </w:p>
        </w:tc>
        <w:tc>
          <w:tcPr>
            <w:tcW w:w="2268" w:type="dxa"/>
            <w:shd w:val="clear" w:color="auto" w:fill="DDD9C3" w:themeFill="background2" w:themeFillShade="E6"/>
          </w:tcPr>
          <w:p w14:paraId="79E656C2" w14:textId="77777777" w:rsidR="00FB440E"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499" w:author="IALA Meetings" w:date="2022-09-28T15:34:00Z"/>
                <w:b/>
                <w:bCs/>
                <w:iCs/>
                <w:snapToGrid w:val="0"/>
                <w:sz w:val="20"/>
                <w:szCs w:val="20"/>
              </w:rPr>
            </w:pPr>
            <w:ins w:id="1500" w:author="IALA Meetings" w:date="2022-09-28T15:34:00Z">
              <w:r>
                <w:rPr>
                  <w:b/>
                  <w:bCs/>
                  <w:iCs/>
                  <w:snapToGrid w:val="0"/>
                  <w:sz w:val="20"/>
                  <w:szCs w:val="20"/>
                </w:rPr>
                <w:t>Agreed by session</w:t>
              </w:r>
            </w:ins>
          </w:p>
        </w:tc>
        <w:tc>
          <w:tcPr>
            <w:tcW w:w="2268" w:type="dxa"/>
            <w:shd w:val="clear" w:color="auto" w:fill="DDD9C3" w:themeFill="background2" w:themeFillShade="E6"/>
          </w:tcPr>
          <w:p w14:paraId="149B3A21" w14:textId="77777777" w:rsidR="00FB440E"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501" w:author="IALA Meetings" w:date="2022-09-28T15:34:00Z"/>
                <w:b/>
                <w:bCs/>
                <w:iCs/>
                <w:snapToGrid w:val="0"/>
                <w:sz w:val="20"/>
                <w:szCs w:val="20"/>
              </w:rPr>
            </w:pPr>
            <w:ins w:id="1502" w:author="IALA Meetings" w:date="2022-09-28T15:34:00Z">
              <w:r>
                <w:rPr>
                  <w:b/>
                  <w:bCs/>
                  <w:iCs/>
                  <w:snapToGrid w:val="0"/>
                  <w:sz w:val="20"/>
                  <w:szCs w:val="20"/>
                </w:rPr>
                <w:t>TD#</w:t>
              </w:r>
            </w:ins>
          </w:p>
        </w:tc>
        <w:tc>
          <w:tcPr>
            <w:tcW w:w="2552" w:type="dxa"/>
            <w:shd w:val="clear" w:color="auto" w:fill="DDD9C3" w:themeFill="background2" w:themeFillShade="E6"/>
          </w:tcPr>
          <w:p w14:paraId="2211BBF6" w14:textId="77777777" w:rsidR="00FB440E"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503" w:author="IALA Meetings" w:date="2022-09-28T15:34:00Z"/>
                <w:b/>
                <w:bCs/>
                <w:iCs/>
                <w:snapToGrid w:val="0"/>
                <w:sz w:val="20"/>
                <w:szCs w:val="20"/>
              </w:rPr>
            </w:pPr>
            <w:ins w:id="1504" w:author="IALA Meetings" w:date="2022-09-28T15:34:00Z">
              <w:r>
                <w:rPr>
                  <w:b/>
                  <w:bCs/>
                  <w:iCs/>
                  <w:snapToGrid w:val="0"/>
                  <w:sz w:val="20"/>
                  <w:szCs w:val="20"/>
                </w:rPr>
                <w:t>Comments</w:t>
              </w:r>
            </w:ins>
          </w:p>
        </w:tc>
      </w:tr>
      <w:tr w:rsidR="00FB440E" w14:paraId="624EAC48" w14:textId="77777777" w:rsidTr="00751C1D">
        <w:trPr>
          <w:cantSplit/>
          <w:trHeight w:val="489"/>
          <w:ins w:id="1505" w:author="IALA Meetings" w:date="2022-09-28T15:34:00Z"/>
        </w:trPr>
        <w:tc>
          <w:tcPr>
            <w:tcW w:w="2518" w:type="dxa"/>
            <w:vMerge/>
            <w:shd w:val="clear" w:color="auto" w:fill="auto"/>
          </w:tcPr>
          <w:p w14:paraId="377A45C0" w14:textId="77777777" w:rsidR="00FB440E" w:rsidRDefault="00FB440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ins w:id="1506" w:author="IALA Meetings" w:date="2022-09-28T15:34:00Z"/>
                <w:bCs/>
                <w:iCs/>
                <w:snapToGrid w:val="0"/>
                <w:sz w:val="20"/>
                <w:szCs w:val="20"/>
              </w:rPr>
            </w:pPr>
          </w:p>
        </w:tc>
        <w:tc>
          <w:tcPr>
            <w:tcW w:w="2268" w:type="dxa"/>
            <w:shd w:val="clear" w:color="auto" w:fill="DDD9C3" w:themeFill="background2" w:themeFillShade="E6"/>
          </w:tcPr>
          <w:p w14:paraId="68D29517" w14:textId="77777777" w:rsidR="00FB440E"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507" w:author="IALA Meetings" w:date="2022-09-28T15:34:00Z"/>
                <w:bCs/>
                <w:iCs/>
                <w:snapToGrid w:val="0"/>
                <w:sz w:val="20"/>
                <w:szCs w:val="20"/>
              </w:rPr>
            </w:pPr>
            <w:ins w:id="1508" w:author="IALA Meetings" w:date="2022-09-28T15:34: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268" w:type="dxa"/>
            <w:shd w:val="clear" w:color="auto" w:fill="DDD9C3" w:themeFill="background2" w:themeFillShade="E6"/>
          </w:tcPr>
          <w:p w14:paraId="71AE71FD" w14:textId="77777777" w:rsidR="00FB440E"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509" w:author="IALA Meetings" w:date="2022-09-28T15:34:00Z"/>
                <w:bCs/>
                <w:iCs/>
                <w:snapToGrid w:val="0"/>
                <w:sz w:val="20"/>
                <w:szCs w:val="20"/>
              </w:rPr>
            </w:pPr>
            <w:ins w:id="1510" w:author="IALA Meetings" w:date="2022-09-28T15:34: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552" w:type="dxa"/>
            <w:shd w:val="clear" w:color="auto" w:fill="DDD9C3" w:themeFill="background2" w:themeFillShade="E6"/>
          </w:tcPr>
          <w:p w14:paraId="4C57E08F" w14:textId="77777777" w:rsidR="00FB440E"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511" w:author="IALA Meetings" w:date="2022-09-28T15:34:00Z"/>
                <w:bCs/>
                <w:iCs/>
                <w:snapToGrid w:val="0"/>
                <w:sz w:val="20"/>
                <w:szCs w:val="20"/>
              </w:rPr>
            </w:pPr>
            <w:ins w:id="1512" w:author="IALA Meetings" w:date="2022-09-28T15:34: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r>
      <w:tr w:rsidR="00FB440E" w14:paraId="5EEFBB4A" w14:textId="77777777" w:rsidTr="00751C1D">
        <w:trPr>
          <w:cantSplit/>
          <w:trHeight w:val="489"/>
          <w:ins w:id="1513" w:author="IALA Meetings" w:date="2022-09-28T15:34:00Z"/>
        </w:trPr>
        <w:tc>
          <w:tcPr>
            <w:tcW w:w="2518" w:type="dxa"/>
            <w:shd w:val="clear" w:color="auto" w:fill="auto"/>
          </w:tcPr>
          <w:p w14:paraId="7F343A4B" w14:textId="77777777" w:rsidR="00FB440E" w:rsidRDefault="00FB440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1514" w:author="IALA Meetings" w:date="2022-09-28T15:34:00Z"/>
                <w:bCs/>
                <w:iCs/>
                <w:snapToGrid w:val="0"/>
                <w:sz w:val="20"/>
                <w:szCs w:val="20"/>
              </w:rPr>
            </w:pPr>
          </w:p>
        </w:tc>
        <w:tc>
          <w:tcPr>
            <w:tcW w:w="2268" w:type="dxa"/>
            <w:shd w:val="clear" w:color="auto" w:fill="DDD9C3" w:themeFill="background2" w:themeFillShade="E6"/>
          </w:tcPr>
          <w:p w14:paraId="11AD3DEB" w14:textId="77777777" w:rsidR="00FB440E"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515" w:author="IALA Meetings" w:date="2022-09-28T15:34:00Z"/>
                <w:b/>
                <w:bCs/>
                <w:iCs/>
                <w:snapToGrid w:val="0"/>
                <w:sz w:val="20"/>
                <w:szCs w:val="20"/>
              </w:rPr>
            </w:pPr>
            <w:ins w:id="1516" w:author="IALA Meetings" w:date="2022-09-28T15:34:00Z">
              <w:r>
                <w:rPr>
                  <w:b/>
                  <w:bCs/>
                  <w:iCs/>
                  <w:snapToGrid w:val="0"/>
                  <w:sz w:val="20"/>
                  <w:szCs w:val="20"/>
                </w:rPr>
                <w:t>Approved by Council</w:t>
              </w:r>
            </w:ins>
          </w:p>
        </w:tc>
        <w:tc>
          <w:tcPr>
            <w:tcW w:w="2268" w:type="dxa"/>
            <w:shd w:val="clear" w:color="auto" w:fill="DDD9C3" w:themeFill="background2" w:themeFillShade="E6"/>
          </w:tcPr>
          <w:p w14:paraId="3E2D1EC9" w14:textId="77777777" w:rsidR="00FB440E"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517" w:author="IALA Meetings" w:date="2022-09-28T15:34:00Z"/>
                <w:bCs/>
                <w:iCs/>
                <w:snapToGrid w:val="0"/>
                <w:sz w:val="20"/>
                <w:szCs w:val="20"/>
              </w:rPr>
            </w:pPr>
            <w:ins w:id="1518" w:author="IALA Meetings" w:date="2022-09-28T15:34: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ins>
          </w:p>
        </w:tc>
        <w:tc>
          <w:tcPr>
            <w:tcW w:w="2552" w:type="dxa"/>
            <w:shd w:val="clear" w:color="auto" w:fill="DDD9C3" w:themeFill="background2" w:themeFillShade="E6"/>
          </w:tcPr>
          <w:p w14:paraId="6402EA9F" w14:textId="77777777" w:rsidR="00FB440E"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519" w:author="IALA Meetings" w:date="2022-09-28T15:34:00Z"/>
                <w:bCs/>
                <w:iCs/>
                <w:snapToGrid w:val="0"/>
                <w:sz w:val="20"/>
                <w:szCs w:val="20"/>
              </w:rPr>
            </w:pPr>
            <w:ins w:id="1520" w:author="IALA Meetings" w:date="2022-09-28T15:34: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ins>
          </w:p>
        </w:tc>
      </w:tr>
      <w:tr w:rsidR="00FB440E" w14:paraId="4BECDEFD" w14:textId="77777777" w:rsidTr="00751C1D">
        <w:trPr>
          <w:cantSplit/>
          <w:trHeight w:val="489"/>
          <w:ins w:id="1521" w:author="IALA Meetings" w:date="2022-09-28T15:34:00Z"/>
        </w:trPr>
        <w:tc>
          <w:tcPr>
            <w:tcW w:w="2518" w:type="dxa"/>
            <w:shd w:val="clear" w:color="auto" w:fill="auto"/>
          </w:tcPr>
          <w:p w14:paraId="2DF0E472" w14:textId="77777777" w:rsidR="00FB440E" w:rsidRDefault="00FB440E"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1522" w:author="IALA Meetings" w:date="2022-09-28T15:34:00Z"/>
                <w:bCs/>
                <w:iCs/>
                <w:snapToGrid w:val="0"/>
                <w:sz w:val="20"/>
                <w:szCs w:val="20"/>
              </w:rPr>
            </w:pPr>
          </w:p>
        </w:tc>
        <w:tc>
          <w:tcPr>
            <w:tcW w:w="2268" w:type="dxa"/>
            <w:shd w:val="clear" w:color="auto" w:fill="DDD9C3" w:themeFill="background2" w:themeFillShade="E6"/>
          </w:tcPr>
          <w:p w14:paraId="0D78A5BC" w14:textId="77777777" w:rsidR="00FB440E"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523" w:author="IALA Meetings" w:date="2022-09-28T15:34:00Z"/>
                <w:b/>
                <w:bCs/>
                <w:iCs/>
                <w:snapToGrid w:val="0"/>
                <w:sz w:val="20"/>
                <w:szCs w:val="20"/>
              </w:rPr>
            </w:pPr>
            <w:ins w:id="1524" w:author="IALA Meetings" w:date="2022-09-28T15:34:00Z">
              <w:r>
                <w:rPr>
                  <w:b/>
                  <w:bCs/>
                  <w:iCs/>
                  <w:snapToGrid w:val="0"/>
                  <w:sz w:val="20"/>
                  <w:szCs w:val="20"/>
                </w:rPr>
                <w:t>Revision Notes:</w:t>
              </w:r>
            </w:ins>
          </w:p>
        </w:tc>
        <w:tc>
          <w:tcPr>
            <w:tcW w:w="4820" w:type="dxa"/>
            <w:gridSpan w:val="2"/>
            <w:shd w:val="clear" w:color="auto" w:fill="DDD9C3" w:themeFill="background2" w:themeFillShade="E6"/>
          </w:tcPr>
          <w:p w14:paraId="687AD93D" w14:textId="77777777" w:rsidR="00FB440E" w:rsidRDefault="00FB440E"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525" w:author="IALA Meetings" w:date="2022-09-28T15:34:00Z"/>
                <w:bCs/>
                <w:iCs/>
                <w:snapToGrid w:val="0"/>
                <w:sz w:val="20"/>
                <w:szCs w:val="20"/>
              </w:rPr>
            </w:pPr>
          </w:p>
        </w:tc>
      </w:tr>
    </w:tbl>
    <w:p w14:paraId="743EEECC" w14:textId="2D5BF91A" w:rsidR="00FB440E" w:rsidRDefault="00FB440E" w:rsidP="007F74C1">
      <w:pPr>
        <w:rPr>
          <w:ins w:id="1526" w:author="IALA Meetings" w:date="2022-09-28T15:34:00Z"/>
        </w:rPr>
      </w:pPr>
    </w:p>
    <w:p w14:paraId="3C7030FD" w14:textId="10CA6BFE" w:rsidR="00FB440E" w:rsidRDefault="00FB440E" w:rsidP="007F74C1">
      <w:pPr>
        <w:rPr>
          <w:ins w:id="1527" w:author="IALA Meetings" w:date="2022-09-28T15:39:00Z"/>
        </w:rPr>
      </w:pPr>
    </w:p>
    <w:p w14:paraId="409DB781" w14:textId="7C4BC870" w:rsidR="00DB483C" w:rsidRDefault="00DB483C" w:rsidP="007F74C1">
      <w:pPr>
        <w:rPr>
          <w:ins w:id="1528" w:author="IALA Meetings" w:date="2022-09-28T15:44:00Z"/>
        </w:rPr>
      </w:pPr>
    </w:p>
    <w:p w14:paraId="02556488" w14:textId="20FE61FE" w:rsidR="00DB483C" w:rsidRDefault="00DB483C" w:rsidP="007F74C1">
      <w:pPr>
        <w:rPr>
          <w:ins w:id="1529" w:author="IALA Meetings" w:date="2022-09-28T15:44:00Z"/>
        </w:rPr>
      </w:pPr>
    </w:p>
    <w:p w14:paraId="5A0203AC" w14:textId="1A53C962" w:rsidR="00DB483C" w:rsidRDefault="00DB483C" w:rsidP="007F74C1">
      <w:pPr>
        <w:rPr>
          <w:ins w:id="1530" w:author="IALA Meetings" w:date="2022-09-28T15:44:00Z"/>
        </w:rPr>
      </w:pP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DB483C" w14:paraId="7733CBCE" w14:textId="77777777" w:rsidTr="00751C1D">
        <w:trPr>
          <w:cantSplit/>
          <w:trHeight w:val="416"/>
          <w:tblHeader/>
          <w:ins w:id="1531" w:author="IALA Meetings" w:date="2022-09-28T15:44:00Z"/>
        </w:trPr>
        <w:tc>
          <w:tcPr>
            <w:tcW w:w="9606" w:type="dxa"/>
            <w:gridSpan w:val="4"/>
            <w:shd w:val="clear" w:color="auto" w:fill="DDD9C3"/>
            <w:vAlign w:val="center"/>
          </w:tcPr>
          <w:p w14:paraId="67605F45"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ins w:id="1532" w:author="IALA Meetings" w:date="2022-09-28T15:44:00Z"/>
                <w:b/>
                <w:bCs/>
                <w:iCs/>
                <w:snapToGrid w:val="0"/>
              </w:rPr>
            </w:pPr>
            <w:ins w:id="1533" w:author="IALA Meetings" w:date="2022-09-28T15:44:00Z">
              <w:r>
                <w:rPr>
                  <w:b/>
                  <w:bCs/>
                  <w:iCs/>
                  <w:snapToGrid w:val="0"/>
                </w:rPr>
                <w:t xml:space="preserve">ENAV Committee </w:t>
              </w:r>
              <w:r w:rsidRPr="00696A73">
                <w:rPr>
                  <w:b/>
                  <w:bCs/>
                  <w:iCs/>
                  <w:snapToGrid w:val="0"/>
                </w:rPr>
                <w:t>Work Programme</w:t>
              </w:r>
              <w:r>
                <w:rPr>
                  <w:b/>
                  <w:bCs/>
                  <w:iCs/>
                  <w:snapToGrid w:val="0"/>
                </w:rPr>
                <w:t xml:space="preserve"> 2023-2027</w:t>
              </w:r>
            </w:ins>
          </w:p>
        </w:tc>
      </w:tr>
      <w:tr w:rsidR="00DB483C" w14:paraId="530FCFAF" w14:textId="77777777" w:rsidTr="00751C1D">
        <w:trPr>
          <w:cantSplit/>
          <w:trHeight w:val="428"/>
          <w:ins w:id="1534" w:author="IALA Meetings" w:date="2022-09-28T15:44:00Z"/>
        </w:trPr>
        <w:tc>
          <w:tcPr>
            <w:tcW w:w="2518" w:type="dxa"/>
            <w:shd w:val="clear" w:color="auto" w:fill="auto"/>
          </w:tcPr>
          <w:p w14:paraId="191E93B3"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535" w:author="IALA Meetings" w:date="2022-09-28T15:44:00Z"/>
                <w:b/>
                <w:bCs/>
                <w:iCs/>
                <w:snapToGrid w:val="0"/>
                <w:sz w:val="20"/>
                <w:szCs w:val="20"/>
              </w:rPr>
            </w:pPr>
            <w:ins w:id="1536" w:author="IALA Meetings" w:date="2022-09-28T15:44:00Z">
              <w:r w:rsidRPr="00BF71F7">
                <w:rPr>
                  <w:b/>
                  <w:sz w:val="20"/>
                  <w:szCs w:val="20"/>
                </w:rPr>
                <w:t>Standard</w:t>
              </w:r>
            </w:ins>
          </w:p>
        </w:tc>
        <w:tc>
          <w:tcPr>
            <w:tcW w:w="7088" w:type="dxa"/>
            <w:gridSpan w:val="3"/>
            <w:shd w:val="clear" w:color="auto" w:fill="auto"/>
          </w:tcPr>
          <w:p w14:paraId="4515093A"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537" w:author="IALA Meetings" w:date="2022-09-28T15:44:00Z"/>
                <w:rFonts w:cs="Arial"/>
                <w:snapToGrid w:val="0"/>
                <w:kern w:val="28"/>
                <w:sz w:val="20"/>
                <w:szCs w:val="20"/>
                <w:highlight w:val="yellow"/>
                <w:lang w:eastAsia="de-DE"/>
              </w:rPr>
            </w:pPr>
            <w:ins w:id="1538" w:author="IALA Meetings" w:date="2022-09-28T15:44:00Z">
              <w:r>
                <w:rPr>
                  <w:rFonts w:cs="Arial"/>
                  <w:snapToGrid w:val="0"/>
                  <w:kern w:val="28"/>
                  <w:sz w:val="20"/>
                  <w:szCs w:val="20"/>
                  <w:lang w:eastAsia="de-DE"/>
                </w:rPr>
                <w:t>S1060 – digital Communication technologies</w:t>
              </w:r>
            </w:ins>
          </w:p>
        </w:tc>
      </w:tr>
      <w:tr w:rsidR="00DB483C" w:rsidRPr="00520177" w14:paraId="0F10628C" w14:textId="77777777" w:rsidTr="00751C1D">
        <w:trPr>
          <w:cantSplit/>
          <w:trHeight w:val="491"/>
          <w:ins w:id="1539" w:author="IALA Meetings" w:date="2022-09-28T15:44:00Z"/>
        </w:trPr>
        <w:tc>
          <w:tcPr>
            <w:tcW w:w="2518" w:type="dxa"/>
            <w:shd w:val="clear" w:color="auto" w:fill="auto"/>
          </w:tcPr>
          <w:p w14:paraId="209F4FB5"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540" w:author="IALA Meetings" w:date="2022-09-28T15:44:00Z"/>
                <w:b/>
                <w:bCs/>
                <w:iCs/>
                <w:snapToGrid w:val="0"/>
                <w:sz w:val="20"/>
                <w:szCs w:val="20"/>
              </w:rPr>
            </w:pPr>
            <w:ins w:id="1541" w:author="IALA Meetings" w:date="2022-09-28T15:44:00Z">
              <w:r w:rsidRPr="00BF71F7">
                <w:rPr>
                  <w:b/>
                  <w:sz w:val="20"/>
                  <w:szCs w:val="20"/>
                </w:rPr>
                <w:t>Topic Area</w:t>
              </w:r>
            </w:ins>
          </w:p>
        </w:tc>
        <w:tc>
          <w:tcPr>
            <w:tcW w:w="7088" w:type="dxa"/>
            <w:gridSpan w:val="3"/>
            <w:shd w:val="clear" w:color="auto" w:fill="auto"/>
          </w:tcPr>
          <w:p w14:paraId="1AC19225" w14:textId="77777777" w:rsidR="00DB483C" w:rsidRPr="00FB440E"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542" w:author="IALA Meetings" w:date="2022-09-28T15:44:00Z"/>
                <w:rFonts w:cs="Arial"/>
                <w:snapToGrid w:val="0"/>
                <w:kern w:val="28"/>
                <w:sz w:val="20"/>
                <w:szCs w:val="20"/>
                <w:lang w:eastAsia="de-DE"/>
              </w:rPr>
            </w:pPr>
            <w:ins w:id="1543" w:author="IALA Meetings" w:date="2022-09-28T15:44:00Z">
              <w:r w:rsidRPr="00FB440E">
                <w:rPr>
                  <w:rFonts w:ascii="Calibri" w:hAnsi="Calibri"/>
                  <w:color w:val="000000"/>
                  <w:sz w:val="18"/>
                  <w:szCs w:val="18"/>
                  <w:lang w:eastAsia="nl-NL"/>
                </w:rPr>
                <w:t xml:space="preserve">e-Nav 144  </w:t>
              </w:r>
              <w:r w:rsidRPr="00AA0FB7">
                <w:rPr>
                  <w:rFonts w:ascii="Calibri" w:hAnsi="Calibri"/>
                  <w:color w:val="000000"/>
                  <w:sz w:val="18"/>
                  <w:szCs w:val="18"/>
                  <w:lang w:val="en-US" w:eastAsia="nl-NL"/>
                </w:rPr>
                <w:t xml:space="preserve"> Harmonized implementation of Application Specific Message (ASM</w:t>
              </w:r>
              <w:r w:rsidRPr="00FB440E">
                <w:rPr>
                  <w:rFonts w:ascii="Calibri" w:hAnsi="Calibri"/>
                  <w:color w:val="000000"/>
                  <w:sz w:val="18"/>
                  <w:szCs w:val="18"/>
                  <w:lang w:val="en-US" w:eastAsia="nl-NL"/>
                </w:rPr>
                <w:t>)</w:t>
              </w:r>
            </w:ins>
          </w:p>
        </w:tc>
      </w:tr>
      <w:tr w:rsidR="00DB483C" w:rsidRPr="00751C1D" w14:paraId="601A6589" w14:textId="77777777" w:rsidTr="00751C1D">
        <w:trPr>
          <w:cantSplit/>
          <w:trHeight w:val="463"/>
          <w:ins w:id="1544" w:author="IALA Meetings" w:date="2022-09-28T15:44:00Z"/>
        </w:trPr>
        <w:tc>
          <w:tcPr>
            <w:tcW w:w="2518" w:type="dxa"/>
            <w:shd w:val="clear" w:color="auto" w:fill="auto"/>
          </w:tcPr>
          <w:p w14:paraId="02A144D1"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545" w:author="IALA Meetings" w:date="2022-09-28T15:44:00Z"/>
                <w:b/>
                <w:bCs/>
                <w:iCs/>
                <w:snapToGrid w:val="0"/>
                <w:sz w:val="20"/>
                <w:szCs w:val="20"/>
              </w:rPr>
            </w:pPr>
            <w:ins w:id="1546" w:author="IALA Meetings" w:date="2022-09-28T15:44:00Z">
              <w:r w:rsidRPr="00BF71F7">
                <w:rPr>
                  <w:b/>
                  <w:bCs/>
                  <w:iCs/>
                  <w:snapToGrid w:val="0"/>
                  <w:sz w:val="20"/>
                  <w:szCs w:val="20"/>
                </w:rPr>
                <w:t>Task</w:t>
              </w:r>
            </w:ins>
          </w:p>
        </w:tc>
        <w:tc>
          <w:tcPr>
            <w:tcW w:w="7088" w:type="dxa"/>
            <w:gridSpan w:val="3"/>
            <w:shd w:val="clear" w:color="auto" w:fill="auto"/>
          </w:tcPr>
          <w:p w14:paraId="7FD9C2FD" w14:textId="77777777" w:rsidR="00DB483C" w:rsidRPr="00751C1D"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547" w:author="IALA Meetings" w:date="2022-09-28T15:44:00Z"/>
                <w:rFonts w:cs="Arial"/>
                <w:snapToGrid w:val="0"/>
                <w:kern w:val="28"/>
                <w:sz w:val="20"/>
                <w:szCs w:val="20"/>
                <w:lang w:val="de-DE" w:eastAsia="de-DE"/>
              </w:rPr>
            </w:pPr>
            <w:ins w:id="1548" w:author="IALA Meetings" w:date="2022-09-28T15:44:00Z">
              <w:r w:rsidRPr="00751C1D">
                <w:rPr>
                  <w:rFonts w:cs="Arial"/>
                  <w:snapToGrid w:val="0"/>
                  <w:kern w:val="28"/>
                  <w:sz w:val="20"/>
                  <w:szCs w:val="20"/>
                  <w:lang w:val="de-DE" w:eastAsia="de-DE"/>
                </w:rPr>
                <w:t>Review und update e-</w:t>
              </w:r>
              <w:proofErr w:type="spellStart"/>
              <w:r w:rsidRPr="00751C1D">
                <w:rPr>
                  <w:rFonts w:cs="Arial"/>
                  <w:snapToGrid w:val="0"/>
                  <w:kern w:val="28"/>
                  <w:sz w:val="20"/>
                  <w:szCs w:val="20"/>
                  <w:lang w:val="de-DE" w:eastAsia="de-DE"/>
                </w:rPr>
                <w:t>Nav</w:t>
              </w:r>
              <w:proofErr w:type="spellEnd"/>
              <w:r w:rsidRPr="00751C1D">
                <w:rPr>
                  <w:rFonts w:cs="Arial"/>
                  <w:snapToGrid w:val="0"/>
                  <w:kern w:val="28"/>
                  <w:sz w:val="20"/>
                  <w:szCs w:val="20"/>
                  <w:lang w:val="de-DE" w:eastAsia="de-DE"/>
                </w:rPr>
                <w:t xml:space="preserve"> 144</w:t>
              </w:r>
            </w:ins>
          </w:p>
        </w:tc>
      </w:tr>
      <w:tr w:rsidR="00DB483C" w14:paraId="20303258" w14:textId="77777777" w:rsidTr="00751C1D">
        <w:trPr>
          <w:cantSplit/>
          <w:trHeight w:val="466"/>
          <w:ins w:id="1549" w:author="IALA Meetings" w:date="2022-09-28T15:44:00Z"/>
        </w:trPr>
        <w:tc>
          <w:tcPr>
            <w:tcW w:w="2518" w:type="dxa"/>
          </w:tcPr>
          <w:p w14:paraId="6FB632D3"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550" w:author="IALA Meetings" w:date="2022-09-28T15:44:00Z"/>
                <w:b/>
                <w:bCs/>
                <w:iCs/>
                <w:snapToGrid w:val="0"/>
                <w:sz w:val="20"/>
                <w:szCs w:val="20"/>
              </w:rPr>
            </w:pPr>
            <w:ins w:id="1551" w:author="IALA Meetings" w:date="2022-09-28T15:44:00Z">
              <w:r w:rsidRPr="00BF71F7">
                <w:rPr>
                  <w:b/>
                  <w:bCs/>
                  <w:iCs/>
                  <w:snapToGrid w:val="0"/>
                  <w:sz w:val="20"/>
                  <w:szCs w:val="20"/>
                </w:rPr>
                <w:t>Objectives of the task</w:t>
              </w:r>
            </w:ins>
          </w:p>
        </w:tc>
        <w:tc>
          <w:tcPr>
            <w:tcW w:w="7088" w:type="dxa"/>
            <w:gridSpan w:val="3"/>
          </w:tcPr>
          <w:p w14:paraId="3BC8C4BC" w14:textId="77777777" w:rsidR="00DB483C" w:rsidRPr="00AA0FB7"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ins w:id="1552" w:author="IALA Meetings" w:date="2022-09-28T15:44:00Z"/>
                <w:rFonts w:cs="Arial"/>
                <w:snapToGrid w:val="0"/>
                <w:kern w:val="28"/>
                <w:sz w:val="20"/>
                <w:szCs w:val="20"/>
              </w:rPr>
            </w:pPr>
            <w:ins w:id="1553" w:author="IALA Meetings" w:date="2022-09-28T15:44:00Z">
              <w:r>
                <w:rPr>
                  <w:rFonts w:cs="Arial"/>
                  <w:snapToGrid w:val="0"/>
                  <w:kern w:val="28"/>
                  <w:sz w:val="20"/>
                  <w:szCs w:val="20"/>
                </w:rPr>
                <w:t>Update to the latest development of ASM</w:t>
              </w:r>
            </w:ins>
          </w:p>
        </w:tc>
      </w:tr>
      <w:tr w:rsidR="00DB483C" w14:paraId="5C622145" w14:textId="77777777" w:rsidTr="00751C1D">
        <w:trPr>
          <w:cantSplit/>
          <w:trHeight w:val="402"/>
          <w:ins w:id="1554" w:author="IALA Meetings" w:date="2022-09-28T15:44:00Z"/>
        </w:trPr>
        <w:tc>
          <w:tcPr>
            <w:tcW w:w="2518" w:type="dxa"/>
          </w:tcPr>
          <w:p w14:paraId="74082FD5"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555" w:author="IALA Meetings" w:date="2022-09-28T15:44:00Z"/>
                <w:b/>
                <w:bCs/>
                <w:iCs/>
                <w:snapToGrid w:val="0"/>
                <w:sz w:val="20"/>
                <w:szCs w:val="20"/>
              </w:rPr>
            </w:pPr>
            <w:ins w:id="1556" w:author="IALA Meetings" w:date="2022-09-28T15:44:00Z">
              <w:r w:rsidRPr="00BF71F7">
                <w:rPr>
                  <w:b/>
                  <w:bCs/>
                  <w:iCs/>
                  <w:snapToGrid w:val="0"/>
                  <w:sz w:val="20"/>
                  <w:szCs w:val="20"/>
                </w:rPr>
                <w:t>Expected outcome</w:t>
              </w:r>
            </w:ins>
          </w:p>
        </w:tc>
        <w:tc>
          <w:tcPr>
            <w:tcW w:w="7088" w:type="dxa"/>
            <w:gridSpan w:val="3"/>
          </w:tcPr>
          <w:p w14:paraId="792004B9" w14:textId="77777777" w:rsidR="00DB483C" w:rsidRPr="00AA0FB7"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557" w:author="IALA Meetings" w:date="2022-09-28T15:44:00Z"/>
                <w:rFonts w:cs="Arial"/>
                <w:snapToGrid w:val="0"/>
                <w:kern w:val="28"/>
                <w:sz w:val="20"/>
                <w:szCs w:val="20"/>
              </w:rPr>
            </w:pPr>
            <w:ins w:id="1558" w:author="IALA Meetings" w:date="2022-09-28T15:44:00Z">
              <w:r>
                <w:rPr>
                  <w:rFonts w:cs="Arial"/>
                  <w:snapToGrid w:val="0"/>
                  <w:kern w:val="28"/>
                  <w:sz w:val="20"/>
                  <w:szCs w:val="20"/>
                </w:rPr>
                <w:t>New edition of e-Nav 144</w:t>
              </w:r>
            </w:ins>
          </w:p>
        </w:tc>
      </w:tr>
      <w:tr w:rsidR="00DB483C" w:rsidRPr="009C0657" w14:paraId="2147FC95" w14:textId="77777777" w:rsidTr="00751C1D">
        <w:trPr>
          <w:cantSplit/>
          <w:trHeight w:val="402"/>
          <w:ins w:id="1559" w:author="IALA Meetings" w:date="2022-09-28T15:44:00Z"/>
        </w:trPr>
        <w:tc>
          <w:tcPr>
            <w:tcW w:w="2518" w:type="dxa"/>
          </w:tcPr>
          <w:p w14:paraId="003B96E7"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560" w:author="IALA Meetings" w:date="2022-09-28T15:44:00Z"/>
                <w:b/>
                <w:bCs/>
                <w:iCs/>
                <w:snapToGrid w:val="0"/>
                <w:sz w:val="20"/>
                <w:szCs w:val="20"/>
              </w:rPr>
            </w:pPr>
            <w:ins w:id="1561" w:author="IALA Meetings" w:date="2022-09-28T15:44:00Z">
              <w:r>
                <w:rPr>
                  <w:b/>
                  <w:bCs/>
                  <w:iCs/>
                  <w:snapToGrid w:val="0"/>
                  <w:sz w:val="20"/>
                  <w:szCs w:val="20"/>
                </w:rPr>
                <w:t>Compelling need</w:t>
              </w:r>
            </w:ins>
          </w:p>
        </w:tc>
        <w:tc>
          <w:tcPr>
            <w:tcW w:w="7088" w:type="dxa"/>
            <w:gridSpan w:val="3"/>
          </w:tcPr>
          <w:p w14:paraId="17E4A6DA" w14:textId="77777777" w:rsidR="00DB483C" w:rsidRPr="00AA0FB7" w:rsidRDefault="00DB483C" w:rsidP="00751C1D">
            <w:pPr>
              <w:pStyle w:val="AnnexFigure"/>
              <w:numPr>
                <w:ilvl w:val="0"/>
                <w:numId w:val="0"/>
              </w:numPr>
              <w:spacing w:before="0"/>
              <w:jc w:val="both"/>
              <w:rPr>
                <w:ins w:id="1562" w:author="IALA Meetings" w:date="2022-09-28T15:44:00Z"/>
              </w:rPr>
            </w:pPr>
            <w:ins w:id="1563" w:author="IALA Meetings" w:date="2022-09-28T15:44:00Z">
              <w:r>
                <w:rPr>
                  <w:bCs/>
                  <w:iCs/>
                  <w:snapToGrid w:val="0"/>
                  <w:sz w:val="20"/>
                  <w:szCs w:val="20"/>
                </w:rPr>
                <w:t xml:space="preserve"> The ASM concept is now applicable to AIS, ASM and VDE TER and VDE SAT</w:t>
              </w:r>
            </w:ins>
          </w:p>
        </w:tc>
      </w:tr>
      <w:tr w:rsidR="00DB483C" w14:paraId="12D7B815" w14:textId="77777777" w:rsidTr="00751C1D">
        <w:trPr>
          <w:cantSplit/>
          <w:trHeight w:val="854"/>
          <w:ins w:id="1564" w:author="IALA Meetings" w:date="2022-09-28T15:44:00Z"/>
        </w:trPr>
        <w:tc>
          <w:tcPr>
            <w:tcW w:w="2518" w:type="dxa"/>
          </w:tcPr>
          <w:p w14:paraId="61B19A6C" w14:textId="77777777" w:rsidR="00DB483C" w:rsidRPr="00BF71F7"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565" w:author="IALA Meetings" w:date="2022-09-28T15:44:00Z"/>
                <w:b/>
                <w:bCs/>
                <w:iCs/>
                <w:noProof/>
                <w:snapToGrid w:val="0"/>
                <w:sz w:val="20"/>
                <w:szCs w:val="20"/>
              </w:rPr>
            </w:pPr>
            <w:ins w:id="1566" w:author="IALA Meetings" w:date="2022-09-28T15:44:00Z">
              <w:r w:rsidRPr="00BF71F7">
                <w:rPr>
                  <w:b/>
                  <w:bCs/>
                  <w:iCs/>
                  <w:noProof/>
                  <w:snapToGrid w:val="0"/>
                  <w:sz w:val="20"/>
                  <w:szCs w:val="20"/>
                </w:rPr>
                <w:t>Strategic Alignment</w:t>
              </w:r>
            </w:ins>
          </w:p>
          <w:p w14:paraId="757E0735"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567" w:author="IALA Meetings" w:date="2022-09-28T15:44:00Z"/>
                <w:bCs/>
                <w:i/>
                <w:iCs/>
                <w:snapToGrid w:val="0"/>
                <w:sz w:val="16"/>
                <w:szCs w:val="16"/>
              </w:rPr>
            </w:pPr>
          </w:p>
        </w:tc>
        <w:tc>
          <w:tcPr>
            <w:tcW w:w="7088" w:type="dxa"/>
            <w:gridSpan w:val="3"/>
          </w:tcPr>
          <w:p w14:paraId="7EE7849F"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568" w:author="IALA Meetings" w:date="2022-09-28T15:44:00Z"/>
                <w:bCs/>
                <w:iCs/>
                <w:snapToGrid w:val="0"/>
                <w:sz w:val="20"/>
                <w:szCs w:val="20"/>
              </w:rPr>
            </w:pPr>
          </w:p>
        </w:tc>
      </w:tr>
      <w:tr w:rsidR="00DB483C" w14:paraId="7C72A610" w14:textId="77777777" w:rsidTr="00751C1D">
        <w:trPr>
          <w:cantSplit/>
          <w:trHeight w:val="615"/>
          <w:ins w:id="1569" w:author="IALA Meetings" w:date="2022-09-28T15:44:00Z"/>
        </w:trPr>
        <w:tc>
          <w:tcPr>
            <w:tcW w:w="2518" w:type="dxa"/>
          </w:tcPr>
          <w:p w14:paraId="78BDBBE4"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570" w:author="IALA Meetings" w:date="2022-09-28T15:44:00Z"/>
                <w:b/>
                <w:bCs/>
                <w:iCs/>
                <w:snapToGrid w:val="0"/>
                <w:sz w:val="20"/>
                <w:szCs w:val="20"/>
              </w:rPr>
            </w:pPr>
            <w:ins w:id="1571" w:author="IALA Meetings" w:date="2022-09-28T15:44:00Z">
              <w:r w:rsidRPr="000A4DA7">
                <w:rPr>
                  <w:b/>
                  <w:bCs/>
                  <w:iCs/>
                  <w:noProof/>
                  <w:snapToGrid w:val="0"/>
                  <w:sz w:val="20"/>
                  <w:szCs w:val="20"/>
                </w:rPr>
                <w:t xml:space="preserve">Scope </w:t>
              </w:r>
              <w:r>
                <w:rPr>
                  <w:b/>
                  <w:bCs/>
                  <w:iCs/>
                  <w:snapToGrid w:val="0"/>
                  <w:sz w:val="20"/>
                  <w:szCs w:val="20"/>
                </w:rPr>
                <w:br/>
              </w:r>
            </w:ins>
          </w:p>
        </w:tc>
        <w:tc>
          <w:tcPr>
            <w:tcW w:w="7088" w:type="dxa"/>
            <w:gridSpan w:val="3"/>
          </w:tcPr>
          <w:p w14:paraId="21DE17DC" w14:textId="77777777" w:rsidR="00DB483C" w:rsidRPr="00B52F76"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572" w:author="IALA Meetings" w:date="2022-09-28T15:44:00Z"/>
                <w:b/>
                <w:bCs/>
                <w:iCs/>
                <w:snapToGrid w:val="0"/>
                <w:sz w:val="20"/>
                <w:szCs w:val="20"/>
              </w:rPr>
            </w:pPr>
            <w:ins w:id="1573" w:author="IALA Meetings" w:date="2022-09-28T15:44:00Z">
              <w:r w:rsidRPr="0083661F">
                <w:rPr>
                  <w:b/>
                  <w:bCs/>
                  <w:iCs/>
                  <w:snapToGrid w:val="0"/>
                  <w:sz w:val="20"/>
                  <w:szCs w:val="20"/>
                </w:rPr>
                <w:t>In Scope:</w:t>
              </w:r>
            </w:ins>
          </w:p>
          <w:p w14:paraId="60461A7A" w14:textId="77777777" w:rsidR="00DB483C" w:rsidRPr="00DD52E2" w:rsidRDefault="00DB483C" w:rsidP="00751C1D">
            <w:pPr>
              <w:pStyle w:val="BodyText"/>
              <w:numPr>
                <w:ilvl w:val="0"/>
                <w:numId w:val="49"/>
              </w:numPr>
              <w:adjustRightInd w:val="0"/>
              <w:snapToGrid w:val="0"/>
              <w:jc w:val="left"/>
              <w:rPr>
                <w:ins w:id="1574" w:author="IALA Meetings" w:date="2022-09-28T15:44:00Z"/>
                <w:bCs/>
                <w:iCs/>
                <w:snapToGrid w:val="0"/>
                <w:sz w:val="20"/>
                <w:szCs w:val="20"/>
              </w:rPr>
            </w:pPr>
            <w:ins w:id="1575" w:author="IALA Meetings" w:date="2022-09-28T15:44:00Z">
              <w:r>
                <w:rPr>
                  <w:bCs/>
                  <w:iCs/>
                  <w:snapToGrid w:val="0"/>
                  <w:sz w:val="20"/>
                  <w:szCs w:val="20"/>
                </w:rPr>
                <w:t xml:space="preserve"> </w:t>
              </w:r>
              <w:r>
                <w:rPr>
                  <w:rFonts w:cs="Arial"/>
                  <w:snapToGrid w:val="0"/>
                  <w:kern w:val="28"/>
                  <w:sz w:val="20"/>
                  <w:szCs w:val="20"/>
                  <w:lang w:eastAsia="de-DE"/>
                </w:rPr>
                <w:t xml:space="preserve"> e-nav 144</w:t>
              </w:r>
            </w:ins>
          </w:p>
        </w:tc>
      </w:tr>
      <w:tr w:rsidR="00DB483C" w14:paraId="4B18E114" w14:textId="77777777" w:rsidTr="00751C1D">
        <w:trPr>
          <w:cantSplit/>
          <w:trHeight w:val="1399"/>
          <w:ins w:id="1576" w:author="IALA Meetings" w:date="2022-09-28T15:44:00Z"/>
        </w:trPr>
        <w:tc>
          <w:tcPr>
            <w:tcW w:w="2518" w:type="dxa"/>
          </w:tcPr>
          <w:p w14:paraId="5559BBA8"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577" w:author="IALA Meetings" w:date="2022-09-28T15:44:00Z"/>
                <w:bCs/>
                <w:iCs/>
                <w:snapToGrid w:val="0"/>
                <w:sz w:val="20"/>
                <w:szCs w:val="20"/>
              </w:rPr>
            </w:pPr>
            <w:ins w:id="1578" w:author="IALA Meetings" w:date="2022-09-28T15:44:00Z">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ins>
          </w:p>
        </w:tc>
        <w:tc>
          <w:tcPr>
            <w:tcW w:w="7088" w:type="dxa"/>
            <w:gridSpan w:val="3"/>
          </w:tcPr>
          <w:p w14:paraId="6E810202"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579" w:author="IALA Meetings" w:date="2022-09-28T15:44:00Z"/>
                <w:bCs/>
                <w:iCs/>
                <w:snapToGrid w:val="0"/>
                <w:sz w:val="20"/>
                <w:szCs w:val="20"/>
              </w:rPr>
            </w:pPr>
            <w:ins w:id="1580" w:author="IALA Meetings" w:date="2022-09-28T15:44:00Z">
              <w:r>
                <w:rPr>
                  <w:bCs/>
                  <w:iCs/>
                  <w:snapToGrid w:val="0"/>
                  <w:sz w:val="20"/>
                  <w:szCs w:val="20"/>
                </w:rPr>
                <w:t xml:space="preserve">Preparation of </w:t>
              </w:r>
              <w:proofErr w:type="gramStart"/>
              <w:r>
                <w:rPr>
                  <w:bCs/>
                  <w:iCs/>
                  <w:snapToGrid w:val="0"/>
                  <w:sz w:val="20"/>
                  <w:szCs w:val="20"/>
                </w:rPr>
                <w:t>an</w:t>
              </w:r>
              <w:proofErr w:type="gramEnd"/>
              <w:r>
                <w:rPr>
                  <w:bCs/>
                  <w:iCs/>
                  <w:snapToGrid w:val="0"/>
                  <w:sz w:val="20"/>
                  <w:szCs w:val="20"/>
                </w:rPr>
                <w:t xml:space="preserve"> new edition of R 1007</w:t>
              </w:r>
            </w:ins>
          </w:p>
          <w:p w14:paraId="6636E8BB"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581" w:author="IALA Meetings" w:date="2022-09-28T15:44:00Z"/>
                <w:bCs/>
                <w:iCs/>
                <w:snapToGrid w:val="0"/>
                <w:sz w:val="20"/>
                <w:szCs w:val="20"/>
              </w:rPr>
            </w:pPr>
            <w:ins w:id="1582" w:author="IALA Meetings" w:date="2022-09-28T15:44:00Z">
              <w:r>
                <w:rPr>
                  <w:bCs/>
                  <w:iCs/>
                  <w:snapToGrid w:val="0"/>
                  <w:sz w:val="20"/>
                  <w:szCs w:val="20"/>
                </w:rPr>
                <w:t>Key milestones include:</w:t>
              </w:r>
            </w:ins>
          </w:p>
          <w:p w14:paraId="638B3E40" w14:textId="77777777" w:rsidR="00DB483C" w:rsidRDefault="00DB483C"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583" w:author="IALA Meetings" w:date="2022-09-28T15:44:00Z"/>
                <w:rFonts w:eastAsia="Times New Roman" w:cs="Times New Roman"/>
                <w:bCs/>
                <w:iCs/>
                <w:snapToGrid w:val="0"/>
                <w:sz w:val="20"/>
                <w:szCs w:val="20"/>
              </w:rPr>
            </w:pPr>
            <w:ins w:id="1584" w:author="IALA Meetings" w:date="2022-09-28T15:44:00Z">
              <w:r>
                <w:rPr>
                  <w:rFonts w:eastAsia="Times New Roman" w:cs="Times New Roman"/>
                  <w:bCs/>
                  <w:iCs/>
                  <w:snapToGrid w:val="0"/>
                  <w:sz w:val="20"/>
                  <w:szCs w:val="20"/>
                </w:rPr>
                <w:t xml:space="preserve">October </w:t>
              </w:r>
              <w:r w:rsidRPr="00AA0FB7">
                <w:rPr>
                  <w:rFonts w:eastAsia="Times New Roman" w:cs="Times New Roman"/>
                  <w:bCs/>
                  <w:iCs/>
                  <w:snapToGrid w:val="0"/>
                  <w:sz w:val="20"/>
                  <w:szCs w:val="20"/>
                  <w:highlight w:val="yellow"/>
                </w:rPr>
                <w:t>2022</w:t>
              </w:r>
              <w:r>
                <w:rPr>
                  <w:rFonts w:eastAsia="Times New Roman" w:cs="Times New Roman"/>
                  <w:bCs/>
                  <w:iCs/>
                  <w:snapToGrid w:val="0"/>
                  <w:sz w:val="20"/>
                  <w:szCs w:val="20"/>
                </w:rPr>
                <w:t xml:space="preserve"> (ENAV30) --Scope Task and prepare skeleton.</w:t>
              </w:r>
            </w:ins>
          </w:p>
          <w:p w14:paraId="6FE001CD" w14:textId="77777777" w:rsidR="00DB483C" w:rsidRDefault="00DB483C"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585" w:author="IALA Meetings" w:date="2022-09-28T15:44:00Z"/>
                <w:rFonts w:eastAsia="Times New Roman" w:cs="Times New Roman"/>
                <w:bCs/>
                <w:iCs/>
                <w:snapToGrid w:val="0"/>
                <w:sz w:val="20"/>
                <w:szCs w:val="20"/>
              </w:rPr>
            </w:pPr>
            <w:ins w:id="1586" w:author="IALA Meetings" w:date="2022-09-28T15:44:00Z">
              <w:r>
                <w:rPr>
                  <w:rFonts w:eastAsia="Times New Roman" w:cs="Times New Roman"/>
                  <w:bCs/>
                  <w:iCs/>
                  <w:snapToGrid w:val="0"/>
                  <w:sz w:val="20"/>
                  <w:szCs w:val="20"/>
                </w:rPr>
                <w:t xml:space="preserve">March 2023 (ENAV31) – Prepare Draft guidelines </w:t>
              </w:r>
            </w:ins>
          </w:p>
          <w:p w14:paraId="7FB20C88" w14:textId="77777777" w:rsidR="00DB483C" w:rsidRDefault="00DB483C"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587" w:author="IALA Meetings" w:date="2022-09-28T15:44:00Z"/>
                <w:rFonts w:eastAsia="Times New Roman" w:cs="Times New Roman"/>
                <w:bCs/>
                <w:iCs/>
                <w:snapToGrid w:val="0"/>
                <w:sz w:val="20"/>
                <w:szCs w:val="20"/>
              </w:rPr>
            </w:pPr>
            <w:ins w:id="1588" w:author="IALA Meetings" w:date="2022-09-28T15:44:00Z">
              <w:r>
                <w:rPr>
                  <w:rFonts w:eastAsia="Times New Roman" w:cs="Times New Roman"/>
                  <w:bCs/>
                  <w:iCs/>
                  <w:snapToGrid w:val="0"/>
                  <w:sz w:val="20"/>
                  <w:szCs w:val="20"/>
                </w:rPr>
                <w:t>October 2023 (ENAV32) – Improve Draft guidelines</w:t>
              </w:r>
            </w:ins>
          </w:p>
          <w:p w14:paraId="6C97AF5F" w14:textId="77777777" w:rsidR="00DB483C" w:rsidRDefault="00DB483C"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589" w:author="IALA Meetings" w:date="2022-09-28T15:44:00Z"/>
                <w:rFonts w:eastAsia="Times New Roman" w:cs="Times New Roman"/>
                <w:bCs/>
                <w:iCs/>
                <w:snapToGrid w:val="0"/>
                <w:sz w:val="20"/>
                <w:szCs w:val="20"/>
              </w:rPr>
            </w:pPr>
            <w:ins w:id="1590" w:author="IALA Meetings" w:date="2022-09-28T15:44:00Z">
              <w:r>
                <w:rPr>
                  <w:rFonts w:eastAsia="Times New Roman" w:cs="Times New Roman"/>
                  <w:bCs/>
                  <w:iCs/>
                  <w:snapToGrid w:val="0"/>
                  <w:sz w:val="20"/>
                  <w:szCs w:val="20"/>
                </w:rPr>
                <w:t>March</w:t>
              </w:r>
              <w:r w:rsidRPr="00106C9A">
                <w:rPr>
                  <w:rFonts w:eastAsia="Times New Roman" w:cs="Times New Roman"/>
                  <w:bCs/>
                  <w:iCs/>
                  <w:snapToGrid w:val="0"/>
                  <w:sz w:val="20"/>
                  <w:szCs w:val="20"/>
                </w:rPr>
                <w:t xml:space="preserve"> 202</w:t>
              </w:r>
              <w:r>
                <w:rPr>
                  <w:rFonts w:eastAsia="Times New Roman" w:cs="Times New Roman"/>
                  <w:bCs/>
                  <w:iCs/>
                  <w:snapToGrid w:val="0"/>
                  <w:sz w:val="20"/>
                  <w:szCs w:val="20"/>
                </w:rPr>
                <w:t>4 (ENAV33</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w:t>
              </w:r>
              <w:r w:rsidRPr="00106C9A">
                <w:rPr>
                  <w:rFonts w:eastAsia="Times New Roman" w:cs="Times New Roman"/>
                  <w:bCs/>
                  <w:iCs/>
                  <w:snapToGrid w:val="0"/>
                  <w:sz w:val="20"/>
                  <w:szCs w:val="20"/>
                </w:rPr>
                <w:t xml:space="preserve"> </w:t>
              </w:r>
              <w:r>
                <w:rPr>
                  <w:rFonts w:eastAsia="Times New Roman" w:cs="Times New Roman"/>
                  <w:bCs/>
                  <w:iCs/>
                  <w:snapToGrid w:val="0"/>
                  <w:sz w:val="20"/>
                  <w:szCs w:val="20"/>
                </w:rPr>
                <w:t>Improve Draft guidelines</w:t>
              </w:r>
            </w:ins>
          </w:p>
          <w:p w14:paraId="122FB3FE" w14:textId="77777777" w:rsidR="00DB483C" w:rsidRPr="004A539D" w:rsidRDefault="00DB483C"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591" w:author="IALA Meetings" w:date="2022-09-28T15:44:00Z"/>
                <w:rFonts w:eastAsia="Times New Roman" w:cs="Times New Roman"/>
                <w:bCs/>
                <w:iCs/>
                <w:snapToGrid w:val="0"/>
                <w:sz w:val="20"/>
                <w:szCs w:val="20"/>
              </w:rPr>
            </w:pPr>
            <w:ins w:id="1592" w:author="IALA Meetings" w:date="2022-09-28T15:44:00Z">
              <w:r>
                <w:rPr>
                  <w:rFonts w:eastAsia="Times New Roman" w:cs="Times New Roman"/>
                  <w:bCs/>
                  <w:iCs/>
                  <w:snapToGrid w:val="0"/>
                  <w:sz w:val="20"/>
                  <w:szCs w:val="20"/>
                </w:rPr>
                <w:t xml:space="preserve">October 2024 (ENAV34) – </w:t>
              </w:r>
              <w:r w:rsidRPr="00A47A05">
                <w:rPr>
                  <w:rFonts w:eastAsia="Times New Roman" w:cs="Times New Roman"/>
                  <w:bCs/>
                  <w:iCs/>
                  <w:snapToGrid w:val="0"/>
                  <w:sz w:val="20"/>
                  <w:szCs w:val="20"/>
                </w:rPr>
                <w:t>Complete</w:t>
              </w:r>
              <w:r>
                <w:rPr>
                  <w:rFonts w:eastAsia="Times New Roman" w:cs="Times New Roman"/>
                  <w:bCs/>
                  <w:iCs/>
                  <w:snapToGrid w:val="0"/>
                  <w:sz w:val="20"/>
                  <w:szCs w:val="20"/>
                </w:rPr>
                <w:t xml:space="preserve"> </w:t>
              </w:r>
              <w:r w:rsidRPr="00A47A05">
                <w:rPr>
                  <w:rFonts w:eastAsia="Times New Roman" w:cs="Times New Roman"/>
                  <w:bCs/>
                  <w:iCs/>
                  <w:snapToGrid w:val="0"/>
                  <w:sz w:val="20"/>
                  <w:szCs w:val="20"/>
                </w:rPr>
                <w:t>Draft guideline</w:t>
              </w:r>
              <w:r>
                <w:rPr>
                  <w:rFonts w:eastAsia="Times New Roman" w:cs="Times New Roman"/>
                  <w:bCs/>
                  <w:iCs/>
                  <w:snapToGrid w:val="0"/>
                  <w:sz w:val="20"/>
                  <w:szCs w:val="20"/>
                </w:rPr>
                <w:t>s</w:t>
              </w:r>
              <w:r w:rsidRPr="00A47A05">
                <w:rPr>
                  <w:rFonts w:eastAsia="Times New Roman" w:cs="Times New Roman"/>
                  <w:bCs/>
                  <w:iCs/>
                  <w:snapToGrid w:val="0"/>
                  <w:sz w:val="20"/>
                  <w:szCs w:val="20"/>
                </w:rPr>
                <w:t xml:space="preserve">, submit for review </w:t>
              </w:r>
              <w:r>
                <w:rPr>
                  <w:rFonts w:eastAsia="Times New Roman" w:cs="Times New Roman"/>
                  <w:bCs/>
                  <w:iCs/>
                  <w:snapToGrid w:val="0"/>
                  <w:sz w:val="20"/>
                  <w:szCs w:val="20"/>
                </w:rPr>
                <w:t xml:space="preserve">by ENAV/ARM/VTS Committee </w:t>
              </w:r>
              <w:r w:rsidRPr="00A47A05">
                <w:rPr>
                  <w:rFonts w:eastAsia="Times New Roman" w:cs="Times New Roman"/>
                  <w:bCs/>
                  <w:iCs/>
                  <w:snapToGrid w:val="0"/>
                  <w:sz w:val="20"/>
                  <w:szCs w:val="20"/>
                </w:rPr>
                <w:t>and forwarding to Council for approval.</w:t>
              </w:r>
            </w:ins>
          </w:p>
        </w:tc>
      </w:tr>
      <w:tr w:rsidR="00DB483C" w14:paraId="1E6F56CF" w14:textId="77777777" w:rsidTr="00751C1D">
        <w:trPr>
          <w:cantSplit/>
          <w:trHeight w:val="659"/>
          <w:ins w:id="1593" w:author="IALA Meetings" w:date="2022-09-28T15:44:00Z"/>
        </w:trPr>
        <w:tc>
          <w:tcPr>
            <w:tcW w:w="2518" w:type="dxa"/>
          </w:tcPr>
          <w:p w14:paraId="147F92E3"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594" w:author="IALA Meetings" w:date="2022-09-28T15:44:00Z"/>
                <w:b/>
                <w:bCs/>
                <w:iCs/>
                <w:snapToGrid w:val="0"/>
                <w:sz w:val="20"/>
                <w:szCs w:val="20"/>
              </w:rPr>
            </w:pPr>
            <w:ins w:id="1595" w:author="IALA Meetings" w:date="2022-09-28T15:44:00Z">
              <w:r w:rsidRPr="00BF71F7">
                <w:rPr>
                  <w:b/>
                  <w:bCs/>
                  <w:iCs/>
                  <w:snapToGrid w:val="0"/>
                  <w:sz w:val="20"/>
                  <w:szCs w:val="20"/>
                </w:rPr>
                <w:t>Expected numbers of sessions for completion</w:t>
              </w:r>
            </w:ins>
          </w:p>
        </w:tc>
        <w:tc>
          <w:tcPr>
            <w:tcW w:w="7088" w:type="dxa"/>
            <w:gridSpan w:val="3"/>
          </w:tcPr>
          <w:p w14:paraId="7D32C10A" w14:textId="77777777" w:rsidR="00DB483C" w:rsidRDefault="00DB483C" w:rsidP="00751C1D">
            <w:pPr>
              <w:pStyle w:val="BodyText3"/>
              <w:spacing w:before="120"/>
              <w:jc w:val="both"/>
              <w:rPr>
                <w:ins w:id="1596" w:author="IALA Meetings" w:date="2022-09-28T15:44:00Z"/>
                <w:sz w:val="20"/>
                <w:lang w:val="en-CA"/>
              </w:rPr>
            </w:pPr>
            <w:ins w:id="1597" w:author="IALA Meetings" w:date="2022-09-28T15:44:00Z">
              <w:r>
                <w:rPr>
                  <w:sz w:val="20"/>
                  <w:lang w:val="en-CA"/>
                </w:rPr>
                <w:t>Session number:</w:t>
              </w:r>
            </w:ins>
          </w:p>
          <w:p w14:paraId="1F248DC7" w14:textId="77777777" w:rsidR="00DB483C" w:rsidRDefault="00DB483C" w:rsidP="00751C1D">
            <w:pPr>
              <w:pStyle w:val="BodyText3"/>
              <w:tabs>
                <w:tab w:val="left" w:pos="1092"/>
                <w:tab w:val="left" w:pos="2085"/>
                <w:tab w:val="left" w:pos="2935"/>
                <w:tab w:val="left" w:pos="3927"/>
                <w:tab w:val="left" w:pos="4920"/>
                <w:tab w:val="left" w:pos="6054"/>
              </w:tabs>
              <w:spacing w:before="120"/>
              <w:ind w:left="244"/>
              <w:jc w:val="both"/>
              <w:rPr>
                <w:ins w:id="1598" w:author="IALA Meetings" w:date="2022-09-28T15:44:00Z"/>
                <w:sz w:val="20"/>
                <w:lang w:val="en-CA"/>
              </w:rPr>
            </w:pPr>
            <w:ins w:id="1599" w:author="IALA Meetings" w:date="2022-09-28T15:44:00Z">
              <w:r>
                <w:rPr>
                  <w:noProof/>
                  <w:lang w:val="de-DE" w:eastAsia="de-DE"/>
                </w:rPr>
                <mc:AlternateContent>
                  <mc:Choice Requires="wps">
                    <w:drawing>
                      <wp:anchor distT="0" distB="0" distL="114300" distR="114300" simplePos="0" relativeHeight="251852800" behindDoc="0" locked="0" layoutInCell="1" allowOverlap="1" wp14:anchorId="7EFC8596" wp14:editId="389DC1F4">
                        <wp:simplePos x="0" y="0"/>
                        <wp:positionH relativeFrom="column">
                          <wp:posOffset>645160</wp:posOffset>
                        </wp:positionH>
                        <wp:positionV relativeFrom="paragraph">
                          <wp:posOffset>168910</wp:posOffset>
                        </wp:positionV>
                        <wp:extent cx="274320" cy="274320"/>
                        <wp:effectExtent l="0" t="0" r="11430" b="11430"/>
                        <wp:wrapNone/>
                        <wp:docPr id="465"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19584D3" w14:textId="77777777" w:rsidR="00751C1D" w:rsidRDefault="00751C1D" w:rsidP="00DB483C">
                                    <w:pPr>
                                      <w:rPr>
                                        <w:lang w:val="nl-NL"/>
                                      </w:rPr>
                                    </w:pPr>
                                    <w:r>
                                      <w:rPr>
                                        <w:lang w:val="nl-NL"/>
                                      </w:rPr>
                                      <w:t>X</w:t>
                                    </w:r>
                                  </w:p>
                                  <w:p w14:paraId="60154C92" w14:textId="77777777" w:rsidR="00751C1D" w:rsidRDefault="00751C1D" w:rsidP="00DB483C">
                                    <w:pPr>
                                      <w:rPr>
                                        <w:lang w:val="nl-NL"/>
                                      </w:rPr>
                                    </w:pPr>
                                  </w:p>
                                </w:txbxContent>
                              </wps:txbx>
                              <wps:bodyPr rot="0" vert="horz" wrap="square" lIns="91440" tIns="45720" rIns="91440" bIns="45720" anchor="t" anchorCtr="0" upright="1">
                                <a:noAutofit/>
                              </wps:bodyPr>
                            </wps:wsp>
                          </a:graphicData>
                        </a:graphic>
                      </wp:anchor>
                    </w:drawing>
                  </mc:Choice>
                  <mc:Fallback>
                    <w:pict>
                      <v:rect w14:anchorId="7EFC8596" id="_x0000_s1120" style="position:absolute;left:0;text-align:left;margin-left:50.8pt;margin-top:13.3pt;width:21.6pt;height:21.6pt;z-index:251852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DvZ4bBJgIAADgEAAAOAAAAAAAAAAAAAAAAAC4CAABkcnMvZTJvRG9j&#10;LnhtbFBLAQItABQABgAIAAAAIQAvRow13QAAAAkBAAAPAAAAAAAAAAAAAAAAAIAEAABkcnMvZG93&#10;bnJldi54bWxQSwUGAAAAAAQABADzAAAAigUAAAAA&#10;">
                        <v:textbox>
                          <w:txbxContent>
                            <w:p w14:paraId="019584D3" w14:textId="77777777" w:rsidR="00751C1D" w:rsidRDefault="00751C1D" w:rsidP="00DB483C">
                              <w:pPr>
                                <w:rPr>
                                  <w:lang w:val="nl-NL"/>
                                </w:rPr>
                              </w:pPr>
                              <w:r>
                                <w:rPr>
                                  <w:lang w:val="nl-NL"/>
                                </w:rPr>
                                <w:t>X</w:t>
                              </w:r>
                            </w:p>
                            <w:p w14:paraId="60154C92" w14:textId="77777777" w:rsidR="00751C1D" w:rsidRDefault="00751C1D" w:rsidP="00DB483C">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851776" behindDoc="0" locked="0" layoutInCell="1" allowOverlap="1" wp14:anchorId="17268E3A" wp14:editId="3D2AFFB7">
                        <wp:simplePos x="0" y="0"/>
                        <wp:positionH relativeFrom="column">
                          <wp:posOffset>1219200</wp:posOffset>
                        </wp:positionH>
                        <wp:positionV relativeFrom="paragraph">
                          <wp:posOffset>168910</wp:posOffset>
                        </wp:positionV>
                        <wp:extent cx="274320" cy="274320"/>
                        <wp:effectExtent l="0" t="0" r="11430" b="11430"/>
                        <wp:wrapNone/>
                        <wp:docPr id="466"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C27668A" w14:textId="77777777" w:rsidR="00751C1D" w:rsidRDefault="00751C1D" w:rsidP="00DB483C">
                                    <w:pPr>
                                      <w:rPr>
                                        <w:lang w:val="nl-NL"/>
                                      </w:rPr>
                                    </w:pPr>
                                    <w:r>
                                      <w:rPr>
                                        <w:lang w:val="nl-NL"/>
                                      </w:rPr>
                                      <w:t>X</w:t>
                                    </w:r>
                                  </w:p>
                                  <w:p w14:paraId="7E9597D7" w14:textId="77777777" w:rsidR="00751C1D" w:rsidRDefault="00751C1D" w:rsidP="00DB483C">
                                    <w:pPr>
                                      <w:jc w:val="center"/>
                                    </w:pPr>
                                  </w:p>
                                </w:txbxContent>
                              </wps:txbx>
                              <wps:bodyPr rot="0" vert="horz" wrap="square" lIns="91440" tIns="45720" rIns="91440" bIns="45720" anchor="t" anchorCtr="0" upright="1">
                                <a:noAutofit/>
                              </wps:bodyPr>
                            </wps:wsp>
                          </a:graphicData>
                        </a:graphic>
                      </wp:anchor>
                    </w:drawing>
                  </mc:Choice>
                  <mc:Fallback>
                    <w:pict>
                      <v:rect w14:anchorId="17268E3A" id="_x0000_s1121" style="position:absolute;left:0;text-align:left;margin-left:96pt;margin-top:13.3pt;width:21.6pt;height:21.6pt;z-index:251851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">
                        <v:textbox>
                          <w:txbxContent>
                            <w:p w14:paraId="2C27668A" w14:textId="77777777" w:rsidR="00751C1D" w:rsidRDefault="00751C1D" w:rsidP="00DB483C">
                              <w:pPr>
                                <w:rPr>
                                  <w:lang w:val="nl-NL"/>
                                </w:rPr>
                              </w:pPr>
                              <w:r>
                                <w:rPr>
                                  <w:lang w:val="nl-NL"/>
                                </w:rPr>
                                <w:t>X</w:t>
                              </w:r>
                            </w:p>
                            <w:p w14:paraId="7E9597D7" w14:textId="77777777" w:rsidR="00751C1D" w:rsidRDefault="00751C1D" w:rsidP="00DB483C">
                              <w:pPr>
                                <w:jc w:val="center"/>
                              </w:pPr>
                            </w:p>
                          </w:txbxContent>
                        </v:textbox>
                      </v:rect>
                    </w:pict>
                  </mc:Fallback>
                </mc:AlternateContent>
              </w:r>
              <w:r>
                <w:rPr>
                  <w:noProof/>
                  <w:lang w:val="de-DE" w:eastAsia="de-DE"/>
                </w:rPr>
                <mc:AlternateContent>
                  <mc:Choice Requires="wps">
                    <w:drawing>
                      <wp:anchor distT="0" distB="0" distL="114300" distR="114300" simplePos="0" relativeHeight="251850752" behindDoc="0" locked="0" layoutInCell="1" allowOverlap="1" wp14:anchorId="35A0F59C" wp14:editId="7AFB2B40">
                        <wp:simplePos x="0" y="0"/>
                        <wp:positionH relativeFrom="column">
                          <wp:posOffset>1793240</wp:posOffset>
                        </wp:positionH>
                        <wp:positionV relativeFrom="paragraph">
                          <wp:posOffset>168910</wp:posOffset>
                        </wp:positionV>
                        <wp:extent cx="274320" cy="274320"/>
                        <wp:effectExtent l="0" t="0" r="11430" b="11430"/>
                        <wp:wrapNone/>
                        <wp:docPr id="467"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BEF1FE5" w14:textId="77777777" w:rsidR="00751C1D" w:rsidRDefault="00751C1D" w:rsidP="00DB483C">
                                    <w:pPr>
                                      <w:rPr>
                                        <w:lang w:val="nl-NL"/>
                                      </w:rPr>
                                    </w:pPr>
                                    <w:r>
                                      <w:rPr>
                                        <w:lang w:val="nl-NL"/>
                                      </w:rPr>
                                      <w:t>X</w:t>
                                    </w:r>
                                  </w:p>
                                  <w:p w14:paraId="2FA779B8" w14:textId="77777777" w:rsidR="00751C1D" w:rsidRDefault="00751C1D" w:rsidP="00DB483C">
                                    <w:pPr>
                                      <w:jc w:val="center"/>
                                    </w:pPr>
                                  </w:p>
                                </w:txbxContent>
                              </wps:txbx>
                              <wps:bodyPr rot="0" vert="horz" wrap="square" lIns="91440" tIns="45720" rIns="91440" bIns="45720" anchor="t" anchorCtr="0" upright="1">
                                <a:noAutofit/>
                              </wps:bodyPr>
                            </wps:wsp>
                          </a:graphicData>
                        </a:graphic>
                      </wp:anchor>
                    </w:drawing>
                  </mc:Choice>
                  <mc:Fallback>
                    <w:pict>
                      <v:rect w14:anchorId="35A0F59C" id="_x0000_s1122" style="position:absolute;left:0;text-align:left;margin-left:141.2pt;margin-top:13.3pt;width:21.6pt;height:21.6pt;z-index:251850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Ch0H0gnAgAAOAQAAA4AAAAAAAAAAAAAAAAALgIAAGRycy9lMm9E&#10;b2MueG1sUEsBAi0AFAAGAAgAAAAhABLl/DveAAAACQEAAA8AAAAAAAAAAAAAAAAAgQQAAGRycy9k&#10;b3ducmV2LnhtbFBLBQYAAAAABAAEAPMAAACMBQAAAAA=&#10;">
                        <v:textbox>
                          <w:txbxContent>
                            <w:p w14:paraId="4BEF1FE5" w14:textId="77777777" w:rsidR="00751C1D" w:rsidRDefault="00751C1D" w:rsidP="00DB483C">
                              <w:pPr>
                                <w:rPr>
                                  <w:lang w:val="nl-NL"/>
                                </w:rPr>
                              </w:pPr>
                              <w:r>
                                <w:rPr>
                                  <w:lang w:val="nl-NL"/>
                                </w:rPr>
                                <w:t>X</w:t>
                              </w:r>
                            </w:p>
                            <w:p w14:paraId="2FA779B8" w14:textId="77777777" w:rsidR="00751C1D" w:rsidRDefault="00751C1D" w:rsidP="00DB483C">
                              <w:pPr>
                                <w:jc w:val="center"/>
                              </w:pPr>
                            </w:p>
                          </w:txbxContent>
                        </v:textbox>
                      </v:rect>
                    </w:pict>
                  </mc:Fallback>
                </mc:AlternateContent>
              </w:r>
              <w:r>
                <w:rPr>
                  <w:noProof/>
                  <w:lang w:val="de-DE" w:eastAsia="de-DE"/>
                </w:rPr>
                <mc:AlternateContent>
                  <mc:Choice Requires="wps">
                    <w:drawing>
                      <wp:anchor distT="0" distB="0" distL="114300" distR="114300" simplePos="0" relativeHeight="251849728" behindDoc="0" locked="0" layoutInCell="1" allowOverlap="1" wp14:anchorId="10B71E54" wp14:editId="5C133B87">
                        <wp:simplePos x="0" y="0"/>
                        <wp:positionH relativeFrom="column">
                          <wp:posOffset>2399665</wp:posOffset>
                        </wp:positionH>
                        <wp:positionV relativeFrom="paragraph">
                          <wp:posOffset>168910</wp:posOffset>
                        </wp:positionV>
                        <wp:extent cx="274320" cy="274320"/>
                        <wp:effectExtent l="0" t="0" r="11430" b="11430"/>
                        <wp:wrapNone/>
                        <wp:docPr id="468"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6F56667" w14:textId="77777777" w:rsidR="00751C1D" w:rsidRDefault="00751C1D" w:rsidP="00DB483C">
                                    <w:pPr>
                                      <w:rPr>
                                        <w:lang w:val="nl-NL"/>
                                      </w:rPr>
                                    </w:pPr>
                                    <w:proofErr w:type="gramStart"/>
                                    <w:r>
                                      <w:rPr>
                                        <w:lang w:val="nl-NL"/>
                                      </w:rPr>
                                      <w:t>x</w:t>
                                    </w:r>
                                    <w:proofErr w:type="gramEnd"/>
                                  </w:p>
                                  <w:p w14:paraId="4F666019" w14:textId="77777777" w:rsidR="00751C1D" w:rsidRDefault="00751C1D" w:rsidP="00DB483C">
                                    <w:pPr>
                                      <w:jc w:val="center"/>
                                    </w:pPr>
                                  </w:p>
                                </w:txbxContent>
                              </wps:txbx>
                              <wps:bodyPr rot="0" vert="horz" wrap="square" lIns="91440" tIns="45720" rIns="91440" bIns="45720" anchor="t" anchorCtr="0" upright="1">
                                <a:noAutofit/>
                              </wps:bodyPr>
                            </wps:wsp>
                          </a:graphicData>
                        </a:graphic>
                      </wp:anchor>
                    </w:drawing>
                  </mc:Choice>
                  <mc:Fallback>
                    <w:pict>
                      <v:rect w14:anchorId="10B71E54" id="_x0000_s1123" style="position:absolute;left:0;text-align:left;margin-left:188.95pt;margin-top:13.3pt;width:21.6pt;height:21.6pt;z-index:251849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">
                        <v:textbox>
                          <w:txbxContent>
                            <w:p w14:paraId="46F56667" w14:textId="77777777" w:rsidR="00751C1D" w:rsidRDefault="00751C1D" w:rsidP="00DB483C">
                              <w:pPr>
                                <w:rPr>
                                  <w:lang w:val="nl-NL"/>
                                </w:rPr>
                              </w:pPr>
                              <w:r>
                                <w:rPr>
                                  <w:lang w:val="nl-NL"/>
                                </w:rPr>
                                <w:t>x</w:t>
                              </w:r>
                            </w:p>
                            <w:p w14:paraId="4F666019" w14:textId="77777777" w:rsidR="00751C1D" w:rsidRDefault="00751C1D" w:rsidP="00DB483C">
                              <w:pPr>
                                <w:jc w:val="center"/>
                              </w:pPr>
                            </w:p>
                          </w:txbxContent>
                        </v:textbox>
                      </v:rect>
                    </w:pict>
                  </mc:Fallback>
                </mc:AlternateContent>
              </w:r>
              <w:r>
                <w:rPr>
                  <w:noProof/>
                  <w:lang w:val="de-DE" w:eastAsia="de-DE"/>
                </w:rPr>
                <mc:AlternateContent>
                  <mc:Choice Requires="wps">
                    <w:drawing>
                      <wp:anchor distT="0" distB="0" distL="114300" distR="114300" simplePos="0" relativeHeight="251848704" behindDoc="0" locked="0" layoutInCell="1" allowOverlap="1" wp14:anchorId="68DFA107" wp14:editId="66317477">
                        <wp:simplePos x="0" y="0"/>
                        <wp:positionH relativeFrom="column">
                          <wp:posOffset>3072130</wp:posOffset>
                        </wp:positionH>
                        <wp:positionV relativeFrom="paragraph">
                          <wp:posOffset>168910</wp:posOffset>
                        </wp:positionV>
                        <wp:extent cx="274320" cy="274320"/>
                        <wp:effectExtent l="0" t="0" r="11430" b="11430"/>
                        <wp:wrapNone/>
                        <wp:docPr id="469"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5818164" w14:textId="77777777" w:rsidR="00751C1D" w:rsidRDefault="00751C1D" w:rsidP="00DB483C">
                                    <w:pPr>
                                      <w:jc w:val="center"/>
                                    </w:pPr>
                                    <w:r>
                                      <w:t>X</w:t>
                                    </w:r>
                                  </w:p>
                                </w:txbxContent>
                              </wps:txbx>
                              <wps:bodyPr rot="0" vert="horz" wrap="square" lIns="91440" tIns="45720" rIns="91440" bIns="45720" anchor="t" anchorCtr="0" upright="1">
                                <a:noAutofit/>
                              </wps:bodyPr>
                            </wps:wsp>
                          </a:graphicData>
                        </a:graphic>
                      </wp:anchor>
                    </w:drawing>
                  </mc:Choice>
                  <mc:Fallback>
                    <w:pict>
                      <v:rect w14:anchorId="68DFA107" id="_x0000_s1124" style="position:absolute;left:0;text-align:left;margin-left:241.9pt;margin-top:13.3pt;width:21.6pt;height:21.6pt;z-index:251848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">
                        <v:textbox>
                          <w:txbxContent>
                            <w:p w14:paraId="25818164" w14:textId="77777777" w:rsidR="00751C1D" w:rsidRDefault="00751C1D" w:rsidP="00DB483C">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847680" behindDoc="0" locked="0" layoutInCell="1" allowOverlap="1" wp14:anchorId="124DDACA" wp14:editId="4FCF3DE4">
                        <wp:simplePos x="0" y="0"/>
                        <wp:positionH relativeFrom="column">
                          <wp:posOffset>3834765</wp:posOffset>
                        </wp:positionH>
                        <wp:positionV relativeFrom="paragraph">
                          <wp:posOffset>168910</wp:posOffset>
                        </wp:positionV>
                        <wp:extent cx="274320" cy="274320"/>
                        <wp:effectExtent l="0" t="0" r="11430" b="11430"/>
                        <wp:wrapNone/>
                        <wp:docPr id="470"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44D98CA" w14:textId="13B22065" w:rsidR="00751C1D" w:rsidRDefault="00B42037" w:rsidP="00DB483C">
                                    <w:pPr>
                                      <w:jc w:val="center"/>
                                    </w:pPr>
                                    <w:r>
                                      <w:t>X</w:t>
                                    </w:r>
                                  </w:p>
                                </w:txbxContent>
                              </wps:txbx>
                              <wps:bodyPr rot="0" vert="horz" wrap="square" lIns="91440" tIns="45720" rIns="91440" bIns="45720" anchor="t" anchorCtr="0" upright="1">
                                <a:noAutofit/>
                              </wps:bodyPr>
                            </wps:wsp>
                          </a:graphicData>
                        </a:graphic>
                      </wp:anchor>
                    </w:drawing>
                  </mc:Choice>
                  <mc:Fallback>
                    <w:pict>
                      <v:rect w14:anchorId="124DDACA" id="_x0000_s1125" style="position:absolute;left:0;text-align:left;margin-left:301.95pt;margin-top:13.3pt;width:21.6pt;height:21.6pt;z-index:251847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">
                        <v:textbox>
                          <w:txbxContent>
                            <w:p w14:paraId="744D98CA" w14:textId="13B22065" w:rsidR="00751C1D" w:rsidRDefault="00B42037" w:rsidP="00DB483C">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853824" behindDoc="0" locked="0" layoutInCell="1" allowOverlap="1" wp14:anchorId="5C862ABE" wp14:editId="2222AFD7">
                        <wp:simplePos x="0" y="0"/>
                        <wp:positionH relativeFrom="column">
                          <wp:posOffset>31750</wp:posOffset>
                        </wp:positionH>
                        <wp:positionV relativeFrom="paragraph">
                          <wp:posOffset>168910</wp:posOffset>
                        </wp:positionV>
                        <wp:extent cx="274320" cy="274320"/>
                        <wp:effectExtent l="0" t="0" r="11430" b="11430"/>
                        <wp:wrapNone/>
                        <wp:docPr id="471"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FEB77D0" w14:textId="77777777" w:rsidR="00751C1D" w:rsidRDefault="00751C1D" w:rsidP="00DB483C">
                                    <w:pPr>
                                      <w:rPr>
                                        <w:lang w:val="nl-NL"/>
                                      </w:rPr>
                                    </w:pPr>
                                  </w:p>
                                </w:txbxContent>
                              </wps:txbx>
                              <wps:bodyPr rot="0" vert="horz" wrap="square" lIns="91440" tIns="45720" rIns="91440" bIns="45720" anchor="t" anchorCtr="0" upright="1">
                                <a:noAutofit/>
                              </wps:bodyPr>
                            </wps:wsp>
                          </a:graphicData>
                        </a:graphic>
                      </wp:anchor>
                    </w:drawing>
                  </mc:Choice>
                  <mc:Fallback>
                    <w:pict>
                      <v:rect w14:anchorId="5C862ABE" id="_x0000_s1126" style="position:absolute;left:0;text-align:left;margin-left:2.5pt;margin-top:13.3pt;width:21.6pt;height:21.6pt;z-index:251853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H0wtBEmAgAAOAQAAA4AAAAAAAAAAAAAAAAALgIAAGRycy9lMm9Eb2Mu&#10;eG1sUEsBAi0AFAAGAAgAAAAhAFO2BG3cAAAABgEAAA8AAAAAAAAAAAAAAAAAgAQAAGRycy9kb3du&#10;cmV2LnhtbFBLBQYAAAAABAAEAPMAAACJBQAAAAA=&#10;">
                        <v:textbox>
                          <w:txbxContent>
                            <w:p w14:paraId="5FEB77D0" w14:textId="77777777" w:rsidR="00751C1D" w:rsidRDefault="00751C1D" w:rsidP="00DB483C">
                              <w:pPr>
                                <w:rPr>
                                  <w:lang w:val="nl-NL"/>
                                </w:rPr>
                              </w:pPr>
                            </w:p>
                          </w:txbxContent>
                        </v:textbox>
                      </v:rect>
                    </w:pict>
                  </mc:Fallback>
                </mc:AlternateContent>
              </w:r>
              <w:r>
                <w:rPr>
                  <w:sz w:val="20"/>
                  <w:lang w:val="en-CA"/>
                </w:rPr>
                <w:t>29</w:t>
              </w:r>
              <w:r>
                <w:rPr>
                  <w:sz w:val="20"/>
                  <w:lang w:val="en-CA"/>
                </w:rPr>
                <w:tab/>
                <w:t>30</w:t>
              </w:r>
              <w:r>
                <w:rPr>
                  <w:sz w:val="20"/>
                  <w:lang w:val="en-CA"/>
                </w:rPr>
                <w:tab/>
                <w:t>31</w:t>
              </w:r>
              <w:r>
                <w:rPr>
                  <w:sz w:val="20"/>
                  <w:lang w:val="en-CA"/>
                </w:rPr>
                <w:tab/>
                <w:t>32</w:t>
              </w:r>
              <w:r>
                <w:rPr>
                  <w:sz w:val="20"/>
                  <w:lang w:val="en-CA"/>
                </w:rPr>
                <w:tab/>
                <w:t>33</w:t>
              </w:r>
              <w:r>
                <w:rPr>
                  <w:sz w:val="20"/>
                  <w:lang w:val="en-CA"/>
                </w:rPr>
                <w:tab/>
                <w:t>34</w:t>
              </w:r>
              <w:r>
                <w:rPr>
                  <w:sz w:val="20"/>
                  <w:lang w:val="en-CA"/>
                </w:rPr>
                <w:tab/>
                <w:t xml:space="preserve"> 35</w:t>
              </w:r>
            </w:ins>
          </w:p>
          <w:p w14:paraId="585FC98F"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600" w:author="IALA Meetings" w:date="2022-09-28T15:44:00Z"/>
                <w:bCs/>
                <w:iCs/>
                <w:snapToGrid w:val="0"/>
                <w:sz w:val="20"/>
                <w:szCs w:val="20"/>
                <w:lang w:val="en-CA"/>
              </w:rPr>
            </w:pPr>
          </w:p>
          <w:p w14:paraId="6DC44A9D"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601" w:author="IALA Meetings" w:date="2022-09-28T15:44:00Z"/>
                <w:bCs/>
                <w:iCs/>
                <w:snapToGrid w:val="0"/>
                <w:sz w:val="20"/>
                <w:szCs w:val="20"/>
                <w:lang w:val="en-CA"/>
              </w:rPr>
            </w:pPr>
          </w:p>
        </w:tc>
      </w:tr>
      <w:tr w:rsidR="00DB483C" w14:paraId="6F7E1FED" w14:textId="77777777" w:rsidTr="00751C1D">
        <w:trPr>
          <w:cantSplit/>
          <w:trHeight w:val="342"/>
          <w:ins w:id="1602" w:author="IALA Meetings" w:date="2022-09-28T15:44:00Z"/>
        </w:trPr>
        <w:tc>
          <w:tcPr>
            <w:tcW w:w="2518" w:type="dxa"/>
            <w:shd w:val="clear" w:color="auto" w:fill="DDD9C3" w:themeFill="background2" w:themeFillShade="E6"/>
          </w:tcPr>
          <w:p w14:paraId="3061FAB9"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603" w:author="IALA Meetings" w:date="2022-09-28T15:44:00Z"/>
                <w:b/>
                <w:bCs/>
                <w:iCs/>
                <w:snapToGrid w:val="0"/>
                <w:sz w:val="20"/>
                <w:szCs w:val="20"/>
              </w:rPr>
            </w:pPr>
            <w:ins w:id="1604" w:author="IALA Meetings" w:date="2022-09-28T15:44:00Z">
              <w:r>
                <w:rPr>
                  <w:b/>
                  <w:bCs/>
                  <w:iCs/>
                  <w:snapToGrid w:val="0"/>
                  <w:sz w:val="20"/>
                  <w:szCs w:val="20"/>
                </w:rPr>
                <w:t>Committee notes</w:t>
              </w:r>
            </w:ins>
          </w:p>
        </w:tc>
        <w:tc>
          <w:tcPr>
            <w:tcW w:w="2268" w:type="dxa"/>
            <w:shd w:val="clear" w:color="auto" w:fill="DDD9C3" w:themeFill="background2" w:themeFillShade="E6"/>
          </w:tcPr>
          <w:p w14:paraId="39DC5589"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605" w:author="IALA Meetings" w:date="2022-09-28T15:44:00Z"/>
                <w:b/>
                <w:bCs/>
                <w:iCs/>
                <w:snapToGrid w:val="0"/>
                <w:sz w:val="20"/>
                <w:szCs w:val="20"/>
              </w:rPr>
            </w:pPr>
            <w:ins w:id="1606" w:author="IALA Meetings" w:date="2022-09-28T15:44:00Z">
              <w:r>
                <w:rPr>
                  <w:b/>
                  <w:bCs/>
                  <w:iCs/>
                  <w:snapToGrid w:val="0"/>
                  <w:sz w:val="20"/>
                  <w:szCs w:val="20"/>
                </w:rPr>
                <w:t>Origins</w:t>
              </w:r>
            </w:ins>
          </w:p>
        </w:tc>
        <w:tc>
          <w:tcPr>
            <w:tcW w:w="4820" w:type="dxa"/>
            <w:gridSpan w:val="2"/>
            <w:shd w:val="clear" w:color="auto" w:fill="DDD9C3" w:themeFill="background2" w:themeFillShade="E6"/>
          </w:tcPr>
          <w:p w14:paraId="54CA49CD"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607" w:author="IALA Meetings" w:date="2022-09-28T15:44:00Z"/>
                <w:bCs/>
                <w:iCs/>
                <w:snapToGrid w:val="0"/>
                <w:sz w:val="20"/>
                <w:szCs w:val="20"/>
              </w:rPr>
            </w:pPr>
            <w:ins w:id="1608" w:author="IALA Meetings" w:date="2022-09-28T15:44:00Z">
              <w:r>
                <w:rPr>
                  <w:bCs/>
                  <w:iCs/>
                  <w:snapToGrid w:val="0"/>
                  <w:sz w:val="20"/>
                  <w:szCs w:val="20"/>
                </w:rPr>
                <w:t>Requested by ENAV Committee at [ENAV29]</w:t>
              </w:r>
            </w:ins>
          </w:p>
        </w:tc>
      </w:tr>
      <w:tr w:rsidR="00DB483C" w14:paraId="5FD2A895" w14:textId="77777777" w:rsidTr="00751C1D">
        <w:trPr>
          <w:cantSplit/>
          <w:trHeight w:val="342"/>
          <w:ins w:id="1609" w:author="IALA Meetings" w:date="2022-09-28T15:44:00Z"/>
        </w:trPr>
        <w:tc>
          <w:tcPr>
            <w:tcW w:w="2518" w:type="dxa"/>
            <w:vMerge w:val="restart"/>
            <w:shd w:val="clear" w:color="auto" w:fill="auto"/>
          </w:tcPr>
          <w:p w14:paraId="549BBADC"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ins w:id="1610" w:author="IALA Meetings" w:date="2022-09-28T15:44:00Z"/>
                <w:b/>
                <w:bCs/>
                <w:iCs/>
                <w:snapToGrid w:val="0"/>
                <w:sz w:val="20"/>
                <w:szCs w:val="20"/>
              </w:rPr>
            </w:pPr>
          </w:p>
        </w:tc>
        <w:tc>
          <w:tcPr>
            <w:tcW w:w="2268" w:type="dxa"/>
            <w:shd w:val="clear" w:color="auto" w:fill="DDD9C3" w:themeFill="background2" w:themeFillShade="E6"/>
          </w:tcPr>
          <w:p w14:paraId="755C7C2F"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611" w:author="IALA Meetings" w:date="2022-09-28T15:44:00Z"/>
                <w:b/>
                <w:bCs/>
                <w:iCs/>
                <w:snapToGrid w:val="0"/>
                <w:sz w:val="20"/>
                <w:szCs w:val="20"/>
              </w:rPr>
            </w:pPr>
            <w:ins w:id="1612" w:author="IALA Meetings" w:date="2022-09-28T15:44:00Z">
              <w:r>
                <w:rPr>
                  <w:b/>
                  <w:bCs/>
                  <w:iCs/>
                  <w:snapToGrid w:val="0"/>
                  <w:sz w:val="20"/>
                  <w:szCs w:val="20"/>
                </w:rPr>
                <w:t>Agreed by session</w:t>
              </w:r>
            </w:ins>
          </w:p>
        </w:tc>
        <w:tc>
          <w:tcPr>
            <w:tcW w:w="2268" w:type="dxa"/>
            <w:shd w:val="clear" w:color="auto" w:fill="DDD9C3" w:themeFill="background2" w:themeFillShade="E6"/>
          </w:tcPr>
          <w:p w14:paraId="78151759"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613" w:author="IALA Meetings" w:date="2022-09-28T15:44:00Z"/>
                <w:b/>
                <w:bCs/>
                <w:iCs/>
                <w:snapToGrid w:val="0"/>
                <w:sz w:val="20"/>
                <w:szCs w:val="20"/>
              </w:rPr>
            </w:pPr>
            <w:ins w:id="1614" w:author="IALA Meetings" w:date="2022-09-28T15:44:00Z">
              <w:r>
                <w:rPr>
                  <w:b/>
                  <w:bCs/>
                  <w:iCs/>
                  <w:snapToGrid w:val="0"/>
                  <w:sz w:val="20"/>
                  <w:szCs w:val="20"/>
                </w:rPr>
                <w:t>TD#</w:t>
              </w:r>
            </w:ins>
          </w:p>
        </w:tc>
        <w:tc>
          <w:tcPr>
            <w:tcW w:w="2552" w:type="dxa"/>
            <w:shd w:val="clear" w:color="auto" w:fill="DDD9C3" w:themeFill="background2" w:themeFillShade="E6"/>
          </w:tcPr>
          <w:p w14:paraId="5C2DB056"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615" w:author="IALA Meetings" w:date="2022-09-28T15:44:00Z"/>
                <w:b/>
                <w:bCs/>
                <w:iCs/>
                <w:snapToGrid w:val="0"/>
                <w:sz w:val="20"/>
                <w:szCs w:val="20"/>
              </w:rPr>
            </w:pPr>
            <w:ins w:id="1616" w:author="IALA Meetings" w:date="2022-09-28T15:44:00Z">
              <w:r>
                <w:rPr>
                  <w:b/>
                  <w:bCs/>
                  <w:iCs/>
                  <w:snapToGrid w:val="0"/>
                  <w:sz w:val="20"/>
                  <w:szCs w:val="20"/>
                </w:rPr>
                <w:t>Comments</w:t>
              </w:r>
            </w:ins>
          </w:p>
        </w:tc>
      </w:tr>
      <w:tr w:rsidR="00DB483C" w14:paraId="4BCFEF0F" w14:textId="77777777" w:rsidTr="00751C1D">
        <w:trPr>
          <w:cantSplit/>
          <w:trHeight w:val="489"/>
          <w:ins w:id="1617" w:author="IALA Meetings" w:date="2022-09-28T15:44:00Z"/>
        </w:trPr>
        <w:tc>
          <w:tcPr>
            <w:tcW w:w="2518" w:type="dxa"/>
            <w:vMerge/>
            <w:shd w:val="clear" w:color="auto" w:fill="auto"/>
          </w:tcPr>
          <w:p w14:paraId="2F9A5810"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ins w:id="1618" w:author="IALA Meetings" w:date="2022-09-28T15:44:00Z"/>
                <w:bCs/>
                <w:iCs/>
                <w:snapToGrid w:val="0"/>
                <w:sz w:val="20"/>
                <w:szCs w:val="20"/>
              </w:rPr>
            </w:pPr>
          </w:p>
        </w:tc>
        <w:tc>
          <w:tcPr>
            <w:tcW w:w="2268" w:type="dxa"/>
            <w:shd w:val="clear" w:color="auto" w:fill="DDD9C3" w:themeFill="background2" w:themeFillShade="E6"/>
          </w:tcPr>
          <w:p w14:paraId="4F3121EC"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619" w:author="IALA Meetings" w:date="2022-09-28T15:44:00Z"/>
                <w:bCs/>
                <w:iCs/>
                <w:snapToGrid w:val="0"/>
                <w:sz w:val="20"/>
                <w:szCs w:val="20"/>
              </w:rPr>
            </w:pPr>
            <w:ins w:id="1620" w:author="IALA Meetings" w:date="2022-09-28T15:44: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268" w:type="dxa"/>
            <w:shd w:val="clear" w:color="auto" w:fill="DDD9C3" w:themeFill="background2" w:themeFillShade="E6"/>
          </w:tcPr>
          <w:p w14:paraId="2AEF38D9"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621" w:author="IALA Meetings" w:date="2022-09-28T15:44:00Z"/>
                <w:bCs/>
                <w:iCs/>
                <w:snapToGrid w:val="0"/>
                <w:sz w:val="20"/>
                <w:szCs w:val="20"/>
              </w:rPr>
            </w:pPr>
            <w:ins w:id="1622" w:author="IALA Meetings" w:date="2022-09-28T15:44: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552" w:type="dxa"/>
            <w:shd w:val="clear" w:color="auto" w:fill="DDD9C3" w:themeFill="background2" w:themeFillShade="E6"/>
          </w:tcPr>
          <w:p w14:paraId="366495B4"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623" w:author="IALA Meetings" w:date="2022-09-28T15:44:00Z"/>
                <w:bCs/>
                <w:iCs/>
                <w:snapToGrid w:val="0"/>
                <w:sz w:val="20"/>
                <w:szCs w:val="20"/>
              </w:rPr>
            </w:pPr>
            <w:ins w:id="1624" w:author="IALA Meetings" w:date="2022-09-28T15:44: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r>
      <w:tr w:rsidR="00DB483C" w14:paraId="3F387771" w14:textId="77777777" w:rsidTr="00751C1D">
        <w:trPr>
          <w:cantSplit/>
          <w:trHeight w:val="489"/>
          <w:ins w:id="1625" w:author="IALA Meetings" w:date="2022-09-28T15:44:00Z"/>
        </w:trPr>
        <w:tc>
          <w:tcPr>
            <w:tcW w:w="2518" w:type="dxa"/>
            <w:shd w:val="clear" w:color="auto" w:fill="auto"/>
          </w:tcPr>
          <w:p w14:paraId="0312F608"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1626" w:author="IALA Meetings" w:date="2022-09-28T15:44:00Z"/>
                <w:bCs/>
                <w:iCs/>
                <w:snapToGrid w:val="0"/>
                <w:sz w:val="20"/>
                <w:szCs w:val="20"/>
              </w:rPr>
            </w:pPr>
          </w:p>
        </w:tc>
        <w:tc>
          <w:tcPr>
            <w:tcW w:w="2268" w:type="dxa"/>
            <w:shd w:val="clear" w:color="auto" w:fill="DDD9C3" w:themeFill="background2" w:themeFillShade="E6"/>
          </w:tcPr>
          <w:p w14:paraId="097553BF"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627" w:author="IALA Meetings" w:date="2022-09-28T15:44:00Z"/>
                <w:b/>
                <w:bCs/>
                <w:iCs/>
                <w:snapToGrid w:val="0"/>
                <w:sz w:val="20"/>
                <w:szCs w:val="20"/>
              </w:rPr>
            </w:pPr>
            <w:ins w:id="1628" w:author="IALA Meetings" w:date="2022-09-28T15:44:00Z">
              <w:r>
                <w:rPr>
                  <w:b/>
                  <w:bCs/>
                  <w:iCs/>
                  <w:snapToGrid w:val="0"/>
                  <w:sz w:val="20"/>
                  <w:szCs w:val="20"/>
                </w:rPr>
                <w:t>Approved by Council</w:t>
              </w:r>
            </w:ins>
          </w:p>
        </w:tc>
        <w:tc>
          <w:tcPr>
            <w:tcW w:w="2268" w:type="dxa"/>
            <w:shd w:val="clear" w:color="auto" w:fill="DDD9C3" w:themeFill="background2" w:themeFillShade="E6"/>
          </w:tcPr>
          <w:p w14:paraId="751A7AC3"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629" w:author="IALA Meetings" w:date="2022-09-28T15:44:00Z"/>
                <w:bCs/>
                <w:iCs/>
                <w:snapToGrid w:val="0"/>
                <w:sz w:val="20"/>
                <w:szCs w:val="20"/>
              </w:rPr>
            </w:pPr>
            <w:ins w:id="1630" w:author="IALA Meetings" w:date="2022-09-28T15:44: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ins>
          </w:p>
        </w:tc>
        <w:tc>
          <w:tcPr>
            <w:tcW w:w="2552" w:type="dxa"/>
            <w:shd w:val="clear" w:color="auto" w:fill="DDD9C3" w:themeFill="background2" w:themeFillShade="E6"/>
          </w:tcPr>
          <w:p w14:paraId="13E47A67"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631" w:author="IALA Meetings" w:date="2022-09-28T15:44:00Z"/>
                <w:bCs/>
                <w:iCs/>
                <w:snapToGrid w:val="0"/>
                <w:sz w:val="20"/>
                <w:szCs w:val="20"/>
              </w:rPr>
            </w:pPr>
            <w:ins w:id="1632" w:author="IALA Meetings" w:date="2022-09-28T15:44: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ins>
          </w:p>
        </w:tc>
      </w:tr>
      <w:tr w:rsidR="00DB483C" w14:paraId="5CF35B25" w14:textId="77777777" w:rsidTr="00751C1D">
        <w:trPr>
          <w:cantSplit/>
          <w:trHeight w:val="489"/>
          <w:ins w:id="1633" w:author="IALA Meetings" w:date="2022-09-28T15:44:00Z"/>
        </w:trPr>
        <w:tc>
          <w:tcPr>
            <w:tcW w:w="2518" w:type="dxa"/>
            <w:shd w:val="clear" w:color="auto" w:fill="auto"/>
          </w:tcPr>
          <w:p w14:paraId="744B0277"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1634" w:author="IALA Meetings" w:date="2022-09-28T15:44:00Z"/>
                <w:bCs/>
                <w:iCs/>
                <w:snapToGrid w:val="0"/>
                <w:sz w:val="20"/>
                <w:szCs w:val="20"/>
              </w:rPr>
            </w:pPr>
          </w:p>
        </w:tc>
        <w:tc>
          <w:tcPr>
            <w:tcW w:w="2268" w:type="dxa"/>
            <w:shd w:val="clear" w:color="auto" w:fill="DDD9C3" w:themeFill="background2" w:themeFillShade="E6"/>
          </w:tcPr>
          <w:p w14:paraId="7CAA75F4"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635" w:author="IALA Meetings" w:date="2022-09-28T15:44:00Z"/>
                <w:b/>
                <w:bCs/>
                <w:iCs/>
                <w:snapToGrid w:val="0"/>
                <w:sz w:val="20"/>
                <w:szCs w:val="20"/>
              </w:rPr>
            </w:pPr>
            <w:ins w:id="1636" w:author="IALA Meetings" w:date="2022-09-28T15:44:00Z">
              <w:r>
                <w:rPr>
                  <w:b/>
                  <w:bCs/>
                  <w:iCs/>
                  <w:snapToGrid w:val="0"/>
                  <w:sz w:val="20"/>
                  <w:szCs w:val="20"/>
                </w:rPr>
                <w:t>Revision Notes:</w:t>
              </w:r>
            </w:ins>
          </w:p>
        </w:tc>
        <w:tc>
          <w:tcPr>
            <w:tcW w:w="4820" w:type="dxa"/>
            <w:gridSpan w:val="2"/>
            <w:shd w:val="clear" w:color="auto" w:fill="DDD9C3" w:themeFill="background2" w:themeFillShade="E6"/>
          </w:tcPr>
          <w:p w14:paraId="327C130B"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637" w:author="IALA Meetings" w:date="2022-09-28T15:44:00Z"/>
                <w:bCs/>
                <w:iCs/>
                <w:snapToGrid w:val="0"/>
                <w:sz w:val="20"/>
                <w:szCs w:val="20"/>
              </w:rPr>
            </w:pPr>
          </w:p>
        </w:tc>
      </w:tr>
    </w:tbl>
    <w:p w14:paraId="1B617DA9" w14:textId="77777777" w:rsidR="00DB483C" w:rsidRDefault="00DB483C" w:rsidP="007F74C1">
      <w:pPr>
        <w:rPr>
          <w:ins w:id="1638" w:author="IALA Meetings" w:date="2022-09-28T15:39:00Z"/>
        </w:rPr>
      </w:pP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DB483C" w14:paraId="5852E1BD" w14:textId="77777777" w:rsidTr="00751C1D">
        <w:trPr>
          <w:cantSplit/>
          <w:trHeight w:val="416"/>
          <w:tblHeader/>
          <w:ins w:id="1639" w:author="IALA Meetings" w:date="2022-09-28T15:39:00Z"/>
        </w:trPr>
        <w:tc>
          <w:tcPr>
            <w:tcW w:w="9606" w:type="dxa"/>
            <w:gridSpan w:val="4"/>
            <w:shd w:val="clear" w:color="auto" w:fill="DDD9C3"/>
            <w:vAlign w:val="center"/>
          </w:tcPr>
          <w:p w14:paraId="4FF72BA9"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ins w:id="1640" w:author="IALA Meetings" w:date="2022-09-28T15:39:00Z"/>
                <w:b/>
                <w:bCs/>
                <w:iCs/>
                <w:snapToGrid w:val="0"/>
              </w:rPr>
            </w:pPr>
            <w:ins w:id="1641" w:author="IALA Meetings" w:date="2022-09-28T15:39:00Z">
              <w:r>
                <w:rPr>
                  <w:b/>
                  <w:bCs/>
                  <w:iCs/>
                  <w:snapToGrid w:val="0"/>
                </w:rPr>
                <w:t xml:space="preserve">ENAV Committee </w:t>
              </w:r>
              <w:r w:rsidRPr="00696A73">
                <w:rPr>
                  <w:b/>
                  <w:bCs/>
                  <w:iCs/>
                  <w:snapToGrid w:val="0"/>
                </w:rPr>
                <w:t>Work Programme</w:t>
              </w:r>
              <w:r>
                <w:rPr>
                  <w:b/>
                  <w:bCs/>
                  <w:iCs/>
                  <w:snapToGrid w:val="0"/>
                </w:rPr>
                <w:t xml:space="preserve"> 2023-2027</w:t>
              </w:r>
            </w:ins>
          </w:p>
        </w:tc>
      </w:tr>
      <w:tr w:rsidR="00DB483C" w14:paraId="175C02F8" w14:textId="77777777" w:rsidTr="00751C1D">
        <w:trPr>
          <w:cantSplit/>
          <w:trHeight w:val="428"/>
          <w:ins w:id="1642" w:author="IALA Meetings" w:date="2022-09-28T15:39:00Z"/>
        </w:trPr>
        <w:tc>
          <w:tcPr>
            <w:tcW w:w="2518" w:type="dxa"/>
            <w:shd w:val="clear" w:color="auto" w:fill="auto"/>
          </w:tcPr>
          <w:p w14:paraId="7EAAE659"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643" w:author="IALA Meetings" w:date="2022-09-28T15:39:00Z"/>
                <w:b/>
                <w:bCs/>
                <w:iCs/>
                <w:snapToGrid w:val="0"/>
                <w:sz w:val="20"/>
                <w:szCs w:val="20"/>
              </w:rPr>
            </w:pPr>
            <w:ins w:id="1644" w:author="IALA Meetings" w:date="2022-09-28T15:39:00Z">
              <w:r w:rsidRPr="00BF71F7">
                <w:rPr>
                  <w:b/>
                  <w:sz w:val="20"/>
                  <w:szCs w:val="20"/>
                </w:rPr>
                <w:t>Standard</w:t>
              </w:r>
            </w:ins>
          </w:p>
        </w:tc>
        <w:tc>
          <w:tcPr>
            <w:tcW w:w="7088" w:type="dxa"/>
            <w:gridSpan w:val="3"/>
            <w:shd w:val="clear" w:color="auto" w:fill="auto"/>
          </w:tcPr>
          <w:p w14:paraId="7D53EA9A"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645" w:author="IALA Meetings" w:date="2022-09-28T15:39:00Z"/>
                <w:rFonts w:cs="Arial"/>
                <w:snapToGrid w:val="0"/>
                <w:kern w:val="28"/>
                <w:sz w:val="20"/>
                <w:szCs w:val="20"/>
                <w:highlight w:val="yellow"/>
                <w:lang w:eastAsia="de-DE"/>
              </w:rPr>
            </w:pPr>
            <w:ins w:id="1646" w:author="IALA Meetings" w:date="2022-09-28T15:39:00Z">
              <w:r>
                <w:rPr>
                  <w:rFonts w:cs="Arial"/>
                  <w:snapToGrid w:val="0"/>
                  <w:kern w:val="28"/>
                  <w:sz w:val="20"/>
                  <w:szCs w:val="20"/>
                  <w:lang w:eastAsia="de-DE"/>
                </w:rPr>
                <w:t>S1060 – digital Communication technologies</w:t>
              </w:r>
            </w:ins>
          </w:p>
        </w:tc>
      </w:tr>
      <w:tr w:rsidR="00DB483C" w:rsidRPr="00520177" w14:paraId="678F9053" w14:textId="77777777" w:rsidTr="00751C1D">
        <w:trPr>
          <w:cantSplit/>
          <w:trHeight w:val="491"/>
          <w:ins w:id="1647" w:author="IALA Meetings" w:date="2022-09-28T15:39:00Z"/>
        </w:trPr>
        <w:tc>
          <w:tcPr>
            <w:tcW w:w="2518" w:type="dxa"/>
            <w:shd w:val="clear" w:color="auto" w:fill="auto"/>
          </w:tcPr>
          <w:p w14:paraId="3FEAA2A9"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648" w:author="IALA Meetings" w:date="2022-09-28T15:39:00Z"/>
                <w:b/>
                <w:bCs/>
                <w:iCs/>
                <w:snapToGrid w:val="0"/>
                <w:sz w:val="20"/>
                <w:szCs w:val="20"/>
              </w:rPr>
            </w:pPr>
            <w:ins w:id="1649" w:author="IALA Meetings" w:date="2022-09-28T15:39:00Z">
              <w:r w:rsidRPr="00BF71F7">
                <w:rPr>
                  <w:b/>
                  <w:sz w:val="20"/>
                  <w:szCs w:val="20"/>
                </w:rPr>
                <w:t>Topic Area</w:t>
              </w:r>
            </w:ins>
          </w:p>
        </w:tc>
        <w:tc>
          <w:tcPr>
            <w:tcW w:w="7088" w:type="dxa"/>
            <w:gridSpan w:val="3"/>
            <w:shd w:val="clear" w:color="auto" w:fill="auto"/>
          </w:tcPr>
          <w:p w14:paraId="276EFA93" w14:textId="30298C55" w:rsidR="00DB483C" w:rsidRPr="00FB440E"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650" w:author="IALA Meetings" w:date="2022-09-28T15:39:00Z"/>
                <w:rFonts w:cs="Arial"/>
                <w:snapToGrid w:val="0"/>
                <w:kern w:val="28"/>
                <w:sz w:val="20"/>
                <w:szCs w:val="20"/>
                <w:lang w:eastAsia="de-DE"/>
              </w:rPr>
            </w:pPr>
            <w:ins w:id="1651" w:author="IALA Meetings" w:date="2022-09-28T15:45:00Z">
              <w:r w:rsidRPr="00B42037">
                <w:rPr>
                  <w:rFonts w:cs="Arial"/>
                  <w:snapToGrid w:val="0"/>
                  <w:kern w:val="28"/>
                  <w:sz w:val="20"/>
                  <w:szCs w:val="20"/>
                  <w:lang w:eastAsia="de-DE"/>
                </w:rPr>
                <w:t>G1095</w:t>
              </w:r>
            </w:ins>
            <w:ins w:id="1652" w:author="IALA Meetings" w:date="2022-09-28T15:39:00Z">
              <w:r w:rsidRPr="00B42037">
                <w:rPr>
                  <w:rFonts w:cs="Arial"/>
                  <w:snapToGrid w:val="0"/>
                  <w:kern w:val="28"/>
                  <w:sz w:val="20"/>
                  <w:szCs w:val="20"/>
                  <w:lang w:eastAsia="de-DE"/>
                </w:rPr>
                <w:t xml:space="preserve"> </w:t>
              </w:r>
            </w:ins>
            <w:ins w:id="1653" w:author="IALA Meetings" w:date="2022-09-28T15:44:00Z">
              <w:r w:rsidRPr="00B42037">
                <w:rPr>
                  <w:rFonts w:cs="Arial"/>
                  <w:snapToGrid w:val="0"/>
                  <w:kern w:val="28"/>
                  <w:sz w:val="20"/>
                  <w:szCs w:val="20"/>
                  <w:lang w:eastAsia="de-DE"/>
                  <w:rPrChange w:id="1654" w:author="IALA Meetings" w:date="2022-09-28T15:45:00Z">
                    <w:rPr>
                      <w:rFonts w:ascii="Calibri" w:hAnsi="Calibri"/>
                      <w:color w:val="000000"/>
                      <w:sz w:val="18"/>
                      <w:szCs w:val="18"/>
                      <w:highlight w:val="yellow"/>
                      <w:lang w:val="en-US" w:eastAsia="nl-NL"/>
                    </w:rPr>
                  </w:rPrChange>
                </w:rPr>
                <w:t>Harmonized Implementation of Application Specific Messages (ASMs) (May 2013)</w:t>
              </w:r>
            </w:ins>
          </w:p>
        </w:tc>
      </w:tr>
      <w:tr w:rsidR="00DB483C" w14:paraId="43342D52" w14:textId="77777777" w:rsidTr="00751C1D">
        <w:trPr>
          <w:cantSplit/>
          <w:trHeight w:val="463"/>
          <w:ins w:id="1655" w:author="IALA Meetings" w:date="2022-09-28T15:39:00Z"/>
        </w:trPr>
        <w:tc>
          <w:tcPr>
            <w:tcW w:w="2518" w:type="dxa"/>
            <w:shd w:val="clear" w:color="auto" w:fill="auto"/>
          </w:tcPr>
          <w:p w14:paraId="09A09F77"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656" w:author="IALA Meetings" w:date="2022-09-28T15:39:00Z"/>
                <w:b/>
                <w:bCs/>
                <w:iCs/>
                <w:snapToGrid w:val="0"/>
                <w:sz w:val="20"/>
                <w:szCs w:val="20"/>
              </w:rPr>
            </w:pPr>
            <w:ins w:id="1657" w:author="IALA Meetings" w:date="2022-09-28T15:39:00Z">
              <w:r w:rsidRPr="00BF71F7">
                <w:rPr>
                  <w:b/>
                  <w:bCs/>
                  <w:iCs/>
                  <w:snapToGrid w:val="0"/>
                  <w:sz w:val="20"/>
                  <w:szCs w:val="20"/>
                </w:rPr>
                <w:t>Task</w:t>
              </w:r>
            </w:ins>
          </w:p>
        </w:tc>
        <w:tc>
          <w:tcPr>
            <w:tcW w:w="7088" w:type="dxa"/>
            <w:gridSpan w:val="3"/>
            <w:shd w:val="clear" w:color="auto" w:fill="auto"/>
          </w:tcPr>
          <w:p w14:paraId="72124D80" w14:textId="197D0036"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658" w:author="IALA Meetings" w:date="2022-09-28T15:39:00Z"/>
                <w:rFonts w:cs="Arial"/>
                <w:snapToGrid w:val="0"/>
                <w:kern w:val="28"/>
                <w:sz w:val="20"/>
                <w:szCs w:val="20"/>
                <w:lang w:eastAsia="de-DE"/>
              </w:rPr>
            </w:pPr>
            <w:ins w:id="1659" w:author="IALA Meetings" w:date="2022-09-28T15:39:00Z">
              <w:r>
                <w:rPr>
                  <w:rFonts w:cs="Arial"/>
                  <w:snapToGrid w:val="0"/>
                  <w:kern w:val="28"/>
                  <w:sz w:val="20"/>
                  <w:szCs w:val="20"/>
                  <w:lang w:eastAsia="de-DE"/>
                </w:rPr>
                <w:t xml:space="preserve">Review und update </w:t>
              </w:r>
            </w:ins>
            <w:ins w:id="1660" w:author="IALA Meetings" w:date="2022-09-28T15:45:00Z">
              <w:r w:rsidR="00093E65">
                <w:rPr>
                  <w:rFonts w:cs="Arial"/>
                  <w:snapToGrid w:val="0"/>
                  <w:kern w:val="28"/>
                  <w:sz w:val="20"/>
                  <w:szCs w:val="20"/>
                  <w:lang w:eastAsia="de-DE"/>
                </w:rPr>
                <w:t>G 1095</w:t>
              </w:r>
            </w:ins>
          </w:p>
        </w:tc>
      </w:tr>
      <w:tr w:rsidR="00DB483C" w14:paraId="627AF51A" w14:textId="77777777" w:rsidTr="00751C1D">
        <w:trPr>
          <w:cantSplit/>
          <w:trHeight w:val="466"/>
          <w:ins w:id="1661" w:author="IALA Meetings" w:date="2022-09-28T15:39:00Z"/>
        </w:trPr>
        <w:tc>
          <w:tcPr>
            <w:tcW w:w="2518" w:type="dxa"/>
          </w:tcPr>
          <w:p w14:paraId="43BB8C83"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662" w:author="IALA Meetings" w:date="2022-09-28T15:39:00Z"/>
                <w:b/>
                <w:bCs/>
                <w:iCs/>
                <w:snapToGrid w:val="0"/>
                <w:sz w:val="20"/>
                <w:szCs w:val="20"/>
              </w:rPr>
            </w:pPr>
            <w:ins w:id="1663" w:author="IALA Meetings" w:date="2022-09-28T15:39:00Z">
              <w:r w:rsidRPr="00BF71F7">
                <w:rPr>
                  <w:b/>
                  <w:bCs/>
                  <w:iCs/>
                  <w:snapToGrid w:val="0"/>
                  <w:sz w:val="20"/>
                  <w:szCs w:val="20"/>
                </w:rPr>
                <w:t>Objectives of the task</w:t>
              </w:r>
            </w:ins>
          </w:p>
        </w:tc>
        <w:tc>
          <w:tcPr>
            <w:tcW w:w="7088" w:type="dxa"/>
            <w:gridSpan w:val="3"/>
          </w:tcPr>
          <w:p w14:paraId="0D0A62BF" w14:textId="77777777" w:rsidR="00DB483C" w:rsidRPr="00AA0FB7"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ins w:id="1664" w:author="IALA Meetings" w:date="2022-09-28T15:39:00Z"/>
                <w:rFonts w:cs="Arial"/>
                <w:snapToGrid w:val="0"/>
                <w:kern w:val="28"/>
                <w:sz w:val="20"/>
                <w:szCs w:val="20"/>
              </w:rPr>
            </w:pPr>
            <w:ins w:id="1665" w:author="IALA Meetings" w:date="2022-09-28T15:39:00Z">
              <w:r>
                <w:rPr>
                  <w:rFonts w:cs="Arial"/>
                  <w:snapToGrid w:val="0"/>
                  <w:kern w:val="28"/>
                  <w:sz w:val="20"/>
                  <w:szCs w:val="20"/>
                </w:rPr>
                <w:t>Update to the latest development of ASM</w:t>
              </w:r>
            </w:ins>
          </w:p>
        </w:tc>
      </w:tr>
      <w:tr w:rsidR="00DB483C" w14:paraId="4C91FA38" w14:textId="77777777" w:rsidTr="00751C1D">
        <w:trPr>
          <w:cantSplit/>
          <w:trHeight w:val="402"/>
          <w:ins w:id="1666" w:author="IALA Meetings" w:date="2022-09-28T15:39:00Z"/>
        </w:trPr>
        <w:tc>
          <w:tcPr>
            <w:tcW w:w="2518" w:type="dxa"/>
          </w:tcPr>
          <w:p w14:paraId="2219DDBC"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667" w:author="IALA Meetings" w:date="2022-09-28T15:39:00Z"/>
                <w:b/>
                <w:bCs/>
                <w:iCs/>
                <w:snapToGrid w:val="0"/>
                <w:sz w:val="20"/>
                <w:szCs w:val="20"/>
              </w:rPr>
            </w:pPr>
            <w:ins w:id="1668" w:author="IALA Meetings" w:date="2022-09-28T15:39:00Z">
              <w:r w:rsidRPr="00BF71F7">
                <w:rPr>
                  <w:b/>
                  <w:bCs/>
                  <w:iCs/>
                  <w:snapToGrid w:val="0"/>
                  <w:sz w:val="20"/>
                  <w:szCs w:val="20"/>
                </w:rPr>
                <w:t>Expected outcome</w:t>
              </w:r>
            </w:ins>
          </w:p>
        </w:tc>
        <w:tc>
          <w:tcPr>
            <w:tcW w:w="7088" w:type="dxa"/>
            <w:gridSpan w:val="3"/>
          </w:tcPr>
          <w:p w14:paraId="555C2F5E" w14:textId="13EEFB4A" w:rsidR="00DB483C" w:rsidRPr="00AA0FB7"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669" w:author="IALA Meetings" w:date="2022-09-28T15:39:00Z"/>
                <w:rFonts w:cs="Arial"/>
                <w:snapToGrid w:val="0"/>
                <w:kern w:val="28"/>
                <w:sz w:val="20"/>
                <w:szCs w:val="20"/>
              </w:rPr>
            </w:pPr>
            <w:ins w:id="1670" w:author="IALA Meetings" w:date="2022-09-28T15:39:00Z">
              <w:r>
                <w:rPr>
                  <w:rFonts w:cs="Arial"/>
                  <w:snapToGrid w:val="0"/>
                  <w:kern w:val="28"/>
                  <w:sz w:val="20"/>
                  <w:szCs w:val="20"/>
                </w:rPr>
                <w:t xml:space="preserve">New edition of </w:t>
              </w:r>
            </w:ins>
            <w:ins w:id="1671" w:author="IALA Meetings" w:date="2022-09-28T15:45:00Z">
              <w:r w:rsidR="00093E65">
                <w:rPr>
                  <w:rFonts w:cs="Arial"/>
                  <w:snapToGrid w:val="0"/>
                  <w:kern w:val="28"/>
                  <w:sz w:val="20"/>
                  <w:szCs w:val="20"/>
                </w:rPr>
                <w:t>G 1095</w:t>
              </w:r>
            </w:ins>
          </w:p>
        </w:tc>
      </w:tr>
      <w:tr w:rsidR="00DB483C" w:rsidRPr="009C0657" w14:paraId="38034AD2" w14:textId="77777777" w:rsidTr="00751C1D">
        <w:trPr>
          <w:cantSplit/>
          <w:trHeight w:val="402"/>
          <w:ins w:id="1672" w:author="IALA Meetings" w:date="2022-09-28T15:39:00Z"/>
        </w:trPr>
        <w:tc>
          <w:tcPr>
            <w:tcW w:w="2518" w:type="dxa"/>
          </w:tcPr>
          <w:p w14:paraId="173924B7"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673" w:author="IALA Meetings" w:date="2022-09-28T15:39:00Z"/>
                <w:b/>
                <w:bCs/>
                <w:iCs/>
                <w:snapToGrid w:val="0"/>
                <w:sz w:val="20"/>
                <w:szCs w:val="20"/>
              </w:rPr>
            </w:pPr>
            <w:ins w:id="1674" w:author="IALA Meetings" w:date="2022-09-28T15:39:00Z">
              <w:r>
                <w:rPr>
                  <w:b/>
                  <w:bCs/>
                  <w:iCs/>
                  <w:snapToGrid w:val="0"/>
                  <w:sz w:val="20"/>
                  <w:szCs w:val="20"/>
                </w:rPr>
                <w:t>Compelling need</w:t>
              </w:r>
            </w:ins>
          </w:p>
        </w:tc>
        <w:tc>
          <w:tcPr>
            <w:tcW w:w="7088" w:type="dxa"/>
            <w:gridSpan w:val="3"/>
          </w:tcPr>
          <w:p w14:paraId="06424951" w14:textId="6398EC5F" w:rsidR="00DB483C" w:rsidRPr="00AA0FB7" w:rsidRDefault="00DB483C" w:rsidP="00751C1D">
            <w:pPr>
              <w:pStyle w:val="AnnexFigure"/>
              <w:numPr>
                <w:ilvl w:val="0"/>
                <w:numId w:val="0"/>
              </w:numPr>
              <w:spacing w:before="0"/>
              <w:jc w:val="both"/>
              <w:rPr>
                <w:ins w:id="1675" w:author="IALA Meetings" w:date="2022-09-28T15:39:00Z"/>
              </w:rPr>
            </w:pPr>
            <w:ins w:id="1676" w:author="IALA Meetings" w:date="2022-09-28T15:39:00Z">
              <w:r>
                <w:rPr>
                  <w:bCs/>
                  <w:iCs/>
                  <w:snapToGrid w:val="0"/>
                  <w:sz w:val="20"/>
                  <w:szCs w:val="20"/>
                </w:rPr>
                <w:t>The ASM concept is now applicable to AIS, ASM</w:t>
              </w:r>
            </w:ins>
            <w:ins w:id="1677" w:author="IALA Meetings" w:date="2022-09-28T15:46:00Z">
              <w:r w:rsidR="00093E65">
                <w:rPr>
                  <w:bCs/>
                  <w:iCs/>
                  <w:snapToGrid w:val="0"/>
                  <w:sz w:val="20"/>
                  <w:szCs w:val="20"/>
                </w:rPr>
                <w:t xml:space="preserve">, </w:t>
              </w:r>
            </w:ins>
            <w:ins w:id="1678" w:author="IALA Meetings" w:date="2022-09-28T15:39:00Z">
              <w:r>
                <w:rPr>
                  <w:bCs/>
                  <w:iCs/>
                  <w:snapToGrid w:val="0"/>
                  <w:sz w:val="20"/>
                  <w:szCs w:val="20"/>
                </w:rPr>
                <w:t>VDE TER and VDE SAT</w:t>
              </w:r>
            </w:ins>
          </w:p>
        </w:tc>
      </w:tr>
      <w:tr w:rsidR="00DB483C" w14:paraId="662F5706" w14:textId="77777777" w:rsidTr="00751C1D">
        <w:trPr>
          <w:cantSplit/>
          <w:trHeight w:val="854"/>
          <w:ins w:id="1679" w:author="IALA Meetings" w:date="2022-09-28T15:39:00Z"/>
        </w:trPr>
        <w:tc>
          <w:tcPr>
            <w:tcW w:w="2518" w:type="dxa"/>
          </w:tcPr>
          <w:p w14:paraId="715A1C13" w14:textId="77777777" w:rsidR="00DB483C" w:rsidRPr="00BF71F7"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680" w:author="IALA Meetings" w:date="2022-09-28T15:39:00Z"/>
                <w:b/>
                <w:bCs/>
                <w:iCs/>
                <w:noProof/>
                <w:snapToGrid w:val="0"/>
                <w:sz w:val="20"/>
                <w:szCs w:val="20"/>
              </w:rPr>
            </w:pPr>
            <w:ins w:id="1681" w:author="IALA Meetings" w:date="2022-09-28T15:39:00Z">
              <w:r w:rsidRPr="00BF71F7">
                <w:rPr>
                  <w:b/>
                  <w:bCs/>
                  <w:iCs/>
                  <w:noProof/>
                  <w:snapToGrid w:val="0"/>
                  <w:sz w:val="20"/>
                  <w:szCs w:val="20"/>
                </w:rPr>
                <w:t>Strategic Alignment</w:t>
              </w:r>
            </w:ins>
          </w:p>
          <w:p w14:paraId="28F3F12D"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682" w:author="IALA Meetings" w:date="2022-09-28T15:39:00Z"/>
                <w:bCs/>
                <w:i/>
                <w:iCs/>
                <w:snapToGrid w:val="0"/>
                <w:sz w:val="16"/>
                <w:szCs w:val="16"/>
              </w:rPr>
            </w:pPr>
          </w:p>
        </w:tc>
        <w:tc>
          <w:tcPr>
            <w:tcW w:w="7088" w:type="dxa"/>
            <w:gridSpan w:val="3"/>
          </w:tcPr>
          <w:p w14:paraId="317810F5"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683" w:author="IALA Meetings" w:date="2022-09-28T15:39:00Z"/>
                <w:bCs/>
                <w:iCs/>
                <w:snapToGrid w:val="0"/>
                <w:sz w:val="20"/>
                <w:szCs w:val="20"/>
              </w:rPr>
            </w:pPr>
          </w:p>
        </w:tc>
      </w:tr>
      <w:tr w:rsidR="00DB483C" w14:paraId="7FAB11B3" w14:textId="77777777" w:rsidTr="00751C1D">
        <w:trPr>
          <w:cantSplit/>
          <w:trHeight w:val="615"/>
          <w:ins w:id="1684" w:author="IALA Meetings" w:date="2022-09-28T15:39:00Z"/>
        </w:trPr>
        <w:tc>
          <w:tcPr>
            <w:tcW w:w="2518" w:type="dxa"/>
          </w:tcPr>
          <w:p w14:paraId="412A8115"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685" w:author="IALA Meetings" w:date="2022-09-28T15:39:00Z"/>
                <w:b/>
                <w:bCs/>
                <w:iCs/>
                <w:snapToGrid w:val="0"/>
                <w:sz w:val="20"/>
                <w:szCs w:val="20"/>
              </w:rPr>
            </w:pPr>
            <w:ins w:id="1686" w:author="IALA Meetings" w:date="2022-09-28T15:39:00Z">
              <w:r w:rsidRPr="000A4DA7">
                <w:rPr>
                  <w:b/>
                  <w:bCs/>
                  <w:iCs/>
                  <w:noProof/>
                  <w:snapToGrid w:val="0"/>
                  <w:sz w:val="20"/>
                  <w:szCs w:val="20"/>
                </w:rPr>
                <w:t xml:space="preserve">Scope </w:t>
              </w:r>
              <w:r>
                <w:rPr>
                  <w:b/>
                  <w:bCs/>
                  <w:iCs/>
                  <w:snapToGrid w:val="0"/>
                  <w:sz w:val="20"/>
                  <w:szCs w:val="20"/>
                </w:rPr>
                <w:br/>
              </w:r>
            </w:ins>
          </w:p>
        </w:tc>
        <w:tc>
          <w:tcPr>
            <w:tcW w:w="7088" w:type="dxa"/>
            <w:gridSpan w:val="3"/>
          </w:tcPr>
          <w:p w14:paraId="16A6DECB" w14:textId="77777777" w:rsidR="00DB483C" w:rsidRPr="00B52F76"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687" w:author="IALA Meetings" w:date="2022-09-28T15:39:00Z"/>
                <w:b/>
                <w:bCs/>
                <w:iCs/>
                <w:snapToGrid w:val="0"/>
                <w:sz w:val="20"/>
                <w:szCs w:val="20"/>
              </w:rPr>
            </w:pPr>
            <w:ins w:id="1688" w:author="IALA Meetings" w:date="2022-09-28T15:39:00Z">
              <w:r w:rsidRPr="0083661F">
                <w:rPr>
                  <w:b/>
                  <w:bCs/>
                  <w:iCs/>
                  <w:snapToGrid w:val="0"/>
                  <w:sz w:val="20"/>
                  <w:szCs w:val="20"/>
                </w:rPr>
                <w:t>In Scope:</w:t>
              </w:r>
            </w:ins>
          </w:p>
          <w:p w14:paraId="1ABDD542" w14:textId="77777777" w:rsidR="00DB483C" w:rsidRPr="00DD52E2" w:rsidRDefault="00DB483C" w:rsidP="00751C1D">
            <w:pPr>
              <w:pStyle w:val="BodyText"/>
              <w:numPr>
                <w:ilvl w:val="0"/>
                <w:numId w:val="49"/>
              </w:numPr>
              <w:adjustRightInd w:val="0"/>
              <w:snapToGrid w:val="0"/>
              <w:jc w:val="left"/>
              <w:rPr>
                <w:ins w:id="1689" w:author="IALA Meetings" w:date="2022-09-28T15:39:00Z"/>
                <w:bCs/>
                <w:iCs/>
                <w:snapToGrid w:val="0"/>
                <w:sz w:val="20"/>
                <w:szCs w:val="20"/>
              </w:rPr>
            </w:pPr>
            <w:ins w:id="1690" w:author="IALA Meetings" w:date="2022-09-28T15:39:00Z">
              <w:r>
                <w:rPr>
                  <w:bCs/>
                  <w:iCs/>
                  <w:snapToGrid w:val="0"/>
                  <w:sz w:val="20"/>
                  <w:szCs w:val="20"/>
                </w:rPr>
                <w:t xml:space="preserve"> </w:t>
              </w:r>
              <w:r>
                <w:rPr>
                  <w:rFonts w:cs="Arial"/>
                  <w:snapToGrid w:val="0"/>
                  <w:kern w:val="28"/>
                  <w:sz w:val="20"/>
                  <w:szCs w:val="20"/>
                  <w:lang w:eastAsia="de-DE"/>
                </w:rPr>
                <w:t xml:space="preserve"> e-nav 144</w:t>
              </w:r>
            </w:ins>
          </w:p>
        </w:tc>
      </w:tr>
      <w:tr w:rsidR="00DB483C" w14:paraId="696F8606" w14:textId="77777777" w:rsidTr="00751C1D">
        <w:trPr>
          <w:cantSplit/>
          <w:trHeight w:val="1399"/>
          <w:ins w:id="1691" w:author="IALA Meetings" w:date="2022-09-28T15:39:00Z"/>
        </w:trPr>
        <w:tc>
          <w:tcPr>
            <w:tcW w:w="2518" w:type="dxa"/>
          </w:tcPr>
          <w:p w14:paraId="60D3003A"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692" w:author="IALA Meetings" w:date="2022-09-28T15:39:00Z"/>
                <w:bCs/>
                <w:iCs/>
                <w:snapToGrid w:val="0"/>
                <w:sz w:val="20"/>
                <w:szCs w:val="20"/>
              </w:rPr>
            </w:pPr>
            <w:ins w:id="1693" w:author="IALA Meetings" w:date="2022-09-28T15:39:00Z">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ins>
          </w:p>
        </w:tc>
        <w:tc>
          <w:tcPr>
            <w:tcW w:w="7088" w:type="dxa"/>
            <w:gridSpan w:val="3"/>
          </w:tcPr>
          <w:p w14:paraId="19BCA92F"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694" w:author="IALA Meetings" w:date="2022-09-28T15:39:00Z"/>
                <w:bCs/>
                <w:iCs/>
                <w:snapToGrid w:val="0"/>
                <w:sz w:val="20"/>
                <w:szCs w:val="20"/>
              </w:rPr>
            </w:pPr>
            <w:ins w:id="1695" w:author="IALA Meetings" w:date="2022-09-28T15:39:00Z">
              <w:r>
                <w:rPr>
                  <w:bCs/>
                  <w:iCs/>
                  <w:snapToGrid w:val="0"/>
                  <w:sz w:val="20"/>
                  <w:szCs w:val="20"/>
                </w:rPr>
                <w:t xml:space="preserve">Preparation of </w:t>
              </w:r>
              <w:proofErr w:type="gramStart"/>
              <w:r>
                <w:rPr>
                  <w:bCs/>
                  <w:iCs/>
                  <w:snapToGrid w:val="0"/>
                  <w:sz w:val="20"/>
                  <w:szCs w:val="20"/>
                </w:rPr>
                <w:t>an</w:t>
              </w:r>
              <w:proofErr w:type="gramEnd"/>
              <w:r>
                <w:rPr>
                  <w:bCs/>
                  <w:iCs/>
                  <w:snapToGrid w:val="0"/>
                  <w:sz w:val="20"/>
                  <w:szCs w:val="20"/>
                </w:rPr>
                <w:t xml:space="preserve"> new edition of R 1007</w:t>
              </w:r>
            </w:ins>
          </w:p>
          <w:p w14:paraId="75B32A11"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696" w:author="IALA Meetings" w:date="2022-09-28T15:39:00Z"/>
                <w:bCs/>
                <w:iCs/>
                <w:snapToGrid w:val="0"/>
                <w:sz w:val="20"/>
                <w:szCs w:val="20"/>
              </w:rPr>
            </w:pPr>
            <w:ins w:id="1697" w:author="IALA Meetings" w:date="2022-09-28T15:39:00Z">
              <w:r>
                <w:rPr>
                  <w:bCs/>
                  <w:iCs/>
                  <w:snapToGrid w:val="0"/>
                  <w:sz w:val="20"/>
                  <w:szCs w:val="20"/>
                </w:rPr>
                <w:t>Key milestones include:</w:t>
              </w:r>
            </w:ins>
          </w:p>
          <w:p w14:paraId="7561BEA4" w14:textId="5DEDBABE" w:rsidR="00DB483C" w:rsidRDefault="00DB483C"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698" w:author="IALA Meetings" w:date="2022-09-28T15:39:00Z"/>
                <w:rFonts w:eastAsia="Times New Roman" w:cs="Times New Roman"/>
                <w:bCs/>
                <w:iCs/>
                <w:snapToGrid w:val="0"/>
                <w:sz w:val="20"/>
                <w:szCs w:val="20"/>
              </w:rPr>
            </w:pPr>
            <w:ins w:id="1699" w:author="IALA Meetings" w:date="2022-09-28T15:39:00Z">
              <w:r>
                <w:rPr>
                  <w:rFonts w:eastAsia="Times New Roman" w:cs="Times New Roman"/>
                  <w:bCs/>
                  <w:iCs/>
                  <w:snapToGrid w:val="0"/>
                  <w:sz w:val="20"/>
                  <w:szCs w:val="20"/>
                </w:rPr>
                <w:t>Scope Task and prepare skeleton.</w:t>
              </w:r>
            </w:ins>
          </w:p>
          <w:p w14:paraId="41DB8C25" w14:textId="1727F379" w:rsidR="00DB483C" w:rsidRDefault="00DB483C"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700" w:author="IALA Meetings" w:date="2022-09-28T15:39:00Z"/>
                <w:rFonts w:eastAsia="Times New Roman" w:cs="Times New Roman"/>
                <w:bCs/>
                <w:iCs/>
                <w:snapToGrid w:val="0"/>
                <w:sz w:val="20"/>
                <w:szCs w:val="20"/>
              </w:rPr>
            </w:pPr>
            <w:ins w:id="1701" w:author="IALA Meetings" w:date="2022-09-28T15:39:00Z">
              <w:r>
                <w:rPr>
                  <w:rFonts w:eastAsia="Times New Roman" w:cs="Times New Roman"/>
                  <w:bCs/>
                  <w:iCs/>
                  <w:snapToGrid w:val="0"/>
                  <w:sz w:val="20"/>
                  <w:szCs w:val="20"/>
                </w:rPr>
                <w:t xml:space="preserve">Prepare Draft guidelines </w:t>
              </w:r>
            </w:ins>
          </w:p>
          <w:p w14:paraId="1E9C36F1" w14:textId="3A8F65AD" w:rsidR="00DB483C" w:rsidRDefault="00DB483C"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702" w:author="IALA Meetings" w:date="2022-09-28T15:39:00Z"/>
                <w:rFonts w:eastAsia="Times New Roman" w:cs="Times New Roman"/>
                <w:bCs/>
                <w:iCs/>
                <w:snapToGrid w:val="0"/>
                <w:sz w:val="20"/>
                <w:szCs w:val="20"/>
              </w:rPr>
            </w:pPr>
            <w:ins w:id="1703" w:author="IALA Meetings" w:date="2022-09-28T15:39:00Z">
              <w:r>
                <w:rPr>
                  <w:rFonts w:eastAsia="Times New Roman" w:cs="Times New Roman"/>
                  <w:bCs/>
                  <w:iCs/>
                  <w:snapToGrid w:val="0"/>
                  <w:sz w:val="20"/>
                  <w:szCs w:val="20"/>
                </w:rPr>
                <w:t>Improve Draft guidelines</w:t>
              </w:r>
            </w:ins>
          </w:p>
          <w:p w14:paraId="69F48AAC" w14:textId="276CCD9F" w:rsidR="00DB483C" w:rsidRDefault="00DB483C"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704" w:author="IALA Meetings" w:date="2022-09-28T15:39:00Z"/>
                <w:rFonts w:eastAsia="Times New Roman" w:cs="Times New Roman"/>
                <w:bCs/>
                <w:iCs/>
                <w:snapToGrid w:val="0"/>
                <w:sz w:val="20"/>
                <w:szCs w:val="20"/>
              </w:rPr>
            </w:pPr>
            <w:ins w:id="1705" w:author="IALA Meetings" w:date="2022-09-28T15:39:00Z">
              <w:r>
                <w:rPr>
                  <w:rFonts w:eastAsia="Times New Roman" w:cs="Times New Roman"/>
                  <w:bCs/>
                  <w:iCs/>
                  <w:snapToGrid w:val="0"/>
                  <w:sz w:val="20"/>
                  <w:szCs w:val="20"/>
                </w:rPr>
                <w:t>Improve Draft guidelines</w:t>
              </w:r>
            </w:ins>
          </w:p>
          <w:p w14:paraId="6578E17E" w14:textId="55723946" w:rsidR="00DB483C" w:rsidRPr="004A539D" w:rsidRDefault="00DB483C"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706" w:author="IALA Meetings" w:date="2022-09-28T15:39:00Z"/>
                <w:rFonts w:eastAsia="Times New Roman" w:cs="Times New Roman"/>
                <w:bCs/>
                <w:iCs/>
                <w:snapToGrid w:val="0"/>
                <w:sz w:val="20"/>
                <w:szCs w:val="20"/>
              </w:rPr>
            </w:pPr>
            <w:ins w:id="1707" w:author="IALA Meetings" w:date="2022-09-28T15:39:00Z">
              <w:r w:rsidRPr="00A47A05">
                <w:rPr>
                  <w:rFonts w:eastAsia="Times New Roman" w:cs="Times New Roman"/>
                  <w:bCs/>
                  <w:iCs/>
                  <w:snapToGrid w:val="0"/>
                  <w:sz w:val="20"/>
                  <w:szCs w:val="20"/>
                </w:rPr>
                <w:t>Complete</w:t>
              </w:r>
              <w:r>
                <w:rPr>
                  <w:rFonts w:eastAsia="Times New Roman" w:cs="Times New Roman"/>
                  <w:bCs/>
                  <w:iCs/>
                  <w:snapToGrid w:val="0"/>
                  <w:sz w:val="20"/>
                  <w:szCs w:val="20"/>
                </w:rPr>
                <w:t xml:space="preserve"> </w:t>
              </w:r>
              <w:r w:rsidRPr="00A47A05">
                <w:rPr>
                  <w:rFonts w:eastAsia="Times New Roman" w:cs="Times New Roman"/>
                  <w:bCs/>
                  <w:iCs/>
                  <w:snapToGrid w:val="0"/>
                  <w:sz w:val="20"/>
                  <w:szCs w:val="20"/>
                </w:rPr>
                <w:t>Draft guideline</w:t>
              </w:r>
              <w:r>
                <w:rPr>
                  <w:rFonts w:eastAsia="Times New Roman" w:cs="Times New Roman"/>
                  <w:bCs/>
                  <w:iCs/>
                  <w:snapToGrid w:val="0"/>
                  <w:sz w:val="20"/>
                  <w:szCs w:val="20"/>
                </w:rPr>
                <w:t>s</w:t>
              </w:r>
              <w:r w:rsidRPr="00A47A05">
                <w:rPr>
                  <w:rFonts w:eastAsia="Times New Roman" w:cs="Times New Roman"/>
                  <w:bCs/>
                  <w:iCs/>
                  <w:snapToGrid w:val="0"/>
                  <w:sz w:val="20"/>
                  <w:szCs w:val="20"/>
                </w:rPr>
                <w:t xml:space="preserve">, submit for review </w:t>
              </w:r>
              <w:r>
                <w:rPr>
                  <w:rFonts w:eastAsia="Times New Roman" w:cs="Times New Roman"/>
                  <w:bCs/>
                  <w:iCs/>
                  <w:snapToGrid w:val="0"/>
                  <w:sz w:val="20"/>
                  <w:szCs w:val="20"/>
                </w:rPr>
                <w:t xml:space="preserve">by ENAV/ARM/VTS Committee </w:t>
              </w:r>
              <w:r w:rsidRPr="00A47A05">
                <w:rPr>
                  <w:rFonts w:eastAsia="Times New Roman" w:cs="Times New Roman"/>
                  <w:bCs/>
                  <w:iCs/>
                  <w:snapToGrid w:val="0"/>
                  <w:sz w:val="20"/>
                  <w:szCs w:val="20"/>
                </w:rPr>
                <w:t>and forwarding to Council for approval.</w:t>
              </w:r>
            </w:ins>
          </w:p>
        </w:tc>
      </w:tr>
      <w:tr w:rsidR="00DB483C" w14:paraId="5EC8BB39" w14:textId="77777777" w:rsidTr="00751C1D">
        <w:trPr>
          <w:cantSplit/>
          <w:trHeight w:val="659"/>
          <w:ins w:id="1708" w:author="IALA Meetings" w:date="2022-09-28T15:39:00Z"/>
        </w:trPr>
        <w:tc>
          <w:tcPr>
            <w:tcW w:w="2518" w:type="dxa"/>
          </w:tcPr>
          <w:p w14:paraId="7675798E"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709" w:author="IALA Meetings" w:date="2022-09-28T15:39:00Z"/>
                <w:b/>
                <w:bCs/>
                <w:iCs/>
                <w:snapToGrid w:val="0"/>
                <w:sz w:val="20"/>
                <w:szCs w:val="20"/>
              </w:rPr>
            </w:pPr>
            <w:ins w:id="1710" w:author="IALA Meetings" w:date="2022-09-28T15:39:00Z">
              <w:r w:rsidRPr="00BF71F7">
                <w:rPr>
                  <w:b/>
                  <w:bCs/>
                  <w:iCs/>
                  <w:snapToGrid w:val="0"/>
                  <w:sz w:val="20"/>
                  <w:szCs w:val="20"/>
                </w:rPr>
                <w:t>Expected numbers of sessions for completion</w:t>
              </w:r>
            </w:ins>
          </w:p>
        </w:tc>
        <w:tc>
          <w:tcPr>
            <w:tcW w:w="7088" w:type="dxa"/>
            <w:gridSpan w:val="3"/>
          </w:tcPr>
          <w:p w14:paraId="13C53393" w14:textId="77777777" w:rsidR="00DB483C" w:rsidRDefault="00DB483C" w:rsidP="00751C1D">
            <w:pPr>
              <w:pStyle w:val="BodyText3"/>
              <w:spacing w:before="120"/>
              <w:jc w:val="both"/>
              <w:rPr>
                <w:ins w:id="1711" w:author="IALA Meetings" w:date="2022-09-28T15:39:00Z"/>
                <w:sz w:val="20"/>
                <w:lang w:val="en-CA"/>
              </w:rPr>
            </w:pPr>
            <w:ins w:id="1712" w:author="IALA Meetings" w:date="2022-09-28T15:39:00Z">
              <w:r>
                <w:rPr>
                  <w:sz w:val="20"/>
                  <w:lang w:val="en-CA"/>
                </w:rPr>
                <w:t>Session number:</w:t>
              </w:r>
            </w:ins>
          </w:p>
          <w:p w14:paraId="0F5852F7" w14:textId="77777777" w:rsidR="00DB483C" w:rsidRDefault="00DB483C" w:rsidP="00751C1D">
            <w:pPr>
              <w:pStyle w:val="BodyText3"/>
              <w:tabs>
                <w:tab w:val="left" w:pos="1092"/>
                <w:tab w:val="left" w:pos="2085"/>
                <w:tab w:val="left" w:pos="2935"/>
                <w:tab w:val="left" w:pos="3927"/>
                <w:tab w:val="left" w:pos="4920"/>
                <w:tab w:val="left" w:pos="6054"/>
              </w:tabs>
              <w:spacing w:before="120"/>
              <w:ind w:left="244"/>
              <w:jc w:val="both"/>
              <w:rPr>
                <w:ins w:id="1713" w:author="IALA Meetings" w:date="2022-09-28T15:39:00Z"/>
                <w:sz w:val="20"/>
                <w:lang w:val="en-CA"/>
              </w:rPr>
            </w:pPr>
            <w:ins w:id="1714" w:author="IALA Meetings" w:date="2022-09-28T15:39:00Z">
              <w:r>
                <w:rPr>
                  <w:noProof/>
                  <w:lang w:val="de-DE" w:eastAsia="de-DE"/>
                </w:rPr>
                <mc:AlternateContent>
                  <mc:Choice Requires="wps">
                    <w:drawing>
                      <wp:anchor distT="0" distB="0" distL="114300" distR="114300" simplePos="0" relativeHeight="251844608" behindDoc="0" locked="0" layoutInCell="1" allowOverlap="1" wp14:anchorId="659D09AF" wp14:editId="54896201">
                        <wp:simplePos x="0" y="0"/>
                        <wp:positionH relativeFrom="column">
                          <wp:posOffset>645160</wp:posOffset>
                        </wp:positionH>
                        <wp:positionV relativeFrom="paragraph">
                          <wp:posOffset>168910</wp:posOffset>
                        </wp:positionV>
                        <wp:extent cx="274320" cy="274320"/>
                        <wp:effectExtent l="0" t="0" r="11430" b="11430"/>
                        <wp:wrapNone/>
                        <wp:docPr id="458"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9F25E80" w14:textId="77777777" w:rsidR="00751C1D" w:rsidRDefault="00751C1D" w:rsidP="00DB483C">
                                    <w:pPr>
                                      <w:rPr>
                                        <w:lang w:val="nl-NL"/>
                                      </w:rPr>
                                    </w:pPr>
                                    <w:r>
                                      <w:rPr>
                                        <w:lang w:val="nl-NL"/>
                                      </w:rPr>
                                      <w:t>X</w:t>
                                    </w:r>
                                  </w:p>
                                  <w:p w14:paraId="0220043C" w14:textId="77777777" w:rsidR="00751C1D" w:rsidRDefault="00751C1D" w:rsidP="00DB483C">
                                    <w:pPr>
                                      <w:rPr>
                                        <w:lang w:val="nl-NL"/>
                                      </w:rPr>
                                    </w:pPr>
                                  </w:p>
                                </w:txbxContent>
                              </wps:txbx>
                              <wps:bodyPr rot="0" vert="horz" wrap="square" lIns="91440" tIns="45720" rIns="91440" bIns="45720" anchor="t" anchorCtr="0" upright="1">
                                <a:noAutofit/>
                              </wps:bodyPr>
                            </wps:wsp>
                          </a:graphicData>
                        </a:graphic>
                      </wp:anchor>
                    </w:drawing>
                  </mc:Choice>
                  <mc:Fallback>
                    <w:pict>
                      <v:rect w14:anchorId="659D09AF" id="_x0000_s1127" style="position:absolute;left:0;text-align:left;margin-left:50.8pt;margin-top:13.3pt;width:21.6pt;height:21.6pt;z-index:251844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K42J+slAgAAOAQAAA4AAAAAAAAAAAAAAAAALgIAAGRycy9lMm9Eb2Mu&#10;eG1sUEsBAi0AFAAGAAgAAAAhAC9GjDXdAAAACQEAAA8AAAAAAAAAAAAAAAAAfwQAAGRycy9kb3du&#10;cmV2LnhtbFBLBQYAAAAABAAEAPMAAACJBQAAAAA=&#10;">
                        <v:textbox>
                          <w:txbxContent>
                            <w:p w14:paraId="19F25E80" w14:textId="77777777" w:rsidR="00751C1D" w:rsidRDefault="00751C1D" w:rsidP="00DB483C">
                              <w:pPr>
                                <w:rPr>
                                  <w:lang w:val="nl-NL"/>
                                </w:rPr>
                              </w:pPr>
                              <w:r>
                                <w:rPr>
                                  <w:lang w:val="nl-NL"/>
                                </w:rPr>
                                <w:t>X</w:t>
                              </w:r>
                            </w:p>
                            <w:p w14:paraId="0220043C" w14:textId="77777777" w:rsidR="00751C1D" w:rsidRDefault="00751C1D" w:rsidP="00DB483C">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843584" behindDoc="0" locked="0" layoutInCell="1" allowOverlap="1" wp14:anchorId="35819BA0" wp14:editId="483C2C1B">
                        <wp:simplePos x="0" y="0"/>
                        <wp:positionH relativeFrom="column">
                          <wp:posOffset>1219200</wp:posOffset>
                        </wp:positionH>
                        <wp:positionV relativeFrom="paragraph">
                          <wp:posOffset>168910</wp:posOffset>
                        </wp:positionV>
                        <wp:extent cx="274320" cy="274320"/>
                        <wp:effectExtent l="0" t="0" r="11430" b="11430"/>
                        <wp:wrapNone/>
                        <wp:docPr id="459"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2A3B3A1" w14:textId="77777777" w:rsidR="00751C1D" w:rsidRDefault="00751C1D" w:rsidP="00DB483C">
                                    <w:pPr>
                                      <w:rPr>
                                        <w:lang w:val="nl-NL"/>
                                      </w:rPr>
                                    </w:pPr>
                                    <w:r>
                                      <w:rPr>
                                        <w:lang w:val="nl-NL"/>
                                      </w:rPr>
                                      <w:t>X</w:t>
                                    </w:r>
                                  </w:p>
                                  <w:p w14:paraId="0D2F205A" w14:textId="77777777" w:rsidR="00751C1D" w:rsidRDefault="00751C1D" w:rsidP="00DB483C">
                                    <w:pPr>
                                      <w:jc w:val="center"/>
                                    </w:pPr>
                                  </w:p>
                                </w:txbxContent>
                              </wps:txbx>
                              <wps:bodyPr rot="0" vert="horz" wrap="square" lIns="91440" tIns="45720" rIns="91440" bIns="45720" anchor="t" anchorCtr="0" upright="1">
                                <a:noAutofit/>
                              </wps:bodyPr>
                            </wps:wsp>
                          </a:graphicData>
                        </a:graphic>
                      </wp:anchor>
                    </w:drawing>
                  </mc:Choice>
                  <mc:Fallback>
                    <w:pict>
                      <v:rect w14:anchorId="35819BA0" id="_x0000_s1128" style="position:absolute;left:0;text-align:left;margin-left:96pt;margin-top:13.3pt;width:21.6pt;height:21.6pt;z-index:251843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">
                        <v:textbox>
                          <w:txbxContent>
                            <w:p w14:paraId="72A3B3A1" w14:textId="77777777" w:rsidR="00751C1D" w:rsidRDefault="00751C1D" w:rsidP="00DB483C">
                              <w:pPr>
                                <w:rPr>
                                  <w:lang w:val="nl-NL"/>
                                </w:rPr>
                              </w:pPr>
                              <w:r>
                                <w:rPr>
                                  <w:lang w:val="nl-NL"/>
                                </w:rPr>
                                <w:t>X</w:t>
                              </w:r>
                            </w:p>
                            <w:p w14:paraId="0D2F205A" w14:textId="77777777" w:rsidR="00751C1D" w:rsidRDefault="00751C1D" w:rsidP="00DB483C">
                              <w:pPr>
                                <w:jc w:val="center"/>
                              </w:pPr>
                            </w:p>
                          </w:txbxContent>
                        </v:textbox>
                      </v:rect>
                    </w:pict>
                  </mc:Fallback>
                </mc:AlternateContent>
              </w:r>
              <w:r>
                <w:rPr>
                  <w:noProof/>
                  <w:lang w:val="de-DE" w:eastAsia="de-DE"/>
                </w:rPr>
                <mc:AlternateContent>
                  <mc:Choice Requires="wps">
                    <w:drawing>
                      <wp:anchor distT="0" distB="0" distL="114300" distR="114300" simplePos="0" relativeHeight="251842560" behindDoc="0" locked="0" layoutInCell="1" allowOverlap="1" wp14:anchorId="4774DFA0" wp14:editId="69B3D277">
                        <wp:simplePos x="0" y="0"/>
                        <wp:positionH relativeFrom="column">
                          <wp:posOffset>1793240</wp:posOffset>
                        </wp:positionH>
                        <wp:positionV relativeFrom="paragraph">
                          <wp:posOffset>168910</wp:posOffset>
                        </wp:positionV>
                        <wp:extent cx="274320" cy="274320"/>
                        <wp:effectExtent l="0" t="0" r="11430" b="11430"/>
                        <wp:wrapNone/>
                        <wp:docPr id="460"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B45BA6E" w14:textId="77777777" w:rsidR="00751C1D" w:rsidRDefault="00751C1D" w:rsidP="00DB483C">
                                    <w:pPr>
                                      <w:rPr>
                                        <w:lang w:val="nl-NL"/>
                                      </w:rPr>
                                    </w:pPr>
                                    <w:r>
                                      <w:rPr>
                                        <w:lang w:val="nl-NL"/>
                                      </w:rPr>
                                      <w:t>X</w:t>
                                    </w:r>
                                  </w:p>
                                  <w:p w14:paraId="1D0E0014" w14:textId="77777777" w:rsidR="00751C1D" w:rsidRDefault="00751C1D" w:rsidP="00DB483C">
                                    <w:pPr>
                                      <w:jc w:val="center"/>
                                    </w:pPr>
                                  </w:p>
                                </w:txbxContent>
                              </wps:txbx>
                              <wps:bodyPr rot="0" vert="horz" wrap="square" lIns="91440" tIns="45720" rIns="91440" bIns="45720" anchor="t" anchorCtr="0" upright="1">
                                <a:noAutofit/>
                              </wps:bodyPr>
                            </wps:wsp>
                          </a:graphicData>
                        </a:graphic>
                      </wp:anchor>
                    </w:drawing>
                  </mc:Choice>
                  <mc:Fallback>
                    <w:pict>
                      <v:rect w14:anchorId="4774DFA0" id="_x0000_s1129" style="position:absolute;left:0;text-align:left;margin-left:141.2pt;margin-top:13.3pt;width:21.6pt;height:21.6pt;z-index:251842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i82Q1CYCAAA4BAAADgAAAAAAAAAAAAAAAAAuAgAAZHJzL2Uyb0Rv&#10;Yy54bWxQSwECLQAUAAYACAAAACEAEuX8O94AAAAJAQAADwAAAAAAAAAAAAAAAACABAAAZHJzL2Rv&#10;d25yZXYueG1sUEsFBgAAAAAEAAQA8wAAAIsFAAAAAA==&#10;">
                        <v:textbox>
                          <w:txbxContent>
                            <w:p w14:paraId="5B45BA6E" w14:textId="77777777" w:rsidR="00751C1D" w:rsidRDefault="00751C1D" w:rsidP="00DB483C">
                              <w:pPr>
                                <w:rPr>
                                  <w:lang w:val="nl-NL"/>
                                </w:rPr>
                              </w:pPr>
                              <w:r>
                                <w:rPr>
                                  <w:lang w:val="nl-NL"/>
                                </w:rPr>
                                <w:t>X</w:t>
                              </w:r>
                            </w:p>
                            <w:p w14:paraId="1D0E0014" w14:textId="77777777" w:rsidR="00751C1D" w:rsidRDefault="00751C1D" w:rsidP="00DB483C">
                              <w:pPr>
                                <w:jc w:val="center"/>
                              </w:pPr>
                            </w:p>
                          </w:txbxContent>
                        </v:textbox>
                      </v:rect>
                    </w:pict>
                  </mc:Fallback>
                </mc:AlternateContent>
              </w:r>
              <w:r>
                <w:rPr>
                  <w:noProof/>
                  <w:lang w:val="de-DE" w:eastAsia="de-DE"/>
                </w:rPr>
                <mc:AlternateContent>
                  <mc:Choice Requires="wps">
                    <w:drawing>
                      <wp:anchor distT="0" distB="0" distL="114300" distR="114300" simplePos="0" relativeHeight="251841536" behindDoc="0" locked="0" layoutInCell="1" allowOverlap="1" wp14:anchorId="329E1B2A" wp14:editId="7684DE5D">
                        <wp:simplePos x="0" y="0"/>
                        <wp:positionH relativeFrom="column">
                          <wp:posOffset>2399665</wp:posOffset>
                        </wp:positionH>
                        <wp:positionV relativeFrom="paragraph">
                          <wp:posOffset>168910</wp:posOffset>
                        </wp:positionV>
                        <wp:extent cx="274320" cy="274320"/>
                        <wp:effectExtent l="0" t="0" r="11430" b="11430"/>
                        <wp:wrapNone/>
                        <wp:docPr id="461"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DF2EA67" w14:textId="77777777" w:rsidR="00751C1D" w:rsidRDefault="00751C1D" w:rsidP="00DB483C">
                                    <w:pPr>
                                      <w:rPr>
                                        <w:lang w:val="nl-NL"/>
                                      </w:rPr>
                                    </w:pPr>
                                    <w:proofErr w:type="gramStart"/>
                                    <w:r>
                                      <w:rPr>
                                        <w:lang w:val="nl-NL"/>
                                      </w:rPr>
                                      <w:t>x</w:t>
                                    </w:r>
                                    <w:proofErr w:type="gramEnd"/>
                                  </w:p>
                                  <w:p w14:paraId="1B176C4E" w14:textId="77777777" w:rsidR="00751C1D" w:rsidRDefault="00751C1D" w:rsidP="00DB483C">
                                    <w:pPr>
                                      <w:jc w:val="center"/>
                                    </w:pPr>
                                  </w:p>
                                </w:txbxContent>
                              </wps:txbx>
                              <wps:bodyPr rot="0" vert="horz" wrap="square" lIns="91440" tIns="45720" rIns="91440" bIns="45720" anchor="t" anchorCtr="0" upright="1">
                                <a:noAutofit/>
                              </wps:bodyPr>
                            </wps:wsp>
                          </a:graphicData>
                        </a:graphic>
                      </wp:anchor>
                    </w:drawing>
                  </mc:Choice>
                  <mc:Fallback>
                    <w:pict>
                      <v:rect w14:anchorId="329E1B2A" id="_x0000_s1130" style="position:absolute;left:0;text-align:left;margin-left:188.95pt;margin-top:13.3pt;width:21.6pt;height:21.6pt;z-index:251841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">
                        <v:textbox>
                          <w:txbxContent>
                            <w:p w14:paraId="6DF2EA67" w14:textId="77777777" w:rsidR="00751C1D" w:rsidRDefault="00751C1D" w:rsidP="00DB483C">
                              <w:pPr>
                                <w:rPr>
                                  <w:lang w:val="nl-NL"/>
                                </w:rPr>
                              </w:pPr>
                              <w:r>
                                <w:rPr>
                                  <w:lang w:val="nl-NL"/>
                                </w:rPr>
                                <w:t>x</w:t>
                              </w:r>
                            </w:p>
                            <w:p w14:paraId="1B176C4E" w14:textId="77777777" w:rsidR="00751C1D" w:rsidRDefault="00751C1D" w:rsidP="00DB483C">
                              <w:pPr>
                                <w:jc w:val="center"/>
                              </w:pPr>
                            </w:p>
                          </w:txbxContent>
                        </v:textbox>
                      </v:rect>
                    </w:pict>
                  </mc:Fallback>
                </mc:AlternateContent>
              </w:r>
              <w:r>
                <w:rPr>
                  <w:noProof/>
                  <w:lang w:val="de-DE" w:eastAsia="de-DE"/>
                </w:rPr>
                <mc:AlternateContent>
                  <mc:Choice Requires="wps">
                    <w:drawing>
                      <wp:anchor distT="0" distB="0" distL="114300" distR="114300" simplePos="0" relativeHeight="251840512" behindDoc="0" locked="0" layoutInCell="1" allowOverlap="1" wp14:anchorId="62539A42" wp14:editId="3C51B536">
                        <wp:simplePos x="0" y="0"/>
                        <wp:positionH relativeFrom="column">
                          <wp:posOffset>3072130</wp:posOffset>
                        </wp:positionH>
                        <wp:positionV relativeFrom="paragraph">
                          <wp:posOffset>168910</wp:posOffset>
                        </wp:positionV>
                        <wp:extent cx="274320" cy="274320"/>
                        <wp:effectExtent l="0" t="0" r="11430" b="11430"/>
                        <wp:wrapNone/>
                        <wp:docPr id="462"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538C77A" w14:textId="77777777" w:rsidR="00751C1D" w:rsidRDefault="00751C1D" w:rsidP="00DB483C">
                                    <w:pPr>
                                      <w:jc w:val="center"/>
                                    </w:pPr>
                                    <w:r>
                                      <w:t>X</w:t>
                                    </w:r>
                                  </w:p>
                                </w:txbxContent>
                              </wps:txbx>
                              <wps:bodyPr rot="0" vert="horz" wrap="square" lIns="91440" tIns="45720" rIns="91440" bIns="45720" anchor="t" anchorCtr="0" upright="1">
                                <a:noAutofit/>
                              </wps:bodyPr>
                            </wps:wsp>
                          </a:graphicData>
                        </a:graphic>
                      </wp:anchor>
                    </w:drawing>
                  </mc:Choice>
                  <mc:Fallback>
                    <w:pict>
                      <v:rect w14:anchorId="62539A42" id="_x0000_s1131" style="position:absolute;left:0;text-align:left;margin-left:241.9pt;margin-top:13.3pt;width:21.6pt;height:21.6pt;z-index:251840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">
                        <v:textbox>
                          <w:txbxContent>
                            <w:p w14:paraId="3538C77A" w14:textId="77777777" w:rsidR="00751C1D" w:rsidRDefault="00751C1D" w:rsidP="00DB483C">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839488" behindDoc="0" locked="0" layoutInCell="1" allowOverlap="1" wp14:anchorId="25A1AD4A" wp14:editId="4681AD19">
                        <wp:simplePos x="0" y="0"/>
                        <wp:positionH relativeFrom="column">
                          <wp:posOffset>3834765</wp:posOffset>
                        </wp:positionH>
                        <wp:positionV relativeFrom="paragraph">
                          <wp:posOffset>168910</wp:posOffset>
                        </wp:positionV>
                        <wp:extent cx="274320" cy="274320"/>
                        <wp:effectExtent l="0" t="0" r="11430" b="11430"/>
                        <wp:wrapNone/>
                        <wp:docPr id="463"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1F90F0D" w14:textId="77777777" w:rsidR="00751C1D" w:rsidRDefault="00751C1D" w:rsidP="00DB483C">
                                    <w:pPr>
                                      <w:jc w:val="center"/>
                                    </w:pPr>
                                    <w:r>
                                      <w:t>-</w:t>
                                    </w:r>
                                  </w:p>
                                </w:txbxContent>
                              </wps:txbx>
                              <wps:bodyPr rot="0" vert="horz" wrap="square" lIns="91440" tIns="45720" rIns="91440" bIns="45720" anchor="t" anchorCtr="0" upright="1">
                                <a:noAutofit/>
                              </wps:bodyPr>
                            </wps:wsp>
                          </a:graphicData>
                        </a:graphic>
                      </wp:anchor>
                    </w:drawing>
                  </mc:Choice>
                  <mc:Fallback>
                    <w:pict>
                      <v:rect w14:anchorId="25A1AD4A" id="_x0000_s1132" style="position:absolute;left:0;text-align:left;margin-left:301.95pt;margin-top:13.3pt;width:21.6pt;height:21.6pt;z-index:251839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">
                        <v:textbox>
                          <w:txbxContent>
                            <w:p w14:paraId="41F90F0D" w14:textId="77777777" w:rsidR="00751C1D" w:rsidRDefault="00751C1D" w:rsidP="00DB483C">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845632" behindDoc="0" locked="0" layoutInCell="1" allowOverlap="1" wp14:anchorId="77DA8147" wp14:editId="149E81E6">
                        <wp:simplePos x="0" y="0"/>
                        <wp:positionH relativeFrom="column">
                          <wp:posOffset>31750</wp:posOffset>
                        </wp:positionH>
                        <wp:positionV relativeFrom="paragraph">
                          <wp:posOffset>168910</wp:posOffset>
                        </wp:positionV>
                        <wp:extent cx="274320" cy="274320"/>
                        <wp:effectExtent l="0" t="0" r="11430" b="11430"/>
                        <wp:wrapNone/>
                        <wp:docPr id="464"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CE0A635" w14:textId="77777777" w:rsidR="00751C1D" w:rsidRDefault="00751C1D" w:rsidP="00DB483C">
                                    <w:pPr>
                                      <w:rPr>
                                        <w:lang w:val="nl-NL"/>
                                      </w:rPr>
                                    </w:pPr>
                                  </w:p>
                                </w:txbxContent>
                              </wps:txbx>
                              <wps:bodyPr rot="0" vert="horz" wrap="square" lIns="91440" tIns="45720" rIns="91440" bIns="45720" anchor="t" anchorCtr="0" upright="1">
                                <a:noAutofit/>
                              </wps:bodyPr>
                            </wps:wsp>
                          </a:graphicData>
                        </a:graphic>
                      </wp:anchor>
                    </w:drawing>
                  </mc:Choice>
                  <mc:Fallback>
                    <w:pict>
                      <v:rect w14:anchorId="77DA8147" id="_x0000_s1133" style="position:absolute;left:0;text-align:left;margin-left:2.5pt;margin-top:13.3pt;width:21.6pt;height:21.6pt;z-index:251845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MOXVgYmAgAAOAQAAA4AAAAAAAAAAAAAAAAALgIAAGRycy9lMm9Eb2Mu&#10;eG1sUEsBAi0AFAAGAAgAAAAhAFO2BG3cAAAABgEAAA8AAAAAAAAAAAAAAAAAgAQAAGRycy9kb3du&#10;cmV2LnhtbFBLBQYAAAAABAAEAPMAAACJBQAAAAA=&#10;">
                        <v:textbox>
                          <w:txbxContent>
                            <w:p w14:paraId="7CE0A635" w14:textId="77777777" w:rsidR="00751C1D" w:rsidRDefault="00751C1D" w:rsidP="00DB483C">
                              <w:pPr>
                                <w:rPr>
                                  <w:lang w:val="nl-NL"/>
                                </w:rPr>
                              </w:pPr>
                            </w:p>
                          </w:txbxContent>
                        </v:textbox>
                      </v:rect>
                    </w:pict>
                  </mc:Fallback>
                </mc:AlternateContent>
              </w:r>
              <w:r>
                <w:rPr>
                  <w:sz w:val="20"/>
                  <w:lang w:val="en-CA"/>
                </w:rPr>
                <w:t>29</w:t>
              </w:r>
              <w:r>
                <w:rPr>
                  <w:sz w:val="20"/>
                  <w:lang w:val="en-CA"/>
                </w:rPr>
                <w:tab/>
                <w:t>30</w:t>
              </w:r>
              <w:r>
                <w:rPr>
                  <w:sz w:val="20"/>
                  <w:lang w:val="en-CA"/>
                </w:rPr>
                <w:tab/>
                <w:t>31</w:t>
              </w:r>
              <w:r>
                <w:rPr>
                  <w:sz w:val="20"/>
                  <w:lang w:val="en-CA"/>
                </w:rPr>
                <w:tab/>
                <w:t>32</w:t>
              </w:r>
              <w:r>
                <w:rPr>
                  <w:sz w:val="20"/>
                  <w:lang w:val="en-CA"/>
                </w:rPr>
                <w:tab/>
                <w:t>33</w:t>
              </w:r>
              <w:r>
                <w:rPr>
                  <w:sz w:val="20"/>
                  <w:lang w:val="en-CA"/>
                </w:rPr>
                <w:tab/>
                <w:t>34</w:t>
              </w:r>
              <w:r>
                <w:rPr>
                  <w:sz w:val="20"/>
                  <w:lang w:val="en-CA"/>
                </w:rPr>
                <w:tab/>
                <w:t xml:space="preserve"> 35</w:t>
              </w:r>
            </w:ins>
          </w:p>
          <w:p w14:paraId="4A7388EC"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715" w:author="IALA Meetings" w:date="2022-09-28T15:39:00Z"/>
                <w:bCs/>
                <w:iCs/>
                <w:snapToGrid w:val="0"/>
                <w:sz w:val="20"/>
                <w:szCs w:val="20"/>
                <w:lang w:val="en-CA"/>
              </w:rPr>
            </w:pPr>
          </w:p>
          <w:p w14:paraId="4D58B29B"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716" w:author="IALA Meetings" w:date="2022-09-28T15:39:00Z"/>
                <w:bCs/>
                <w:iCs/>
                <w:snapToGrid w:val="0"/>
                <w:sz w:val="20"/>
                <w:szCs w:val="20"/>
                <w:lang w:val="en-CA"/>
              </w:rPr>
            </w:pPr>
          </w:p>
        </w:tc>
      </w:tr>
      <w:tr w:rsidR="00DB483C" w14:paraId="2BF80655" w14:textId="77777777" w:rsidTr="00751C1D">
        <w:trPr>
          <w:cantSplit/>
          <w:trHeight w:val="342"/>
          <w:ins w:id="1717" w:author="IALA Meetings" w:date="2022-09-28T15:39:00Z"/>
        </w:trPr>
        <w:tc>
          <w:tcPr>
            <w:tcW w:w="2518" w:type="dxa"/>
            <w:shd w:val="clear" w:color="auto" w:fill="DDD9C3" w:themeFill="background2" w:themeFillShade="E6"/>
          </w:tcPr>
          <w:p w14:paraId="55C36E85"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718" w:author="IALA Meetings" w:date="2022-09-28T15:39:00Z"/>
                <w:b/>
                <w:bCs/>
                <w:iCs/>
                <w:snapToGrid w:val="0"/>
                <w:sz w:val="20"/>
                <w:szCs w:val="20"/>
              </w:rPr>
            </w:pPr>
            <w:ins w:id="1719" w:author="IALA Meetings" w:date="2022-09-28T15:39:00Z">
              <w:r>
                <w:rPr>
                  <w:b/>
                  <w:bCs/>
                  <w:iCs/>
                  <w:snapToGrid w:val="0"/>
                  <w:sz w:val="20"/>
                  <w:szCs w:val="20"/>
                </w:rPr>
                <w:t>Committee notes</w:t>
              </w:r>
            </w:ins>
          </w:p>
        </w:tc>
        <w:tc>
          <w:tcPr>
            <w:tcW w:w="2268" w:type="dxa"/>
            <w:shd w:val="clear" w:color="auto" w:fill="DDD9C3" w:themeFill="background2" w:themeFillShade="E6"/>
          </w:tcPr>
          <w:p w14:paraId="4573C4F9"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720" w:author="IALA Meetings" w:date="2022-09-28T15:39:00Z"/>
                <w:b/>
                <w:bCs/>
                <w:iCs/>
                <w:snapToGrid w:val="0"/>
                <w:sz w:val="20"/>
                <w:szCs w:val="20"/>
              </w:rPr>
            </w:pPr>
            <w:ins w:id="1721" w:author="IALA Meetings" w:date="2022-09-28T15:39:00Z">
              <w:r>
                <w:rPr>
                  <w:b/>
                  <w:bCs/>
                  <w:iCs/>
                  <w:snapToGrid w:val="0"/>
                  <w:sz w:val="20"/>
                  <w:szCs w:val="20"/>
                </w:rPr>
                <w:t>Origins</w:t>
              </w:r>
            </w:ins>
          </w:p>
        </w:tc>
        <w:tc>
          <w:tcPr>
            <w:tcW w:w="4820" w:type="dxa"/>
            <w:gridSpan w:val="2"/>
            <w:shd w:val="clear" w:color="auto" w:fill="DDD9C3" w:themeFill="background2" w:themeFillShade="E6"/>
          </w:tcPr>
          <w:p w14:paraId="05586A70"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722" w:author="IALA Meetings" w:date="2022-09-28T15:39:00Z"/>
                <w:bCs/>
                <w:iCs/>
                <w:snapToGrid w:val="0"/>
                <w:sz w:val="20"/>
                <w:szCs w:val="20"/>
              </w:rPr>
            </w:pPr>
            <w:ins w:id="1723" w:author="IALA Meetings" w:date="2022-09-28T15:39:00Z">
              <w:r>
                <w:rPr>
                  <w:bCs/>
                  <w:iCs/>
                  <w:snapToGrid w:val="0"/>
                  <w:sz w:val="20"/>
                  <w:szCs w:val="20"/>
                </w:rPr>
                <w:t>Requested by ENAV Committee at [ENAV29]</w:t>
              </w:r>
            </w:ins>
          </w:p>
        </w:tc>
      </w:tr>
      <w:tr w:rsidR="00DB483C" w14:paraId="6EAF96B0" w14:textId="77777777" w:rsidTr="00751C1D">
        <w:trPr>
          <w:cantSplit/>
          <w:trHeight w:val="342"/>
          <w:ins w:id="1724" w:author="IALA Meetings" w:date="2022-09-28T15:39:00Z"/>
        </w:trPr>
        <w:tc>
          <w:tcPr>
            <w:tcW w:w="2518" w:type="dxa"/>
            <w:vMerge w:val="restart"/>
            <w:shd w:val="clear" w:color="auto" w:fill="auto"/>
          </w:tcPr>
          <w:p w14:paraId="6517B4D5"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ins w:id="1725" w:author="IALA Meetings" w:date="2022-09-28T15:39:00Z"/>
                <w:b/>
                <w:bCs/>
                <w:iCs/>
                <w:snapToGrid w:val="0"/>
                <w:sz w:val="20"/>
                <w:szCs w:val="20"/>
              </w:rPr>
            </w:pPr>
          </w:p>
        </w:tc>
        <w:tc>
          <w:tcPr>
            <w:tcW w:w="2268" w:type="dxa"/>
            <w:shd w:val="clear" w:color="auto" w:fill="DDD9C3" w:themeFill="background2" w:themeFillShade="E6"/>
          </w:tcPr>
          <w:p w14:paraId="598133EE"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726" w:author="IALA Meetings" w:date="2022-09-28T15:39:00Z"/>
                <w:b/>
                <w:bCs/>
                <w:iCs/>
                <w:snapToGrid w:val="0"/>
                <w:sz w:val="20"/>
                <w:szCs w:val="20"/>
              </w:rPr>
            </w:pPr>
            <w:ins w:id="1727" w:author="IALA Meetings" w:date="2022-09-28T15:39:00Z">
              <w:r>
                <w:rPr>
                  <w:b/>
                  <w:bCs/>
                  <w:iCs/>
                  <w:snapToGrid w:val="0"/>
                  <w:sz w:val="20"/>
                  <w:szCs w:val="20"/>
                </w:rPr>
                <w:t>Agreed by session</w:t>
              </w:r>
            </w:ins>
          </w:p>
        </w:tc>
        <w:tc>
          <w:tcPr>
            <w:tcW w:w="2268" w:type="dxa"/>
            <w:shd w:val="clear" w:color="auto" w:fill="DDD9C3" w:themeFill="background2" w:themeFillShade="E6"/>
          </w:tcPr>
          <w:p w14:paraId="4CB22886"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728" w:author="IALA Meetings" w:date="2022-09-28T15:39:00Z"/>
                <w:b/>
                <w:bCs/>
                <w:iCs/>
                <w:snapToGrid w:val="0"/>
                <w:sz w:val="20"/>
                <w:szCs w:val="20"/>
              </w:rPr>
            </w:pPr>
            <w:ins w:id="1729" w:author="IALA Meetings" w:date="2022-09-28T15:39:00Z">
              <w:r>
                <w:rPr>
                  <w:b/>
                  <w:bCs/>
                  <w:iCs/>
                  <w:snapToGrid w:val="0"/>
                  <w:sz w:val="20"/>
                  <w:szCs w:val="20"/>
                </w:rPr>
                <w:t>TD#</w:t>
              </w:r>
            </w:ins>
          </w:p>
        </w:tc>
        <w:tc>
          <w:tcPr>
            <w:tcW w:w="2552" w:type="dxa"/>
            <w:shd w:val="clear" w:color="auto" w:fill="DDD9C3" w:themeFill="background2" w:themeFillShade="E6"/>
          </w:tcPr>
          <w:p w14:paraId="69C96835"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730" w:author="IALA Meetings" w:date="2022-09-28T15:39:00Z"/>
                <w:b/>
                <w:bCs/>
                <w:iCs/>
                <w:snapToGrid w:val="0"/>
                <w:sz w:val="20"/>
                <w:szCs w:val="20"/>
              </w:rPr>
            </w:pPr>
            <w:ins w:id="1731" w:author="IALA Meetings" w:date="2022-09-28T15:39:00Z">
              <w:r>
                <w:rPr>
                  <w:b/>
                  <w:bCs/>
                  <w:iCs/>
                  <w:snapToGrid w:val="0"/>
                  <w:sz w:val="20"/>
                  <w:szCs w:val="20"/>
                </w:rPr>
                <w:t>Comments</w:t>
              </w:r>
            </w:ins>
          </w:p>
        </w:tc>
      </w:tr>
      <w:tr w:rsidR="00DB483C" w14:paraId="7201EE23" w14:textId="77777777" w:rsidTr="00751C1D">
        <w:trPr>
          <w:cantSplit/>
          <w:trHeight w:val="489"/>
          <w:ins w:id="1732" w:author="IALA Meetings" w:date="2022-09-28T15:39:00Z"/>
        </w:trPr>
        <w:tc>
          <w:tcPr>
            <w:tcW w:w="2518" w:type="dxa"/>
            <w:vMerge/>
            <w:shd w:val="clear" w:color="auto" w:fill="auto"/>
          </w:tcPr>
          <w:p w14:paraId="6134CB2E"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ins w:id="1733" w:author="IALA Meetings" w:date="2022-09-28T15:39:00Z"/>
                <w:bCs/>
                <w:iCs/>
                <w:snapToGrid w:val="0"/>
                <w:sz w:val="20"/>
                <w:szCs w:val="20"/>
              </w:rPr>
            </w:pPr>
          </w:p>
        </w:tc>
        <w:tc>
          <w:tcPr>
            <w:tcW w:w="2268" w:type="dxa"/>
            <w:shd w:val="clear" w:color="auto" w:fill="DDD9C3" w:themeFill="background2" w:themeFillShade="E6"/>
          </w:tcPr>
          <w:p w14:paraId="41639D9F"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734" w:author="IALA Meetings" w:date="2022-09-28T15:39:00Z"/>
                <w:bCs/>
                <w:iCs/>
                <w:snapToGrid w:val="0"/>
                <w:sz w:val="20"/>
                <w:szCs w:val="20"/>
              </w:rPr>
            </w:pPr>
            <w:ins w:id="1735" w:author="IALA Meetings" w:date="2022-09-28T15:39: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268" w:type="dxa"/>
            <w:shd w:val="clear" w:color="auto" w:fill="DDD9C3" w:themeFill="background2" w:themeFillShade="E6"/>
          </w:tcPr>
          <w:p w14:paraId="25A2A48C"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736" w:author="IALA Meetings" w:date="2022-09-28T15:39:00Z"/>
                <w:bCs/>
                <w:iCs/>
                <w:snapToGrid w:val="0"/>
                <w:sz w:val="20"/>
                <w:szCs w:val="20"/>
              </w:rPr>
            </w:pPr>
            <w:ins w:id="1737" w:author="IALA Meetings" w:date="2022-09-28T15:39: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552" w:type="dxa"/>
            <w:shd w:val="clear" w:color="auto" w:fill="DDD9C3" w:themeFill="background2" w:themeFillShade="E6"/>
          </w:tcPr>
          <w:p w14:paraId="6B8F42C8"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738" w:author="IALA Meetings" w:date="2022-09-28T15:39:00Z"/>
                <w:bCs/>
                <w:iCs/>
                <w:snapToGrid w:val="0"/>
                <w:sz w:val="20"/>
                <w:szCs w:val="20"/>
              </w:rPr>
            </w:pPr>
            <w:ins w:id="1739" w:author="IALA Meetings" w:date="2022-09-28T15:39: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r>
      <w:tr w:rsidR="00DB483C" w14:paraId="772D33C5" w14:textId="77777777" w:rsidTr="00751C1D">
        <w:trPr>
          <w:cantSplit/>
          <w:trHeight w:val="489"/>
          <w:ins w:id="1740" w:author="IALA Meetings" w:date="2022-09-28T15:39:00Z"/>
        </w:trPr>
        <w:tc>
          <w:tcPr>
            <w:tcW w:w="2518" w:type="dxa"/>
            <w:shd w:val="clear" w:color="auto" w:fill="auto"/>
          </w:tcPr>
          <w:p w14:paraId="4F199BBE"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1741" w:author="IALA Meetings" w:date="2022-09-28T15:39:00Z"/>
                <w:bCs/>
                <w:iCs/>
                <w:snapToGrid w:val="0"/>
                <w:sz w:val="20"/>
                <w:szCs w:val="20"/>
              </w:rPr>
            </w:pPr>
          </w:p>
        </w:tc>
        <w:tc>
          <w:tcPr>
            <w:tcW w:w="2268" w:type="dxa"/>
            <w:shd w:val="clear" w:color="auto" w:fill="DDD9C3" w:themeFill="background2" w:themeFillShade="E6"/>
          </w:tcPr>
          <w:p w14:paraId="24789893"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742" w:author="IALA Meetings" w:date="2022-09-28T15:39:00Z"/>
                <w:b/>
                <w:bCs/>
                <w:iCs/>
                <w:snapToGrid w:val="0"/>
                <w:sz w:val="20"/>
                <w:szCs w:val="20"/>
              </w:rPr>
            </w:pPr>
            <w:ins w:id="1743" w:author="IALA Meetings" w:date="2022-09-28T15:39:00Z">
              <w:r>
                <w:rPr>
                  <w:b/>
                  <w:bCs/>
                  <w:iCs/>
                  <w:snapToGrid w:val="0"/>
                  <w:sz w:val="20"/>
                  <w:szCs w:val="20"/>
                </w:rPr>
                <w:t>Approved by Council</w:t>
              </w:r>
            </w:ins>
          </w:p>
        </w:tc>
        <w:tc>
          <w:tcPr>
            <w:tcW w:w="2268" w:type="dxa"/>
            <w:shd w:val="clear" w:color="auto" w:fill="DDD9C3" w:themeFill="background2" w:themeFillShade="E6"/>
          </w:tcPr>
          <w:p w14:paraId="4181FCFE"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744" w:author="IALA Meetings" w:date="2022-09-28T15:39:00Z"/>
                <w:bCs/>
                <w:iCs/>
                <w:snapToGrid w:val="0"/>
                <w:sz w:val="20"/>
                <w:szCs w:val="20"/>
              </w:rPr>
            </w:pPr>
            <w:ins w:id="1745" w:author="IALA Meetings" w:date="2022-09-28T15:39: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ins>
          </w:p>
        </w:tc>
        <w:tc>
          <w:tcPr>
            <w:tcW w:w="2552" w:type="dxa"/>
            <w:shd w:val="clear" w:color="auto" w:fill="DDD9C3" w:themeFill="background2" w:themeFillShade="E6"/>
          </w:tcPr>
          <w:p w14:paraId="32D381F4"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746" w:author="IALA Meetings" w:date="2022-09-28T15:39:00Z"/>
                <w:bCs/>
                <w:iCs/>
                <w:snapToGrid w:val="0"/>
                <w:sz w:val="20"/>
                <w:szCs w:val="20"/>
              </w:rPr>
            </w:pPr>
            <w:ins w:id="1747" w:author="IALA Meetings" w:date="2022-09-28T15:39: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ins>
          </w:p>
        </w:tc>
      </w:tr>
      <w:tr w:rsidR="00DB483C" w14:paraId="77F74EF5" w14:textId="77777777" w:rsidTr="00751C1D">
        <w:trPr>
          <w:cantSplit/>
          <w:trHeight w:val="489"/>
          <w:ins w:id="1748" w:author="IALA Meetings" w:date="2022-09-28T15:39:00Z"/>
        </w:trPr>
        <w:tc>
          <w:tcPr>
            <w:tcW w:w="2518" w:type="dxa"/>
            <w:shd w:val="clear" w:color="auto" w:fill="auto"/>
          </w:tcPr>
          <w:p w14:paraId="1C280D5F" w14:textId="77777777" w:rsidR="00DB483C" w:rsidRDefault="00DB483C"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1749" w:author="IALA Meetings" w:date="2022-09-28T15:39:00Z"/>
                <w:bCs/>
                <w:iCs/>
                <w:snapToGrid w:val="0"/>
                <w:sz w:val="20"/>
                <w:szCs w:val="20"/>
              </w:rPr>
            </w:pPr>
          </w:p>
        </w:tc>
        <w:tc>
          <w:tcPr>
            <w:tcW w:w="2268" w:type="dxa"/>
            <w:shd w:val="clear" w:color="auto" w:fill="DDD9C3" w:themeFill="background2" w:themeFillShade="E6"/>
          </w:tcPr>
          <w:p w14:paraId="4795B247"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750" w:author="IALA Meetings" w:date="2022-09-28T15:39:00Z"/>
                <w:b/>
                <w:bCs/>
                <w:iCs/>
                <w:snapToGrid w:val="0"/>
                <w:sz w:val="20"/>
                <w:szCs w:val="20"/>
              </w:rPr>
            </w:pPr>
            <w:ins w:id="1751" w:author="IALA Meetings" w:date="2022-09-28T15:39:00Z">
              <w:r>
                <w:rPr>
                  <w:b/>
                  <w:bCs/>
                  <w:iCs/>
                  <w:snapToGrid w:val="0"/>
                  <w:sz w:val="20"/>
                  <w:szCs w:val="20"/>
                </w:rPr>
                <w:t>Revision Notes:</w:t>
              </w:r>
            </w:ins>
          </w:p>
        </w:tc>
        <w:tc>
          <w:tcPr>
            <w:tcW w:w="4820" w:type="dxa"/>
            <w:gridSpan w:val="2"/>
            <w:shd w:val="clear" w:color="auto" w:fill="DDD9C3" w:themeFill="background2" w:themeFillShade="E6"/>
          </w:tcPr>
          <w:p w14:paraId="54E5338B" w14:textId="77777777" w:rsidR="00DB483C" w:rsidRDefault="00DB483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752" w:author="IALA Meetings" w:date="2022-09-28T15:39:00Z"/>
                <w:bCs/>
                <w:iCs/>
                <w:snapToGrid w:val="0"/>
                <w:sz w:val="20"/>
                <w:szCs w:val="20"/>
              </w:rPr>
            </w:pPr>
          </w:p>
        </w:tc>
      </w:tr>
    </w:tbl>
    <w:p w14:paraId="7231A956" w14:textId="77777777" w:rsidR="00DB483C" w:rsidRDefault="00DB483C" w:rsidP="007F74C1">
      <w:pPr>
        <w:rPr>
          <w:ins w:id="1753" w:author="IALA Meetings" w:date="2022-09-28T15:23:00Z"/>
        </w:rPr>
      </w:pPr>
    </w:p>
    <w:p w14:paraId="4B9A2B21" w14:textId="77777777" w:rsidR="00693558" w:rsidRDefault="00693558" w:rsidP="007F74C1">
      <w:pPr>
        <w:rPr>
          <w:ins w:id="1754" w:author="IALA Meetings" w:date="2022-09-28T14:52:00Z"/>
        </w:rPr>
      </w:pP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Change w:id="1755">
          <w:tblGrid>
            <w:gridCol w:w="2518"/>
            <w:gridCol w:w="2268"/>
            <w:gridCol w:w="2268"/>
            <w:gridCol w:w="2552"/>
          </w:tblGrid>
        </w:tblGridChange>
      </w:tblGrid>
      <w:tr w:rsidR="00777B97" w14:paraId="05CEE329" w14:textId="77777777" w:rsidTr="00751C1D">
        <w:trPr>
          <w:cantSplit/>
          <w:trHeight w:val="416"/>
          <w:tblHeader/>
          <w:ins w:id="1756" w:author="IALA Meetings" w:date="2022-09-28T14:52:00Z"/>
        </w:trPr>
        <w:tc>
          <w:tcPr>
            <w:tcW w:w="9606" w:type="dxa"/>
            <w:gridSpan w:val="4"/>
            <w:shd w:val="clear" w:color="auto" w:fill="DDD9C3"/>
            <w:vAlign w:val="center"/>
          </w:tcPr>
          <w:p w14:paraId="3B534D72"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ins w:id="1757" w:author="IALA Meetings" w:date="2022-09-28T14:52:00Z"/>
                <w:b/>
                <w:bCs/>
                <w:iCs/>
                <w:snapToGrid w:val="0"/>
              </w:rPr>
            </w:pPr>
            <w:ins w:id="1758" w:author="IALA Meetings" w:date="2022-09-28T14:52:00Z">
              <w:r>
                <w:rPr>
                  <w:b/>
                  <w:bCs/>
                  <w:iCs/>
                  <w:snapToGrid w:val="0"/>
                </w:rPr>
                <w:t xml:space="preserve">ENAV Committee </w:t>
              </w:r>
              <w:r w:rsidRPr="00696A73">
                <w:rPr>
                  <w:b/>
                  <w:bCs/>
                  <w:iCs/>
                  <w:snapToGrid w:val="0"/>
                </w:rPr>
                <w:t>Work Programme</w:t>
              </w:r>
              <w:r>
                <w:rPr>
                  <w:b/>
                  <w:bCs/>
                  <w:iCs/>
                  <w:snapToGrid w:val="0"/>
                </w:rPr>
                <w:t xml:space="preserve"> 2023-2027</w:t>
              </w:r>
            </w:ins>
          </w:p>
        </w:tc>
      </w:tr>
      <w:tr w:rsidR="00777B97" w14:paraId="31F83F28" w14:textId="77777777" w:rsidTr="00777B97">
        <w:tblPrEx>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759" w:author="IALA Meetings" w:date="2022-09-28T14:53:00Z">
            <w:tblPrEx>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cantSplit/>
          <w:trHeight w:val="557"/>
          <w:ins w:id="1760" w:author="IALA Meetings" w:date="2022-09-28T14:52:00Z"/>
          <w:trPrChange w:id="1761" w:author="IALA Meetings" w:date="2022-09-28T14:53:00Z">
            <w:trPr>
              <w:cantSplit/>
              <w:trHeight w:val="428"/>
            </w:trPr>
          </w:trPrChange>
        </w:trPr>
        <w:tc>
          <w:tcPr>
            <w:tcW w:w="2518" w:type="dxa"/>
            <w:shd w:val="clear" w:color="auto" w:fill="auto"/>
            <w:tcPrChange w:id="1762" w:author="IALA Meetings" w:date="2022-09-28T14:53:00Z">
              <w:tcPr>
                <w:tcW w:w="2518" w:type="dxa"/>
                <w:shd w:val="clear" w:color="auto" w:fill="auto"/>
              </w:tcPr>
            </w:tcPrChange>
          </w:tcPr>
          <w:p w14:paraId="6CED6014"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763" w:author="IALA Meetings" w:date="2022-09-28T14:52:00Z"/>
                <w:b/>
                <w:bCs/>
                <w:iCs/>
                <w:snapToGrid w:val="0"/>
                <w:sz w:val="20"/>
                <w:szCs w:val="20"/>
              </w:rPr>
            </w:pPr>
            <w:ins w:id="1764" w:author="IALA Meetings" w:date="2022-09-28T14:52:00Z">
              <w:r w:rsidRPr="00BF71F7">
                <w:rPr>
                  <w:b/>
                  <w:sz w:val="20"/>
                  <w:szCs w:val="20"/>
                </w:rPr>
                <w:t>Standard</w:t>
              </w:r>
            </w:ins>
          </w:p>
        </w:tc>
        <w:tc>
          <w:tcPr>
            <w:tcW w:w="7088" w:type="dxa"/>
            <w:gridSpan w:val="3"/>
            <w:shd w:val="clear" w:color="auto" w:fill="auto"/>
            <w:tcPrChange w:id="1765" w:author="IALA Meetings" w:date="2022-09-28T14:53:00Z">
              <w:tcPr>
                <w:tcW w:w="7088" w:type="dxa"/>
                <w:gridSpan w:val="3"/>
                <w:shd w:val="clear" w:color="auto" w:fill="auto"/>
              </w:tcPr>
            </w:tcPrChange>
          </w:tcPr>
          <w:p w14:paraId="698BC457"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766" w:author="IALA Meetings" w:date="2022-09-28T14:52:00Z"/>
                <w:rFonts w:cs="Arial"/>
                <w:snapToGrid w:val="0"/>
                <w:kern w:val="28"/>
                <w:sz w:val="20"/>
                <w:szCs w:val="20"/>
                <w:highlight w:val="yellow"/>
                <w:lang w:eastAsia="de-DE"/>
              </w:rPr>
            </w:pPr>
            <w:ins w:id="1767" w:author="IALA Meetings" w:date="2022-09-28T14:52:00Z">
              <w:r>
                <w:rPr>
                  <w:rFonts w:cs="Arial"/>
                  <w:snapToGrid w:val="0"/>
                  <w:kern w:val="28"/>
                  <w:sz w:val="20"/>
                  <w:szCs w:val="20"/>
                  <w:lang w:eastAsia="de-DE"/>
                </w:rPr>
                <w:t>S1060 – digital Communication technologies</w:t>
              </w:r>
            </w:ins>
          </w:p>
        </w:tc>
      </w:tr>
      <w:tr w:rsidR="00777B97" w:rsidRPr="00520177" w14:paraId="214ACC4C" w14:textId="77777777" w:rsidTr="00751C1D">
        <w:trPr>
          <w:cantSplit/>
          <w:trHeight w:val="491"/>
          <w:ins w:id="1768" w:author="IALA Meetings" w:date="2022-09-28T14:52:00Z"/>
        </w:trPr>
        <w:tc>
          <w:tcPr>
            <w:tcW w:w="2518" w:type="dxa"/>
            <w:shd w:val="clear" w:color="auto" w:fill="auto"/>
          </w:tcPr>
          <w:p w14:paraId="1B9BBD8C"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769" w:author="IALA Meetings" w:date="2022-09-28T14:52:00Z"/>
                <w:b/>
                <w:bCs/>
                <w:iCs/>
                <w:snapToGrid w:val="0"/>
                <w:sz w:val="20"/>
                <w:szCs w:val="20"/>
              </w:rPr>
            </w:pPr>
            <w:ins w:id="1770" w:author="IALA Meetings" w:date="2022-09-28T14:52:00Z">
              <w:r w:rsidRPr="00BF71F7">
                <w:rPr>
                  <w:b/>
                  <w:sz w:val="20"/>
                  <w:szCs w:val="20"/>
                </w:rPr>
                <w:t>Topic Area</w:t>
              </w:r>
            </w:ins>
          </w:p>
        </w:tc>
        <w:tc>
          <w:tcPr>
            <w:tcW w:w="7088" w:type="dxa"/>
            <w:gridSpan w:val="3"/>
            <w:shd w:val="clear" w:color="auto" w:fill="auto"/>
          </w:tcPr>
          <w:p w14:paraId="40C3596F" w14:textId="602E2336" w:rsidR="00777B97" w:rsidRPr="00B42037"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771" w:author="IALA Meetings" w:date="2022-09-28T14:52:00Z"/>
                <w:rFonts w:cs="Arial"/>
                <w:snapToGrid w:val="0"/>
                <w:kern w:val="28"/>
                <w:sz w:val="20"/>
                <w:szCs w:val="20"/>
                <w:highlight w:val="yellow"/>
                <w:lang w:eastAsia="de-DE"/>
                <w:rPrChange w:id="1772" w:author="IALA Meetings" w:date="2022-09-28T15:07:00Z">
                  <w:rPr>
                    <w:ins w:id="1773" w:author="IALA Meetings" w:date="2022-09-28T14:52:00Z"/>
                    <w:rFonts w:cs="Arial"/>
                    <w:snapToGrid w:val="0"/>
                    <w:kern w:val="28"/>
                    <w:sz w:val="20"/>
                    <w:szCs w:val="20"/>
                  </w:rPr>
                </w:rPrChange>
              </w:rPr>
            </w:pPr>
            <w:ins w:id="1774" w:author="IALA Meetings" w:date="2022-09-28T15:05:00Z">
              <w:r w:rsidRPr="00B42037">
                <w:rPr>
                  <w:rFonts w:cs="Arial"/>
                  <w:snapToGrid w:val="0"/>
                  <w:kern w:val="28"/>
                  <w:sz w:val="20"/>
                  <w:szCs w:val="20"/>
                  <w:highlight w:val="yellow"/>
                  <w:lang w:eastAsia="de-DE"/>
                </w:rPr>
                <w:t>Communications channels for [public service] digital information services in coastal areas</w:t>
              </w:r>
            </w:ins>
          </w:p>
        </w:tc>
      </w:tr>
      <w:tr w:rsidR="00777B97" w14:paraId="7749C43D" w14:textId="77777777" w:rsidTr="00751C1D">
        <w:trPr>
          <w:cantSplit/>
          <w:trHeight w:val="463"/>
          <w:ins w:id="1775" w:author="IALA Meetings" w:date="2022-09-28T14:52:00Z"/>
        </w:trPr>
        <w:tc>
          <w:tcPr>
            <w:tcW w:w="2518" w:type="dxa"/>
            <w:shd w:val="clear" w:color="auto" w:fill="auto"/>
          </w:tcPr>
          <w:p w14:paraId="4D8C3256"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776" w:author="IALA Meetings" w:date="2022-09-28T14:52:00Z"/>
                <w:b/>
                <w:bCs/>
                <w:iCs/>
                <w:snapToGrid w:val="0"/>
                <w:sz w:val="20"/>
                <w:szCs w:val="20"/>
              </w:rPr>
            </w:pPr>
            <w:ins w:id="1777" w:author="IALA Meetings" w:date="2022-09-28T14:52:00Z">
              <w:r w:rsidRPr="00BF71F7">
                <w:rPr>
                  <w:b/>
                  <w:bCs/>
                  <w:iCs/>
                  <w:snapToGrid w:val="0"/>
                  <w:sz w:val="20"/>
                  <w:szCs w:val="20"/>
                </w:rPr>
                <w:t>Task</w:t>
              </w:r>
            </w:ins>
          </w:p>
        </w:tc>
        <w:tc>
          <w:tcPr>
            <w:tcW w:w="7088" w:type="dxa"/>
            <w:gridSpan w:val="3"/>
            <w:shd w:val="clear" w:color="auto" w:fill="auto"/>
          </w:tcPr>
          <w:p w14:paraId="1673E5F6" w14:textId="457EA890" w:rsidR="00777B97" w:rsidRPr="00B42037"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778" w:author="IALA Meetings" w:date="2022-09-28T14:52:00Z"/>
                <w:rFonts w:cs="Arial"/>
                <w:snapToGrid w:val="0"/>
                <w:kern w:val="28"/>
                <w:sz w:val="20"/>
                <w:szCs w:val="20"/>
                <w:highlight w:val="yellow"/>
                <w:lang w:eastAsia="de-DE"/>
              </w:rPr>
            </w:pPr>
            <w:ins w:id="1779" w:author="IALA Meetings" w:date="2022-09-28T15:06:00Z">
              <w:r w:rsidRPr="00B42037">
                <w:rPr>
                  <w:rFonts w:cs="Arial"/>
                  <w:snapToGrid w:val="0"/>
                  <w:kern w:val="28"/>
                  <w:sz w:val="20"/>
                  <w:szCs w:val="20"/>
                  <w:highlight w:val="yellow"/>
                  <w:lang w:eastAsia="de-DE"/>
                </w:rPr>
                <w:t xml:space="preserve">New guideline </w:t>
              </w:r>
            </w:ins>
          </w:p>
        </w:tc>
      </w:tr>
      <w:tr w:rsidR="00777B97" w14:paraId="18A68B0D" w14:textId="77777777" w:rsidTr="00751C1D">
        <w:trPr>
          <w:cantSplit/>
          <w:trHeight w:val="466"/>
          <w:ins w:id="1780" w:author="IALA Meetings" w:date="2022-09-28T14:52:00Z"/>
        </w:trPr>
        <w:tc>
          <w:tcPr>
            <w:tcW w:w="2518" w:type="dxa"/>
          </w:tcPr>
          <w:p w14:paraId="63FA4900" w14:textId="77777777" w:rsidR="00777B97" w:rsidRPr="0038611C"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781" w:author="IALA Meetings" w:date="2022-09-28T14:52:00Z"/>
                <w:b/>
                <w:bCs/>
                <w:iCs/>
                <w:snapToGrid w:val="0"/>
                <w:sz w:val="20"/>
                <w:szCs w:val="20"/>
              </w:rPr>
            </w:pPr>
            <w:ins w:id="1782" w:author="IALA Meetings" w:date="2022-09-28T14:52:00Z">
              <w:r w:rsidRPr="0038611C">
                <w:rPr>
                  <w:b/>
                  <w:bCs/>
                  <w:iCs/>
                  <w:snapToGrid w:val="0"/>
                  <w:sz w:val="20"/>
                  <w:szCs w:val="20"/>
                </w:rPr>
                <w:t>Objectives of the task</w:t>
              </w:r>
            </w:ins>
          </w:p>
        </w:tc>
        <w:tc>
          <w:tcPr>
            <w:tcW w:w="7088" w:type="dxa"/>
            <w:gridSpan w:val="3"/>
          </w:tcPr>
          <w:p w14:paraId="39E02237" w14:textId="77777777" w:rsidR="0038611C" w:rsidRPr="00B42037" w:rsidRDefault="0038611C" w:rsidP="00B4203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783" w:author="IALA Meetings" w:date="2022-09-28T15:06:00Z"/>
                <w:rFonts w:cs="Arial"/>
                <w:snapToGrid w:val="0"/>
                <w:kern w:val="28"/>
                <w:sz w:val="20"/>
                <w:szCs w:val="20"/>
                <w:highlight w:val="yellow"/>
                <w:lang w:eastAsia="de-DE"/>
              </w:rPr>
            </w:pPr>
            <w:ins w:id="1784" w:author="IALA Meetings" w:date="2022-09-28T15:06:00Z">
              <w:r w:rsidRPr="00B42037">
                <w:rPr>
                  <w:rFonts w:cs="Arial"/>
                  <w:snapToGrid w:val="0"/>
                  <w:kern w:val="28"/>
                  <w:sz w:val="20"/>
                  <w:szCs w:val="20"/>
                  <w:highlight w:val="yellow"/>
                  <w:lang w:eastAsia="de-DE"/>
                </w:rPr>
                <w:t>Single new Recommendation on (free-to-air, non-commercial) communications channels to be used by coastal authorities for digital information transfer between ship and shore in coastal areas</w:t>
              </w:r>
            </w:ins>
          </w:p>
          <w:p w14:paraId="13CF741F" w14:textId="668D6BAC" w:rsidR="00777B97" w:rsidRPr="00B42037" w:rsidRDefault="0038611C" w:rsidP="00B4203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ins w:id="1785" w:author="IALA Meetings" w:date="2022-09-28T14:52:00Z"/>
                <w:rFonts w:cs="Arial"/>
                <w:snapToGrid w:val="0"/>
                <w:kern w:val="28"/>
                <w:sz w:val="20"/>
                <w:szCs w:val="20"/>
                <w:highlight w:val="yellow"/>
                <w:lang w:eastAsia="de-DE"/>
                <w:rPrChange w:id="1786" w:author="IALA Meetings" w:date="2022-09-28T15:07:00Z">
                  <w:rPr>
                    <w:ins w:id="1787" w:author="IALA Meetings" w:date="2022-09-28T14:52:00Z"/>
                    <w:rFonts w:cs="Arial"/>
                    <w:snapToGrid w:val="0"/>
                    <w:kern w:val="28"/>
                    <w:sz w:val="20"/>
                    <w:szCs w:val="20"/>
                  </w:rPr>
                </w:rPrChange>
              </w:rPr>
            </w:pPr>
            <w:ins w:id="1788" w:author="IALA Meetings" w:date="2022-09-28T15:06:00Z">
              <w:r w:rsidRPr="00B42037">
                <w:rPr>
                  <w:rFonts w:cs="Arial"/>
                  <w:snapToGrid w:val="0"/>
                  <w:kern w:val="28"/>
                  <w:sz w:val="20"/>
                  <w:szCs w:val="20"/>
                  <w:highlight w:val="yellow"/>
                  <w:lang w:eastAsia="de-DE"/>
                </w:rPr>
                <w:t>may absorb A-123 and A-124</w:t>
              </w:r>
            </w:ins>
          </w:p>
        </w:tc>
      </w:tr>
      <w:tr w:rsidR="00777B97" w14:paraId="04982A06" w14:textId="77777777" w:rsidTr="00751C1D">
        <w:trPr>
          <w:cantSplit/>
          <w:trHeight w:val="402"/>
          <w:ins w:id="1789" w:author="IALA Meetings" w:date="2022-09-28T14:52:00Z"/>
        </w:trPr>
        <w:tc>
          <w:tcPr>
            <w:tcW w:w="2518" w:type="dxa"/>
          </w:tcPr>
          <w:p w14:paraId="483137A1"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790" w:author="IALA Meetings" w:date="2022-09-28T14:52:00Z"/>
                <w:b/>
                <w:bCs/>
                <w:iCs/>
                <w:snapToGrid w:val="0"/>
                <w:sz w:val="20"/>
                <w:szCs w:val="20"/>
              </w:rPr>
            </w:pPr>
            <w:ins w:id="1791" w:author="IALA Meetings" w:date="2022-09-28T14:52:00Z">
              <w:r w:rsidRPr="00BF71F7">
                <w:rPr>
                  <w:b/>
                  <w:bCs/>
                  <w:iCs/>
                  <w:snapToGrid w:val="0"/>
                  <w:sz w:val="20"/>
                  <w:szCs w:val="20"/>
                </w:rPr>
                <w:t>Expected outcome</w:t>
              </w:r>
            </w:ins>
          </w:p>
        </w:tc>
        <w:tc>
          <w:tcPr>
            <w:tcW w:w="7088" w:type="dxa"/>
            <w:gridSpan w:val="3"/>
          </w:tcPr>
          <w:p w14:paraId="23300763" w14:textId="4F210529" w:rsidR="00777B97" w:rsidRPr="00B42037" w:rsidRDefault="0038611C"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792" w:author="IALA Meetings" w:date="2022-09-28T14:52:00Z"/>
                <w:rFonts w:cs="Arial"/>
                <w:snapToGrid w:val="0"/>
                <w:kern w:val="28"/>
                <w:sz w:val="20"/>
                <w:szCs w:val="20"/>
                <w:highlight w:val="yellow"/>
                <w:lang w:eastAsia="de-DE"/>
                <w:rPrChange w:id="1793" w:author="IALA Meetings" w:date="2022-09-28T15:07:00Z">
                  <w:rPr>
                    <w:ins w:id="1794" w:author="IALA Meetings" w:date="2022-09-28T14:52:00Z"/>
                    <w:rFonts w:cs="Arial"/>
                    <w:snapToGrid w:val="0"/>
                    <w:kern w:val="28"/>
                    <w:sz w:val="20"/>
                    <w:szCs w:val="20"/>
                  </w:rPr>
                </w:rPrChange>
              </w:rPr>
            </w:pPr>
            <w:ins w:id="1795" w:author="IALA Meetings" w:date="2022-09-28T15:06:00Z">
              <w:r w:rsidRPr="00B42037">
                <w:rPr>
                  <w:rFonts w:cs="Arial"/>
                  <w:snapToGrid w:val="0"/>
                  <w:kern w:val="28"/>
                  <w:sz w:val="20"/>
                  <w:szCs w:val="20"/>
                  <w:highlight w:val="yellow"/>
                  <w:lang w:eastAsia="de-DE"/>
                  <w:rPrChange w:id="1796" w:author="IALA Meetings" w:date="2022-09-28T15:07:00Z">
                    <w:rPr>
                      <w:rFonts w:cs="Arial"/>
                      <w:snapToGrid w:val="0"/>
                      <w:kern w:val="28"/>
                      <w:sz w:val="20"/>
                      <w:szCs w:val="20"/>
                    </w:rPr>
                  </w:rPrChange>
                </w:rPr>
                <w:t>New guideline</w:t>
              </w:r>
            </w:ins>
          </w:p>
        </w:tc>
      </w:tr>
      <w:tr w:rsidR="00777B97" w:rsidRPr="009C0657" w14:paraId="181B2435" w14:textId="77777777" w:rsidTr="00751C1D">
        <w:trPr>
          <w:cantSplit/>
          <w:trHeight w:val="402"/>
          <w:ins w:id="1797" w:author="IALA Meetings" w:date="2022-09-28T14:52:00Z"/>
        </w:trPr>
        <w:tc>
          <w:tcPr>
            <w:tcW w:w="2518" w:type="dxa"/>
          </w:tcPr>
          <w:p w14:paraId="5C90DF7A"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798" w:author="IALA Meetings" w:date="2022-09-28T14:52:00Z"/>
                <w:b/>
                <w:bCs/>
                <w:iCs/>
                <w:snapToGrid w:val="0"/>
                <w:sz w:val="20"/>
                <w:szCs w:val="20"/>
              </w:rPr>
            </w:pPr>
            <w:ins w:id="1799" w:author="IALA Meetings" w:date="2022-09-28T14:52:00Z">
              <w:r>
                <w:rPr>
                  <w:b/>
                  <w:bCs/>
                  <w:iCs/>
                  <w:snapToGrid w:val="0"/>
                  <w:sz w:val="20"/>
                  <w:szCs w:val="20"/>
                </w:rPr>
                <w:t>Compelling need</w:t>
              </w:r>
            </w:ins>
          </w:p>
        </w:tc>
        <w:tc>
          <w:tcPr>
            <w:tcW w:w="7088" w:type="dxa"/>
            <w:gridSpan w:val="3"/>
          </w:tcPr>
          <w:p w14:paraId="3CDA271C" w14:textId="77777777" w:rsidR="00777B97" w:rsidRPr="00742B0B" w:rsidRDefault="00777B97" w:rsidP="00751C1D">
            <w:pPr>
              <w:pStyle w:val="AnnexFigure"/>
              <w:numPr>
                <w:ilvl w:val="0"/>
                <w:numId w:val="0"/>
              </w:numPr>
              <w:spacing w:before="0"/>
              <w:jc w:val="both"/>
              <w:rPr>
                <w:ins w:id="1800" w:author="IALA Meetings" w:date="2022-09-28T14:52:00Z"/>
                <w:bCs/>
                <w:iCs/>
                <w:snapToGrid w:val="0"/>
                <w:sz w:val="20"/>
                <w:szCs w:val="20"/>
              </w:rPr>
            </w:pPr>
            <w:ins w:id="1801" w:author="IALA Meetings" w:date="2022-09-28T14:52:00Z">
              <w:r>
                <w:rPr>
                  <w:bCs/>
                  <w:iCs/>
                  <w:snapToGrid w:val="0"/>
                  <w:sz w:val="20"/>
                  <w:szCs w:val="20"/>
                </w:rPr>
                <w:t xml:space="preserve"> </w:t>
              </w:r>
            </w:ins>
          </w:p>
        </w:tc>
      </w:tr>
      <w:tr w:rsidR="00777B97" w14:paraId="6BDB4387" w14:textId="77777777" w:rsidTr="00751C1D">
        <w:trPr>
          <w:cantSplit/>
          <w:trHeight w:val="854"/>
          <w:ins w:id="1802" w:author="IALA Meetings" w:date="2022-09-28T14:52:00Z"/>
        </w:trPr>
        <w:tc>
          <w:tcPr>
            <w:tcW w:w="2518" w:type="dxa"/>
          </w:tcPr>
          <w:p w14:paraId="6448C038" w14:textId="77777777" w:rsidR="00777B97" w:rsidRPr="00BF71F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803" w:author="IALA Meetings" w:date="2022-09-28T14:52:00Z"/>
                <w:b/>
                <w:bCs/>
                <w:iCs/>
                <w:noProof/>
                <w:snapToGrid w:val="0"/>
                <w:sz w:val="20"/>
                <w:szCs w:val="20"/>
              </w:rPr>
            </w:pPr>
            <w:ins w:id="1804" w:author="IALA Meetings" w:date="2022-09-28T14:52:00Z">
              <w:r w:rsidRPr="00BF71F7">
                <w:rPr>
                  <w:b/>
                  <w:bCs/>
                  <w:iCs/>
                  <w:noProof/>
                  <w:snapToGrid w:val="0"/>
                  <w:sz w:val="20"/>
                  <w:szCs w:val="20"/>
                </w:rPr>
                <w:t>Strategic Alignment</w:t>
              </w:r>
            </w:ins>
          </w:p>
          <w:p w14:paraId="560322AC"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805" w:author="IALA Meetings" w:date="2022-09-28T14:52:00Z"/>
                <w:bCs/>
                <w:i/>
                <w:iCs/>
                <w:snapToGrid w:val="0"/>
                <w:sz w:val="16"/>
                <w:szCs w:val="16"/>
              </w:rPr>
            </w:pPr>
          </w:p>
        </w:tc>
        <w:tc>
          <w:tcPr>
            <w:tcW w:w="7088" w:type="dxa"/>
            <w:gridSpan w:val="3"/>
          </w:tcPr>
          <w:p w14:paraId="515603C3"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06" w:author="IALA Meetings" w:date="2022-09-28T14:52:00Z"/>
                <w:bCs/>
                <w:iCs/>
                <w:snapToGrid w:val="0"/>
                <w:sz w:val="20"/>
                <w:szCs w:val="20"/>
              </w:rPr>
            </w:pPr>
          </w:p>
        </w:tc>
      </w:tr>
      <w:tr w:rsidR="00777B97" w14:paraId="15CF0019" w14:textId="77777777" w:rsidTr="00751C1D">
        <w:trPr>
          <w:cantSplit/>
          <w:trHeight w:val="615"/>
          <w:ins w:id="1807" w:author="IALA Meetings" w:date="2022-09-28T14:52:00Z"/>
        </w:trPr>
        <w:tc>
          <w:tcPr>
            <w:tcW w:w="2518" w:type="dxa"/>
          </w:tcPr>
          <w:p w14:paraId="55BA7D44"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808" w:author="IALA Meetings" w:date="2022-09-28T14:52:00Z"/>
                <w:b/>
                <w:bCs/>
                <w:iCs/>
                <w:snapToGrid w:val="0"/>
                <w:sz w:val="20"/>
                <w:szCs w:val="20"/>
              </w:rPr>
            </w:pPr>
            <w:ins w:id="1809" w:author="IALA Meetings" w:date="2022-09-28T14:52:00Z">
              <w:r w:rsidRPr="000A4DA7">
                <w:rPr>
                  <w:b/>
                  <w:bCs/>
                  <w:iCs/>
                  <w:noProof/>
                  <w:snapToGrid w:val="0"/>
                  <w:sz w:val="20"/>
                  <w:szCs w:val="20"/>
                </w:rPr>
                <w:t xml:space="preserve">Scope </w:t>
              </w:r>
              <w:r>
                <w:rPr>
                  <w:b/>
                  <w:bCs/>
                  <w:iCs/>
                  <w:snapToGrid w:val="0"/>
                  <w:sz w:val="20"/>
                  <w:szCs w:val="20"/>
                </w:rPr>
                <w:br/>
              </w:r>
            </w:ins>
          </w:p>
        </w:tc>
        <w:tc>
          <w:tcPr>
            <w:tcW w:w="7088" w:type="dxa"/>
            <w:gridSpan w:val="3"/>
          </w:tcPr>
          <w:p w14:paraId="6E6470D8" w14:textId="77777777" w:rsidR="00777B97" w:rsidRPr="00B52F76"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10" w:author="IALA Meetings" w:date="2022-09-28T14:52:00Z"/>
                <w:b/>
                <w:bCs/>
                <w:iCs/>
                <w:snapToGrid w:val="0"/>
                <w:sz w:val="20"/>
                <w:szCs w:val="20"/>
              </w:rPr>
            </w:pPr>
            <w:ins w:id="1811" w:author="IALA Meetings" w:date="2022-09-28T14:52:00Z">
              <w:r w:rsidRPr="0083661F">
                <w:rPr>
                  <w:b/>
                  <w:bCs/>
                  <w:iCs/>
                  <w:snapToGrid w:val="0"/>
                  <w:sz w:val="20"/>
                  <w:szCs w:val="20"/>
                </w:rPr>
                <w:t>In Scope:</w:t>
              </w:r>
            </w:ins>
          </w:p>
          <w:p w14:paraId="1E49F1D3" w14:textId="77777777" w:rsidR="00777B97" w:rsidRPr="00DD52E2" w:rsidRDefault="00777B97" w:rsidP="00751C1D">
            <w:pPr>
              <w:pStyle w:val="BodyText"/>
              <w:numPr>
                <w:ilvl w:val="0"/>
                <w:numId w:val="49"/>
              </w:numPr>
              <w:adjustRightInd w:val="0"/>
              <w:snapToGrid w:val="0"/>
              <w:jc w:val="left"/>
              <w:rPr>
                <w:ins w:id="1812" w:author="IALA Meetings" w:date="2022-09-28T14:52:00Z"/>
                <w:bCs/>
                <w:iCs/>
                <w:snapToGrid w:val="0"/>
                <w:sz w:val="20"/>
                <w:szCs w:val="20"/>
              </w:rPr>
            </w:pPr>
            <w:ins w:id="1813" w:author="IALA Meetings" w:date="2022-09-28T14:52:00Z">
              <w:r>
                <w:rPr>
                  <w:bCs/>
                  <w:iCs/>
                  <w:snapToGrid w:val="0"/>
                  <w:sz w:val="20"/>
                  <w:szCs w:val="20"/>
                </w:rPr>
                <w:t xml:space="preserve"> </w:t>
              </w:r>
            </w:ins>
          </w:p>
        </w:tc>
      </w:tr>
      <w:tr w:rsidR="00777B97" w14:paraId="723B06ED" w14:textId="77777777" w:rsidTr="00751C1D">
        <w:trPr>
          <w:cantSplit/>
          <w:trHeight w:val="1399"/>
          <w:ins w:id="1814" w:author="IALA Meetings" w:date="2022-09-28T14:52:00Z"/>
        </w:trPr>
        <w:tc>
          <w:tcPr>
            <w:tcW w:w="2518" w:type="dxa"/>
          </w:tcPr>
          <w:p w14:paraId="41438DC2"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815" w:author="IALA Meetings" w:date="2022-09-28T14:52:00Z"/>
                <w:bCs/>
                <w:iCs/>
                <w:snapToGrid w:val="0"/>
                <w:sz w:val="20"/>
                <w:szCs w:val="20"/>
              </w:rPr>
            </w:pPr>
            <w:ins w:id="1816" w:author="IALA Meetings" w:date="2022-09-28T14:52:00Z">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ins>
          </w:p>
        </w:tc>
        <w:tc>
          <w:tcPr>
            <w:tcW w:w="7088" w:type="dxa"/>
            <w:gridSpan w:val="3"/>
          </w:tcPr>
          <w:p w14:paraId="57A21AAD"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17" w:author="IALA Meetings" w:date="2022-09-28T14:52:00Z"/>
                <w:bCs/>
                <w:iCs/>
                <w:snapToGrid w:val="0"/>
                <w:sz w:val="20"/>
                <w:szCs w:val="20"/>
              </w:rPr>
            </w:pPr>
            <w:ins w:id="1818" w:author="IALA Meetings" w:date="2022-09-28T14:52:00Z">
              <w:r>
                <w:rPr>
                  <w:bCs/>
                  <w:iCs/>
                  <w:snapToGrid w:val="0"/>
                  <w:sz w:val="20"/>
                  <w:szCs w:val="20"/>
                </w:rPr>
                <w:t>Preparation of a new IALA Guidelines.</w:t>
              </w:r>
            </w:ins>
          </w:p>
          <w:p w14:paraId="00E63877"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19" w:author="IALA Meetings" w:date="2022-09-28T14:52:00Z"/>
                <w:bCs/>
                <w:iCs/>
                <w:snapToGrid w:val="0"/>
                <w:sz w:val="20"/>
                <w:szCs w:val="20"/>
              </w:rPr>
            </w:pPr>
            <w:ins w:id="1820" w:author="IALA Meetings" w:date="2022-09-28T14:52:00Z">
              <w:r>
                <w:rPr>
                  <w:bCs/>
                  <w:iCs/>
                  <w:snapToGrid w:val="0"/>
                  <w:sz w:val="20"/>
                  <w:szCs w:val="20"/>
                </w:rPr>
                <w:t>Key milestones include:</w:t>
              </w:r>
            </w:ins>
          </w:p>
          <w:p w14:paraId="1B10EA00" w14:textId="1B92EC22" w:rsidR="00777B97" w:rsidRDefault="00777B97"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821" w:author="IALA Meetings" w:date="2022-09-28T14:52:00Z"/>
                <w:rFonts w:eastAsia="Times New Roman" w:cs="Times New Roman"/>
                <w:bCs/>
                <w:iCs/>
                <w:snapToGrid w:val="0"/>
                <w:sz w:val="20"/>
                <w:szCs w:val="20"/>
              </w:rPr>
            </w:pPr>
            <w:ins w:id="1822" w:author="IALA Meetings" w:date="2022-09-28T14:52:00Z">
              <w:r>
                <w:rPr>
                  <w:rFonts w:eastAsia="Times New Roman" w:cs="Times New Roman"/>
                  <w:bCs/>
                  <w:iCs/>
                  <w:snapToGrid w:val="0"/>
                  <w:sz w:val="20"/>
                  <w:szCs w:val="20"/>
                </w:rPr>
                <w:t>Scope Task and prepare skeleton.</w:t>
              </w:r>
            </w:ins>
          </w:p>
          <w:p w14:paraId="72EDC163" w14:textId="7A888A79" w:rsidR="00777B97" w:rsidRDefault="00777B97"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823" w:author="IALA Meetings" w:date="2022-09-28T14:52:00Z"/>
                <w:rFonts w:eastAsia="Times New Roman" w:cs="Times New Roman"/>
                <w:bCs/>
                <w:iCs/>
                <w:snapToGrid w:val="0"/>
                <w:sz w:val="20"/>
                <w:szCs w:val="20"/>
              </w:rPr>
            </w:pPr>
            <w:ins w:id="1824" w:author="IALA Meetings" w:date="2022-09-28T14:52:00Z">
              <w:r>
                <w:rPr>
                  <w:rFonts w:eastAsia="Times New Roman" w:cs="Times New Roman"/>
                  <w:bCs/>
                  <w:iCs/>
                  <w:snapToGrid w:val="0"/>
                  <w:sz w:val="20"/>
                  <w:szCs w:val="20"/>
                </w:rPr>
                <w:t xml:space="preserve">Prepare Draft guidelines </w:t>
              </w:r>
            </w:ins>
          </w:p>
          <w:p w14:paraId="2620F1EF" w14:textId="79E04006" w:rsidR="00777B97" w:rsidRDefault="00777B97"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825" w:author="IALA Meetings" w:date="2022-09-28T14:52:00Z"/>
                <w:rFonts w:eastAsia="Times New Roman" w:cs="Times New Roman"/>
                <w:bCs/>
                <w:iCs/>
                <w:snapToGrid w:val="0"/>
                <w:sz w:val="20"/>
                <w:szCs w:val="20"/>
              </w:rPr>
            </w:pPr>
            <w:ins w:id="1826" w:author="IALA Meetings" w:date="2022-09-28T14:52:00Z">
              <w:r>
                <w:rPr>
                  <w:rFonts w:eastAsia="Times New Roman" w:cs="Times New Roman"/>
                  <w:bCs/>
                  <w:iCs/>
                  <w:snapToGrid w:val="0"/>
                  <w:sz w:val="20"/>
                  <w:szCs w:val="20"/>
                </w:rPr>
                <w:t>Improve Draft guidelines</w:t>
              </w:r>
            </w:ins>
          </w:p>
          <w:p w14:paraId="58EE1C8A" w14:textId="1FF3213F" w:rsidR="00777B97" w:rsidRDefault="00777B97"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827" w:author="IALA Meetings" w:date="2022-09-28T14:52:00Z"/>
                <w:rFonts w:eastAsia="Times New Roman" w:cs="Times New Roman"/>
                <w:bCs/>
                <w:iCs/>
                <w:snapToGrid w:val="0"/>
                <w:sz w:val="20"/>
                <w:szCs w:val="20"/>
              </w:rPr>
            </w:pPr>
            <w:ins w:id="1828" w:author="IALA Meetings" w:date="2022-09-28T14:52:00Z">
              <w:r>
                <w:rPr>
                  <w:rFonts w:eastAsia="Times New Roman" w:cs="Times New Roman"/>
                  <w:bCs/>
                  <w:iCs/>
                  <w:snapToGrid w:val="0"/>
                  <w:sz w:val="20"/>
                  <w:szCs w:val="20"/>
                </w:rPr>
                <w:t>Improve Draft guidelines</w:t>
              </w:r>
            </w:ins>
          </w:p>
          <w:p w14:paraId="41C9B53F" w14:textId="6B449481" w:rsidR="00777B97" w:rsidRPr="004A539D" w:rsidRDefault="00777B97"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829" w:author="IALA Meetings" w:date="2022-09-28T14:52:00Z"/>
                <w:rFonts w:eastAsia="Times New Roman" w:cs="Times New Roman"/>
                <w:bCs/>
                <w:iCs/>
                <w:snapToGrid w:val="0"/>
                <w:sz w:val="20"/>
                <w:szCs w:val="20"/>
              </w:rPr>
            </w:pPr>
            <w:ins w:id="1830" w:author="IALA Meetings" w:date="2022-09-28T14:52:00Z">
              <w:r w:rsidRPr="00A47A05">
                <w:rPr>
                  <w:rFonts w:eastAsia="Times New Roman" w:cs="Times New Roman"/>
                  <w:bCs/>
                  <w:iCs/>
                  <w:snapToGrid w:val="0"/>
                  <w:sz w:val="20"/>
                  <w:szCs w:val="20"/>
                </w:rPr>
                <w:t>Complete</w:t>
              </w:r>
              <w:r>
                <w:rPr>
                  <w:rFonts w:eastAsia="Times New Roman" w:cs="Times New Roman"/>
                  <w:bCs/>
                  <w:iCs/>
                  <w:snapToGrid w:val="0"/>
                  <w:sz w:val="20"/>
                  <w:szCs w:val="20"/>
                </w:rPr>
                <w:t xml:space="preserve"> </w:t>
              </w:r>
              <w:r w:rsidRPr="00A47A05">
                <w:rPr>
                  <w:rFonts w:eastAsia="Times New Roman" w:cs="Times New Roman"/>
                  <w:bCs/>
                  <w:iCs/>
                  <w:snapToGrid w:val="0"/>
                  <w:sz w:val="20"/>
                  <w:szCs w:val="20"/>
                </w:rPr>
                <w:t>Draft guideline</w:t>
              </w:r>
              <w:r>
                <w:rPr>
                  <w:rFonts w:eastAsia="Times New Roman" w:cs="Times New Roman"/>
                  <w:bCs/>
                  <w:iCs/>
                  <w:snapToGrid w:val="0"/>
                  <w:sz w:val="20"/>
                  <w:szCs w:val="20"/>
                </w:rPr>
                <w:t>s</w:t>
              </w:r>
              <w:r w:rsidRPr="00A47A05">
                <w:rPr>
                  <w:rFonts w:eastAsia="Times New Roman" w:cs="Times New Roman"/>
                  <w:bCs/>
                  <w:iCs/>
                  <w:snapToGrid w:val="0"/>
                  <w:sz w:val="20"/>
                  <w:szCs w:val="20"/>
                </w:rPr>
                <w:t xml:space="preserve">, submit for review </w:t>
              </w:r>
              <w:r>
                <w:rPr>
                  <w:rFonts w:eastAsia="Times New Roman" w:cs="Times New Roman"/>
                  <w:bCs/>
                  <w:iCs/>
                  <w:snapToGrid w:val="0"/>
                  <w:sz w:val="20"/>
                  <w:szCs w:val="20"/>
                </w:rPr>
                <w:t xml:space="preserve">by ENAV/ARM/VTS Committee </w:t>
              </w:r>
              <w:r w:rsidRPr="00A47A05">
                <w:rPr>
                  <w:rFonts w:eastAsia="Times New Roman" w:cs="Times New Roman"/>
                  <w:bCs/>
                  <w:iCs/>
                  <w:snapToGrid w:val="0"/>
                  <w:sz w:val="20"/>
                  <w:szCs w:val="20"/>
                </w:rPr>
                <w:t>and forwarding to Council for approval.</w:t>
              </w:r>
            </w:ins>
          </w:p>
        </w:tc>
      </w:tr>
      <w:tr w:rsidR="00777B97" w14:paraId="415EC60B" w14:textId="77777777" w:rsidTr="00751C1D">
        <w:trPr>
          <w:cantSplit/>
          <w:trHeight w:val="659"/>
          <w:ins w:id="1831" w:author="IALA Meetings" w:date="2022-09-28T14:52:00Z"/>
        </w:trPr>
        <w:tc>
          <w:tcPr>
            <w:tcW w:w="2518" w:type="dxa"/>
          </w:tcPr>
          <w:p w14:paraId="5D85B884"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832" w:author="IALA Meetings" w:date="2022-09-28T14:52:00Z"/>
                <w:b/>
                <w:bCs/>
                <w:iCs/>
                <w:snapToGrid w:val="0"/>
                <w:sz w:val="20"/>
                <w:szCs w:val="20"/>
              </w:rPr>
            </w:pPr>
            <w:ins w:id="1833" w:author="IALA Meetings" w:date="2022-09-28T14:52:00Z">
              <w:r w:rsidRPr="00BF71F7">
                <w:rPr>
                  <w:b/>
                  <w:bCs/>
                  <w:iCs/>
                  <w:snapToGrid w:val="0"/>
                  <w:sz w:val="20"/>
                  <w:szCs w:val="20"/>
                </w:rPr>
                <w:t>Expected numbers of sessions for completion</w:t>
              </w:r>
            </w:ins>
          </w:p>
        </w:tc>
        <w:tc>
          <w:tcPr>
            <w:tcW w:w="7088" w:type="dxa"/>
            <w:gridSpan w:val="3"/>
          </w:tcPr>
          <w:p w14:paraId="6E049B0F" w14:textId="77777777" w:rsidR="00777B97" w:rsidRDefault="00777B97" w:rsidP="00751C1D">
            <w:pPr>
              <w:pStyle w:val="BodyText3"/>
              <w:spacing w:before="120"/>
              <w:jc w:val="both"/>
              <w:rPr>
                <w:ins w:id="1834" w:author="IALA Meetings" w:date="2022-09-28T14:52:00Z"/>
                <w:sz w:val="20"/>
                <w:lang w:val="en-CA"/>
              </w:rPr>
            </w:pPr>
            <w:ins w:id="1835" w:author="IALA Meetings" w:date="2022-09-28T14:52:00Z">
              <w:r>
                <w:rPr>
                  <w:sz w:val="20"/>
                  <w:lang w:val="en-CA"/>
                </w:rPr>
                <w:t>Session number:</w:t>
              </w:r>
            </w:ins>
          </w:p>
          <w:p w14:paraId="41BD78FF" w14:textId="77777777" w:rsidR="00777B97" w:rsidRDefault="00777B97" w:rsidP="00751C1D">
            <w:pPr>
              <w:pStyle w:val="BodyText3"/>
              <w:tabs>
                <w:tab w:val="left" w:pos="1092"/>
                <w:tab w:val="left" w:pos="2085"/>
                <w:tab w:val="left" w:pos="2935"/>
                <w:tab w:val="left" w:pos="3927"/>
                <w:tab w:val="left" w:pos="4920"/>
                <w:tab w:val="left" w:pos="6054"/>
              </w:tabs>
              <w:spacing w:before="120"/>
              <w:ind w:left="244"/>
              <w:jc w:val="both"/>
              <w:rPr>
                <w:ins w:id="1836" w:author="IALA Meetings" w:date="2022-09-28T14:52:00Z"/>
                <w:sz w:val="20"/>
                <w:lang w:val="en-CA"/>
              </w:rPr>
            </w:pPr>
            <w:ins w:id="1837" w:author="IALA Meetings" w:date="2022-09-28T14:52:00Z">
              <w:r>
                <w:rPr>
                  <w:noProof/>
                  <w:lang w:val="de-DE" w:eastAsia="de-DE"/>
                </w:rPr>
                <mc:AlternateContent>
                  <mc:Choice Requires="wps">
                    <w:drawing>
                      <wp:anchor distT="0" distB="0" distL="114300" distR="114300" simplePos="0" relativeHeight="251729920" behindDoc="0" locked="0" layoutInCell="1" allowOverlap="1" wp14:anchorId="76219F3D" wp14:editId="02E6E964">
                        <wp:simplePos x="0" y="0"/>
                        <wp:positionH relativeFrom="column">
                          <wp:posOffset>645160</wp:posOffset>
                        </wp:positionH>
                        <wp:positionV relativeFrom="paragraph">
                          <wp:posOffset>168910</wp:posOffset>
                        </wp:positionV>
                        <wp:extent cx="274320" cy="274320"/>
                        <wp:effectExtent l="0" t="0" r="11430" b="11430"/>
                        <wp:wrapNone/>
                        <wp:docPr id="40"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DBF260C" w14:textId="77777777" w:rsidR="00751C1D" w:rsidRDefault="00751C1D" w:rsidP="00777B97">
                                    <w:pPr>
                                      <w:rPr>
                                        <w:lang w:val="nl-NL"/>
                                      </w:rPr>
                                    </w:pPr>
                                    <w:r>
                                      <w:rPr>
                                        <w:lang w:val="nl-NL"/>
                                      </w:rPr>
                                      <w:t>X</w:t>
                                    </w:r>
                                  </w:p>
                                  <w:p w14:paraId="29239F6F" w14:textId="77777777" w:rsidR="00751C1D" w:rsidRDefault="00751C1D" w:rsidP="00777B97">
                                    <w:pPr>
                                      <w:rPr>
                                        <w:lang w:val="nl-NL"/>
                                      </w:rPr>
                                    </w:pPr>
                                  </w:p>
                                </w:txbxContent>
                              </wps:txbx>
                              <wps:bodyPr rot="0" vert="horz" wrap="square" lIns="91440" tIns="45720" rIns="91440" bIns="45720" anchor="t" anchorCtr="0" upright="1">
                                <a:noAutofit/>
                              </wps:bodyPr>
                            </wps:wsp>
                          </a:graphicData>
                        </a:graphic>
                      </wp:anchor>
                    </w:drawing>
                  </mc:Choice>
                  <mc:Fallback>
                    <w:pict>
                      <v:rect w14:anchorId="76219F3D" id="_x0000_s1134" style="position:absolute;left:0;text-align:left;margin-left:50.8pt;margin-top:13.3pt;width:21.6pt;height:21.6pt;z-index:251729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">
                        <v:textbox>
                          <w:txbxContent>
                            <w:p w14:paraId="7DBF260C" w14:textId="77777777" w:rsidR="00751C1D" w:rsidRDefault="00751C1D" w:rsidP="00777B97">
                              <w:pPr>
                                <w:rPr>
                                  <w:lang w:val="nl-NL"/>
                                </w:rPr>
                              </w:pPr>
                              <w:r>
                                <w:rPr>
                                  <w:lang w:val="nl-NL"/>
                                </w:rPr>
                                <w:t>X</w:t>
                              </w:r>
                            </w:p>
                            <w:p w14:paraId="29239F6F" w14:textId="77777777" w:rsidR="00751C1D" w:rsidRDefault="00751C1D" w:rsidP="00777B97">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728896" behindDoc="0" locked="0" layoutInCell="1" allowOverlap="1" wp14:anchorId="6F94491D" wp14:editId="26C5C8B0">
                        <wp:simplePos x="0" y="0"/>
                        <wp:positionH relativeFrom="column">
                          <wp:posOffset>1219200</wp:posOffset>
                        </wp:positionH>
                        <wp:positionV relativeFrom="paragraph">
                          <wp:posOffset>168910</wp:posOffset>
                        </wp:positionV>
                        <wp:extent cx="274320" cy="274320"/>
                        <wp:effectExtent l="0" t="0" r="11430" b="11430"/>
                        <wp:wrapNone/>
                        <wp:docPr id="41"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D361AD5" w14:textId="77777777" w:rsidR="00751C1D" w:rsidRDefault="00751C1D" w:rsidP="00777B97">
                                    <w:pPr>
                                      <w:rPr>
                                        <w:lang w:val="nl-NL"/>
                                      </w:rPr>
                                    </w:pPr>
                                    <w:r>
                                      <w:rPr>
                                        <w:lang w:val="nl-NL"/>
                                      </w:rPr>
                                      <w:t>X</w:t>
                                    </w:r>
                                  </w:p>
                                  <w:p w14:paraId="6FB01D97" w14:textId="77777777" w:rsidR="00751C1D" w:rsidRDefault="00751C1D" w:rsidP="00777B97">
                                    <w:pPr>
                                      <w:jc w:val="center"/>
                                    </w:pPr>
                                  </w:p>
                                </w:txbxContent>
                              </wps:txbx>
                              <wps:bodyPr rot="0" vert="horz" wrap="square" lIns="91440" tIns="45720" rIns="91440" bIns="45720" anchor="t" anchorCtr="0" upright="1">
                                <a:noAutofit/>
                              </wps:bodyPr>
                            </wps:wsp>
                          </a:graphicData>
                        </a:graphic>
                      </wp:anchor>
                    </w:drawing>
                  </mc:Choice>
                  <mc:Fallback>
                    <w:pict>
                      <v:rect w14:anchorId="6F94491D" id="_x0000_s1135" style="position:absolute;left:0;text-align:left;margin-left:96pt;margin-top:13.3pt;width:21.6pt;height:21.6pt;z-index:251728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Dl7lz9JQIAADcEAAAOAAAAAAAAAAAAAAAAAC4CAABkcnMvZTJvRG9j&#10;LnhtbFBLAQItABQABgAIAAAAIQDP0zhp3gAAAAkBAAAPAAAAAAAAAAAAAAAAAH8EAABkcnMvZG93&#10;bnJldi54bWxQSwUGAAAAAAQABADzAAAAigUAAAAA&#10;">
                        <v:textbox>
                          <w:txbxContent>
                            <w:p w14:paraId="0D361AD5" w14:textId="77777777" w:rsidR="00751C1D" w:rsidRDefault="00751C1D" w:rsidP="00777B97">
                              <w:pPr>
                                <w:rPr>
                                  <w:lang w:val="nl-NL"/>
                                </w:rPr>
                              </w:pPr>
                              <w:r>
                                <w:rPr>
                                  <w:lang w:val="nl-NL"/>
                                </w:rPr>
                                <w:t>X</w:t>
                              </w:r>
                            </w:p>
                            <w:p w14:paraId="6FB01D97" w14:textId="77777777" w:rsidR="00751C1D" w:rsidRDefault="00751C1D" w:rsidP="00777B97">
                              <w:pPr>
                                <w:jc w:val="center"/>
                              </w:pPr>
                            </w:p>
                          </w:txbxContent>
                        </v:textbox>
                      </v:rect>
                    </w:pict>
                  </mc:Fallback>
                </mc:AlternateContent>
              </w:r>
              <w:r>
                <w:rPr>
                  <w:noProof/>
                  <w:lang w:val="de-DE" w:eastAsia="de-DE"/>
                </w:rPr>
                <mc:AlternateContent>
                  <mc:Choice Requires="wps">
                    <w:drawing>
                      <wp:anchor distT="0" distB="0" distL="114300" distR="114300" simplePos="0" relativeHeight="251727872" behindDoc="0" locked="0" layoutInCell="1" allowOverlap="1" wp14:anchorId="0CB0C8C1" wp14:editId="75124C28">
                        <wp:simplePos x="0" y="0"/>
                        <wp:positionH relativeFrom="column">
                          <wp:posOffset>1793240</wp:posOffset>
                        </wp:positionH>
                        <wp:positionV relativeFrom="paragraph">
                          <wp:posOffset>168910</wp:posOffset>
                        </wp:positionV>
                        <wp:extent cx="274320" cy="274320"/>
                        <wp:effectExtent l="0" t="0" r="11430" b="11430"/>
                        <wp:wrapNone/>
                        <wp:docPr id="42"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8AAC93D" w14:textId="77777777" w:rsidR="00751C1D" w:rsidRDefault="00751C1D" w:rsidP="00777B97">
                                    <w:pPr>
                                      <w:rPr>
                                        <w:lang w:val="nl-NL"/>
                                      </w:rPr>
                                    </w:pPr>
                                    <w:r>
                                      <w:rPr>
                                        <w:lang w:val="nl-NL"/>
                                      </w:rPr>
                                      <w:t>X</w:t>
                                    </w:r>
                                  </w:p>
                                  <w:p w14:paraId="6AF6EA58" w14:textId="77777777" w:rsidR="00751C1D" w:rsidRDefault="00751C1D" w:rsidP="00777B97">
                                    <w:pPr>
                                      <w:jc w:val="center"/>
                                    </w:pPr>
                                  </w:p>
                                </w:txbxContent>
                              </wps:txbx>
                              <wps:bodyPr rot="0" vert="horz" wrap="square" lIns="91440" tIns="45720" rIns="91440" bIns="45720" anchor="t" anchorCtr="0" upright="1">
                                <a:noAutofit/>
                              </wps:bodyPr>
                            </wps:wsp>
                          </a:graphicData>
                        </a:graphic>
                      </wp:anchor>
                    </w:drawing>
                  </mc:Choice>
                  <mc:Fallback>
                    <w:pict>
                      <v:rect w14:anchorId="0CB0C8C1" id="_x0000_s1136" style="position:absolute;left:0;text-align:left;margin-left:141.2pt;margin-top:13.3pt;width:21.6pt;height:21.6pt;z-index:251727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">
                        <v:textbox>
                          <w:txbxContent>
                            <w:p w14:paraId="18AAC93D" w14:textId="77777777" w:rsidR="00751C1D" w:rsidRDefault="00751C1D" w:rsidP="00777B97">
                              <w:pPr>
                                <w:rPr>
                                  <w:lang w:val="nl-NL"/>
                                </w:rPr>
                              </w:pPr>
                              <w:r>
                                <w:rPr>
                                  <w:lang w:val="nl-NL"/>
                                </w:rPr>
                                <w:t>X</w:t>
                              </w:r>
                            </w:p>
                            <w:p w14:paraId="6AF6EA58" w14:textId="77777777" w:rsidR="00751C1D" w:rsidRDefault="00751C1D" w:rsidP="00777B97">
                              <w:pPr>
                                <w:jc w:val="center"/>
                              </w:pPr>
                            </w:p>
                          </w:txbxContent>
                        </v:textbox>
                      </v:rect>
                    </w:pict>
                  </mc:Fallback>
                </mc:AlternateContent>
              </w:r>
              <w:r>
                <w:rPr>
                  <w:noProof/>
                  <w:lang w:val="de-DE" w:eastAsia="de-DE"/>
                </w:rPr>
                <mc:AlternateContent>
                  <mc:Choice Requires="wps">
                    <w:drawing>
                      <wp:anchor distT="0" distB="0" distL="114300" distR="114300" simplePos="0" relativeHeight="251726848" behindDoc="0" locked="0" layoutInCell="1" allowOverlap="1" wp14:anchorId="5A0095A3" wp14:editId="637978D6">
                        <wp:simplePos x="0" y="0"/>
                        <wp:positionH relativeFrom="column">
                          <wp:posOffset>2399665</wp:posOffset>
                        </wp:positionH>
                        <wp:positionV relativeFrom="paragraph">
                          <wp:posOffset>168910</wp:posOffset>
                        </wp:positionV>
                        <wp:extent cx="274320" cy="274320"/>
                        <wp:effectExtent l="0" t="0" r="11430" b="11430"/>
                        <wp:wrapNone/>
                        <wp:docPr id="43"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37ED1EC" w14:textId="77777777" w:rsidR="00751C1D" w:rsidRDefault="00751C1D" w:rsidP="00777B97">
                                    <w:pPr>
                                      <w:rPr>
                                        <w:lang w:val="nl-NL"/>
                                      </w:rPr>
                                    </w:pPr>
                                    <w:proofErr w:type="gramStart"/>
                                    <w:r>
                                      <w:rPr>
                                        <w:lang w:val="nl-NL"/>
                                      </w:rPr>
                                      <w:t>x</w:t>
                                    </w:r>
                                    <w:proofErr w:type="gramEnd"/>
                                  </w:p>
                                  <w:p w14:paraId="234817C3" w14:textId="77777777" w:rsidR="00751C1D" w:rsidRDefault="00751C1D" w:rsidP="00777B97">
                                    <w:pPr>
                                      <w:jc w:val="center"/>
                                    </w:pPr>
                                  </w:p>
                                </w:txbxContent>
                              </wps:txbx>
                              <wps:bodyPr rot="0" vert="horz" wrap="square" lIns="91440" tIns="45720" rIns="91440" bIns="45720" anchor="t" anchorCtr="0" upright="1">
                                <a:noAutofit/>
                              </wps:bodyPr>
                            </wps:wsp>
                          </a:graphicData>
                        </a:graphic>
                      </wp:anchor>
                    </w:drawing>
                  </mc:Choice>
                  <mc:Fallback>
                    <w:pict>
                      <v:rect w14:anchorId="5A0095A3" id="_x0000_s1137" style="position:absolute;left:0;text-align:left;margin-left:188.95pt;margin-top:13.3pt;width:21.6pt;height:21.6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">
                        <v:textbox>
                          <w:txbxContent>
                            <w:p w14:paraId="337ED1EC" w14:textId="77777777" w:rsidR="00751C1D" w:rsidRDefault="00751C1D" w:rsidP="00777B97">
                              <w:pPr>
                                <w:rPr>
                                  <w:lang w:val="nl-NL"/>
                                </w:rPr>
                              </w:pPr>
                              <w:r>
                                <w:rPr>
                                  <w:lang w:val="nl-NL"/>
                                </w:rPr>
                                <w:t>x</w:t>
                              </w:r>
                            </w:p>
                            <w:p w14:paraId="234817C3" w14:textId="77777777" w:rsidR="00751C1D" w:rsidRDefault="00751C1D" w:rsidP="00777B97">
                              <w:pPr>
                                <w:jc w:val="center"/>
                              </w:pPr>
                            </w:p>
                          </w:txbxContent>
                        </v:textbox>
                      </v:rect>
                    </w:pict>
                  </mc:Fallback>
                </mc:AlternateContent>
              </w:r>
              <w:r>
                <w:rPr>
                  <w:noProof/>
                  <w:lang w:val="de-DE" w:eastAsia="de-DE"/>
                </w:rPr>
                <mc:AlternateContent>
                  <mc:Choice Requires="wps">
                    <w:drawing>
                      <wp:anchor distT="0" distB="0" distL="114300" distR="114300" simplePos="0" relativeHeight="251725824" behindDoc="0" locked="0" layoutInCell="1" allowOverlap="1" wp14:anchorId="461D95CA" wp14:editId="78083D5F">
                        <wp:simplePos x="0" y="0"/>
                        <wp:positionH relativeFrom="column">
                          <wp:posOffset>3072130</wp:posOffset>
                        </wp:positionH>
                        <wp:positionV relativeFrom="paragraph">
                          <wp:posOffset>168910</wp:posOffset>
                        </wp:positionV>
                        <wp:extent cx="274320" cy="274320"/>
                        <wp:effectExtent l="0" t="0" r="11430" b="11430"/>
                        <wp:wrapNone/>
                        <wp:docPr id="44"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C1E0FFD" w14:textId="77777777" w:rsidR="00751C1D" w:rsidRDefault="00751C1D" w:rsidP="00777B97">
                                    <w:pPr>
                                      <w:jc w:val="center"/>
                                    </w:pPr>
                                    <w:r>
                                      <w:t>X</w:t>
                                    </w:r>
                                  </w:p>
                                </w:txbxContent>
                              </wps:txbx>
                              <wps:bodyPr rot="0" vert="horz" wrap="square" lIns="91440" tIns="45720" rIns="91440" bIns="45720" anchor="t" anchorCtr="0" upright="1">
                                <a:noAutofit/>
                              </wps:bodyPr>
                            </wps:wsp>
                          </a:graphicData>
                        </a:graphic>
                      </wp:anchor>
                    </w:drawing>
                  </mc:Choice>
                  <mc:Fallback>
                    <w:pict>
                      <v:rect w14:anchorId="461D95CA" id="_x0000_s1138" style="position:absolute;left:0;text-align:left;margin-left:241.9pt;margin-top:13.3pt;width:21.6pt;height:21.6pt;z-index:251725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">
                        <v:textbox>
                          <w:txbxContent>
                            <w:p w14:paraId="4C1E0FFD" w14:textId="77777777" w:rsidR="00751C1D" w:rsidRDefault="00751C1D" w:rsidP="00777B97">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724800" behindDoc="0" locked="0" layoutInCell="1" allowOverlap="1" wp14:anchorId="6F27614A" wp14:editId="54CC56C8">
                        <wp:simplePos x="0" y="0"/>
                        <wp:positionH relativeFrom="column">
                          <wp:posOffset>3834765</wp:posOffset>
                        </wp:positionH>
                        <wp:positionV relativeFrom="paragraph">
                          <wp:posOffset>168910</wp:posOffset>
                        </wp:positionV>
                        <wp:extent cx="274320" cy="274320"/>
                        <wp:effectExtent l="0" t="0" r="11430" b="11430"/>
                        <wp:wrapNone/>
                        <wp:docPr id="45"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B61739D" w14:textId="77777777" w:rsidR="00751C1D" w:rsidRDefault="00751C1D" w:rsidP="00777B97">
                                    <w:pPr>
                                      <w:jc w:val="center"/>
                                    </w:pPr>
                                    <w:r>
                                      <w:t>-</w:t>
                                    </w:r>
                                  </w:p>
                                </w:txbxContent>
                              </wps:txbx>
                              <wps:bodyPr rot="0" vert="horz" wrap="square" lIns="91440" tIns="45720" rIns="91440" bIns="45720" anchor="t" anchorCtr="0" upright="1">
                                <a:noAutofit/>
                              </wps:bodyPr>
                            </wps:wsp>
                          </a:graphicData>
                        </a:graphic>
                      </wp:anchor>
                    </w:drawing>
                  </mc:Choice>
                  <mc:Fallback>
                    <w:pict>
                      <v:rect w14:anchorId="6F27614A" id="_x0000_s1139" style="position:absolute;left:0;text-align:left;margin-left:301.95pt;margin-top:13.3pt;width:21.6pt;height:21.6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">
                        <v:textbox>
                          <w:txbxContent>
                            <w:p w14:paraId="2B61739D" w14:textId="77777777" w:rsidR="00751C1D" w:rsidRDefault="00751C1D" w:rsidP="00777B97">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730944" behindDoc="0" locked="0" layoutInCell="1" allowOverlap="1" wp14:anchorId="3E2A1D15" wp14:editId="70AA9414">
                        <wp:simplePos x="0" y="0"/>
                        <wp:positionH relativeFrom="column">
                          <wp:posOffset>31750</wp:posOffset>
                        </wp:positionH>
                        <wp:positionV relativeFrom="paragraph">
                          <wp:posOffset>168910</wp:posOffset>
                        </wp:positionV>
                        <wp:extent cx="274320" cy="274320"/>
                        <wp:effectExtent l="0" t="0" r="11430" b="11430"/>
                        <wp:wrapNone/>
                        <wp:docPr id="46"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918B031" w14:textId="77777777" w:rsidR="00751C1D" w:rsidRDefault="00751C1D" w:rsidP="00777B97">
                                    <w:pPr>
                                      <w:rPr>
                                        <w:lang w:val="nl-NL"/>
                                      </w:rPr>
                                    </w:pPr>
                                  </w:p>
                                </w:txbxContent>
                              </wps:txbx>
                              <wps:bodyPr rot="0" vert="horz" wrap="square" lIns="91440" tIns="45720" rIns="91440" bIns="45720" anchor="t" anchorCtr="0" upright="1">
                                <a:noAutofit/>
                              </wps:bodyPr>
                            </wps:wsp>
                          </a:graphicData>
                        </a:graphic>
                      </wp:anchor>
                    </w:drawing>
                  </mc:Choice>
                  <mc:Fallback>
                    <w:pict>
                      <v:rect w14:anchorId="3E2A1D15" id="_x0000_s1140" style="position:absolute;left:0;text-align:left;margin-left:2.5pt;margin-top:13.3pt;width:21.6pt;height:21.6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">
                        <v:textbox>
                          <w:txbxContent>
                            <w:p w14:paraId="2918B031" w14:textId="77777777" w:rsidR="00751C1D" w:rsidRDefault="00751C1D" w:rsidP="00777B97">
                              <w:pPr>
                                <w:rPr>
                                  <w:lang w:val="nl-NL"/>
                                </w:rPr>
                              </w:pPr>
                            </w:p>
                          </w:txbxContent>
                        </v:textbox>
                      </v:rect>
                    </w:pict>
                  </mc:Fallback>
                </mc:AlternateContent>
              </w:r>
              <w:r>
                <w:rPr>
                  <w:sz w:val="20"/>
                  <w:lang w:val="en-CA"/>
                </w:rPr>
                <w:t>29</w:t>
              </w:r>
              <w:r>
                <w:rPr>
                  <w:sz w:val="20"/>
                  <w:lang w:val="en-CA"/>
                </w:rPr>
                <w:tab/>
                <w:t>30</w:t>
              </w:r>
              <w:r>
                <w:rPr>
                  <w:sz w:val="20"/>
                  <w:lang w:val="en-CA"/>
                </w:rPr>
                <w:tab/>
                <w:t>31</w:t>
              </w:r>
              <w:r>
                <w:rPr>
                  <w:sz w:val="20"/>
                  <w:lang w:val="en-CA"/>
                </w:rPr>
                <w:tab/>
                <w:t>32</w:t>
              </w:r>
              <w:r>
                <w:rPr>
                  <w:sz w:val="20"/>
                  <w:lang w:val="en-CA"/>
                </w:rPr>
                <w:tab/>
                <w:t>33</w:t>
              </w:r>
              <w:r>
                <w:rPr>
                  <w:sz w:val="20"/>
                  <w:lang w:val="en-CA"/>
                </w:rPr>
                <w:tab/>
                <w:t>34</w:t>
              </w:r>
              <w:r>
                <w:rPr>
                  <w:sz w:val="20"/>
                  <w:lang w:val="en-CA"/>
                </w:rPr>
                <w:tab/>
                <w:t xml:space="preserve"> 35</w:t>
              </w:r>
            </w:ins>
          </w:p>
          <w:p w14:paraId="1CD7B3DE"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38" w:author="IALA Meetings" w:date="2022-09-28T14:52:00Z"/>
                <w:bCs/>
                <w:iCs/>
                <w:snapToGrid w:val="0"/>
                <w:sz w:val="20"/>
                <w:szCs w:val="20"/>
                <w:lang w:val="en-CA"/>
              </w:rPr>
            </w:pPr>
          </w:p>
          <w:p w14:paraId="1A1C0E56"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39" w:author="IALA Meetings" w:date="2022-09-28T14:52:00Z"/>
                <w:bCs/>
                <w:iCs/>
                <w:snapToGrid w:val="0"/>
                <w:sz w:val="20"/>
                <w:szCs w:val="20"/>
                <w:lang w:val="en-CA"/>
              </w:rPr>
            </w:pPr>
          </w:p>
        </w:tc>
      </w:tr>
      <w:tr w:rsidR="00777B97" w14:paraId="097C9383" w14:textId="77777777" w:rsidTr="00751C1D">
        <w:trPr>
          <w:cantSplit/>
          <w:trHeight w:val="342"/>
          <w:ins w:id="1840" w:author="IALA Meetings" w:date="2022-09-28T14:52:00Z"/>
        </w:trPr>
        <w:tc>
          <w:tcPr>
            <w:tcW w:w="2518" w:type="dxa"/>
            <w:shd w:val="clear" w:color="auto" w:fill="DDD9C3" w:themeFill="background2" w:themeFillShade="E6"/>
          </w:tcPr>
          <w:p w14:paraId="6BE074CD"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841" w:author="IALA Meetings" w:date="2022-09-28T14:52:00Z"/>
                <w:b/>
                <w:bCs/>
                <w:iCs/>
                <w:snapToGrid w:val="0"/>
                <w:sz w:val="20"/>
                <w:szCs w:val="20"/>
              </w:rPr>
            </w:pPr>
            <w:ins w:id="1842" w:author="IALA Meetings" w:date="2022-09-28T14:52:00Z">
              <w:r>
                <w:rPr>
                  <w:b/>
                  <w:bCs/>
                  <w:iCs/>
                  <w:snapToGrid w:val="0"/>
                  <w:sz w:val="20"/>
                  <w:szCs w:val="20"/>
                </w:rPr>
                <w:t>Committee notes</w:t>
              </w:r>
            </w:ins>
          </w:p>
        </w:tc>
        <w:tc>
          <w:tcPr>
            <w:tcW w:w="2268" w:type="dxa"/>
            <w:shd w:val="clear" w:color="auto" w:fill="DDD9C3" w:themeFill="background2" w:themeFillShade="E6"/>
          </w:tcPr>
          <w:p w14:paraId="1CEDD064"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43" w:author="IALA Meetings" w:date="2022-09-28T14:52:00Z"/>
                <w:b/>
                <w:bCs/>
                <w:iCs/>
                <w:snapToGrid w:val="0"/>
                <w:sz w:val="20"/>
                <w:szCs w:val="20"/>
              </w:rPr>
            </w:pPr>
            <w:ins w:id="1844" w:author="IALA Meetings" w:date="2022-09-28T14:52:00Z">
              <w:r>
                <w:rPr>
                  <w:b/>
                  <w:bCs/>
                  <w:iCs/>
                  <w:snapToGrid w:val="0"/>
                  <w:sz w:val="20"/>
                  <w:szCs w:val="20"/>
                </w:rPr>
                <w:t>Origins</w:t>
              </w:r>
            </w:ins>
          </w:p>
        </w:tc>
        <w:tc>
          <w:tcPr>
            <w:tcW w:w="4820" w:type="dxa"/>
            <w:gridSpan w:val="2"/>
            <w:shd w:val="clear" w:color="auto" w:fill="DDD9C3" w:themeFill="background2" w:themeFillShade="E6"/>
          </w:tcPr>
          <w:p w14:paraId="6A603FCD"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45" w:author="IALA Meetings" w:date="2022-09-28T14:52:00Z"/>
                <w:bCs/>
                <w:iCs/>
                <w:snapToGrid w:val="0"/>
                <w:sz w:val="20"/>
                <w:szCs w:val="20"/>
              </w:rPr>
            </w:pPr>
            <w:ins w:id="1846" w:author="IALA Meetings" w:date="2022-09-28T14:52:00Z">
              <w:r>
                <w:rPr>
                  <w:bCs/>
                  <w:iCs/>
                  <w:snapToGrid w:val="0"/>
                  <w:sz w:val="20"/>
                  <w:szCs w:val="20"/>
                </w:rPr>
                <w:t>Requested by ENAV Committee at [ENAV29]</w:t>
              </w:r>
            </w:ins>
          </w:p>
        </w:tc>
      </w:tr>
      <w:tr w:rsidR="00777B97" w14:paraId="1116A35E" w14:textId="77777777" w:rsidTr="00751C1D">
        <w:trPr>
          <w:cantSplit/>
          <w:trHeight w:val="342"/>
          <w:ins w:id="1847" w:author="IALA Meetings" w:date="2022-09-28T14:52:00Z"/>
        </w:trPr>
        <w:tc>
          <w:tcPr>
            <w:tcW w:w="2518" w:type="dxa"/>
            <w:vMerge w:val="restart"/>
            <w:shd w:val="clear" w:color="auto" w:fill="auto"/>
          </w:tcPr>
          <w:p w14:paraId="0B33BB9F"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ins w:id="1848" w:author="IALA Meetings" w:date="2022-09-28T14:52:00Z"/>
                <w:b/>
                <w:bCs/>
                <w:iCs/>
                <w:snapToGrid w:val="0"/>
                <w:sz w:val="20"/>
                <w:szCs w:val="20"/>
              </w:rPr>
            </w:pPr>
          </w:p>
        </w:tc>
        <w:tc>
          <w:tcPr>
            <w:tcW w:w="2268" w:type="dxa"/>
            <w:shd w:val="clear" w:color="auto" w:fill="DDD9C3" w:themeFill="background2" w:themeFillShade="E6"/>
          </w:tcPr>
          <w:p w14:paraId="5AB16A9F"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49" w:author="IALA Meetings" w:date="2022-09-28T14:52:00Z"/>
                <w:b/>
                <w:bCs/>
                <w:iCs/>
                <w:snapToGrid w:val="0"/>
                <w:sz w:val="20"/>
                <w:szCs w:val="20"/>
              </w:rPr>
            </w:pPr>
            <w:ins w:id="1850" w:author="IALA Meetings" w:date="2022-09-28T14:52:00Z">
              <w:r>
                <w:rPr>
                  <w:b/>
                  <w:bCs/>
                  <w:iCs/>
                  <w:snapToGrid w:val="0"/>
                  <w:sz w:val="20"/>
                  <w:szCs w:val="20"/>
                </w:rPr>
                <w:t>Agreed by session</w:t>
              </w:r>
            </w:ins>
          </w:p>
        </w:tc>
        <w:tc>
          <w:tcPr>
            <w:tcW w:w="2268" w:type="dxa"/>
            <w:shd w:val="clear" w:color="auto" w:fill="DDD9C3" w:themeFill="background2" w:themeFillShade="E6"/>
          </w:tcPr>
          <w:p w14:paraId="635447E0"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51" w:author="IALA Meetings" w:date="2022-09-28T14:52:00Z"/>
                <w:b/>
                <w:bCs/>
                <w:iCs/>
                <w:snapToGrid w:val="0"/>
                <w:sz w:val="20"/>
                <w:szCs w:val="20"/>
              </w:rPr>
            </w:pPr>
            <w:ins w:id="1852" w:author="IALA Meetings" w:date="2022-09-28T14:52:00Z">
              <w:r>
                <w:rPr>
                  <w:b/>
                  <w:bCs/>
                  <w:iCs/>
                  <w:snapToGrid w:val="0"/>
                  <w:sz w:val="20"/>
                  <w:szCs w:val="20"/>
                </w:rPr>
                <w:t>TD#</w:t>
              </w:r>
            </w:ins>
          </w:p>
        </w:tc>
        <w:tc>
          <w:tcPr>
            <w:tcW w:w="2552" w:type="dxa"/>
            <w:shd w:val="clear" w:color="auto" w:fill="DDD9C3" w:themeFill="background2" w:themeFillShade="E6"/>
          </w:tcPr>
          <w:p w14:paraId="33564EB7"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53" w:author="IALA Meetings" w:date="2022-09-28T14:52:00Z"/>
                <w:b/>
                <w:bCs/>
                <w:iCs/>
                <w:snapToGrid w:val="0"/>
                <w:sz w:val="20"/>
                <w:szCs w:val="20"/>
              </w:rPr>
            </w:pPr>
            <w:ins w:id="1854" w:author="IALA Meetings" w:date="2022-09-28T14:52:00Z">
              <w:r>
                <w:rPr>
                  <w:b/>
                  <w:bCs/>
                  <w:iCs/>
                  <w:snapToGrid w:val="0"/>
                  <w:sz w:val="20"/>
                  <w:szCs w:val="20"/>
                </w:rPr>
                <w:t>Comments</w:t>
              </w:r>
            </w:ins>
          </w:p>
        </w:tc>
      </w:tr>
      <w:tr w:rsidR="00777B97" w14:paraId="715F761F" w14:textId="77777777" w:rsidTr="00751C1D">
        <w:trPr>
          <w:cantSplit/>
          <w:trHeight w:val="489"/>
          <w:ins w:id="1855" w:author="IALA Meetings" w:date="2022-09-28T14:52:00Z"/>
        </w:trPr>
        <w:tc>
          <w:tcPr>
            <w:tcW w:w="2518" w:type="dxa"/>
            <w:vMerge/>
            <w:shd w:val="clear" w:color="auto" w:fill="auto"/>
          </w:tcPr>
          <w:p w14:paraId="2C85FB4E"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ins w:id="1856" w:author="IALA Meetings" w:date="2022-09-28T14:52:00Z"/>
                <w:bCs/>
                <w:iCs/>
                <w:snapToGrid w:val="0"/>
                <w:sz w:val="20"/>
                <w:szCs w:val="20"/>
              </w:rPr>
            </w:pPr>
          </w:p>
        </w:tc>
        <w:tc>
          <w:tcPr>
            <w:tcW w:w="2268" w:type="dxa"/>
            <w:shd w:val="clear" w:color="auto" w:fill="DDD9C3" w:themeFill="background2" w:themeFillShade="E6"/>
          </w:tcPr>
          <w:p w14:paraId="2B06B4FB"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57" w:author="IALA Meetings" w:date="2022-09-28T14:52:00Z"/>
                <w:bCs/>
                <w:iCs/>
                <w:snapToGrid w:val="0"/>
                <w:sz w:val="20"/>
                <w:szCs w:val="20"/>
              </w:rPr>
            </w:pPr>
            <w:ins w:id="1858" w:author="IALA Meetings" w:date="2022-09-28T14:5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268" w:type="dxa"/>
            <w:shd w:val="clear" w:color="auto" w:fill="DDD9C3" w:themeFill="background2" w:themeFillShade="E6"/>
          </w:tcPr>
          <w:p w14:paraId="3B59CC43"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59" w:author="IALA Meetings" w:date="2022-09-28T14:52:00Z"/>
                <w:bCs/>
                <w:iCs/>
                <w:snapToGrid w:val="0"/>
                <w:sz w:val="20"/>
                <w:szCs w:val="20"/>
              </w:rPr>
            </w:pPr>
            <w:ins w:id="1860" w:author="IALA Meetings" w:date="2022-09-28T14:5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552" w:type="dxa"/>
            <w:shd w:val="clear" w:color="auto" w:fill="DDD9C3" w:themeFill="background2" w:themeFillShade="E6"/>
          </w:tcPr>
          <w:p w14:paraId="7EFE0053"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861" w:author="IALA Meetings" w:date="2022-09-28T14:52:00Z"/>
                <w:bCs/>
                <w:iCs/>
                <w:snapToGrid w:val="0"/>
                <w:sz w:val="20"/>
                <w:szCs w:val="20"/>
              </w:rPr>
            </w:pPr>
            <w:ins w:id="1862" w:author="IALA Meetings" w:date="2022-09-28T14:5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r>
      <w:tr w:rsidR="00777B97" w14:paraId="1A68A74B" w14:textId="77777777" w:rsidTr="00751C1D">
        <w:trPr>
          <w:cantSplit/>
          <w:trHeight w:val="489"/>
          <w:ins w:id="1863" w:author="IALA Meetings" w:date="2022-09-28T14:52:00Z"/>
        </w:trPr>
        <w:tc>
          <w:tcPr>
            <w:tcW w:w="2518" w:type="dxa"/>
            <w:shd w:val="clear" w:color="auto" w:fill="auto"/>
          </w:tcPr>
          <w:p w14:paraId="76437AC5"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1864" w:author="IALA Meetings" w:date="2022-09-28T14:52:00Z"/>
                <w:bCs/>
                <w:iCs/>
                <w:snapToGrid w:val="0"/>
                <w:sz w:val="20"/>
                <w:szCs w:val="20"/>
              </w:rPr>
            </w:pPr>
          </w:p>
        </w:tc>
        <w:tc>
          <w:tcPr>
            <w:tcW w:w="2268" w:type="dxa"/>
            <w:shd w:val="clear" w:color="auto" w:fill="DDD9C3" w:themeFill="background2" w:themeFillShade="E6"/>
          </w:tcPr>
          <w:p w14:paraId="15C9CCFB"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65" w:author="IALA Meetings" w:date="2022-09-28T14:52:00Z"/>
                <w:b/>
                <w:bCs/>
                <w:iCs/>
                <w:snapToGrid w:val="0"/>
                <w:sz w:val="20"/>
                <w:szCs w:val="20"/>
              </w:rPr>
            </w:pPr>
            <w:ins w:id="1866" w:author="IALA Meetings" w:date="2022-09-28T14:52:00Z">
              <w:r>
                <w:rPr>
                  <w:b/>
                  <w:bCs/>
                  <w:iCs/>
                  <w:snapToGrid w:val="0"/>
                  <w:sz w:val="20"/>
                  <w:szCs w:val="20"/>
                </w:rPr>
                <w:t>Approved by Council</w:t>
              </w:r>
            </w:ins>
          </w:p>
        </w:tc>
        <w:tc>
          <w:tcPr>
            <w:tcW w:w="2268" w:type="dxa"/>
            <w:shd w:val="clear" w:color="auto" w:fill="DDD9C3" w:themeFill="background2" w:themeFillShade="E6"/>
          </w:tcPr>
          <w:p w14:paraId="79C984EF"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67" w:author="IALA Meetings" w:date="2022-09-28T14:52:00Z"/>
                <w:bCs/>
                <w:iCs/>
                <w:snapToGrid w:val="0"/>
                <w:sz w:val="20"/>
                <w:szCs w:val="20"/>
              </w:rPr>
            </w:pPr>
            <w:ins w:id="1868" w:author="IALA Meetings" w:date="2022-09-28T14:5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ins>
          </w:p>
        </w:tc>
        <w:tc>
          <w:tcPr>
            <w:tcW w:w="2552" w:type="dxa"/>
            <w:shd w:val="clear" w:color="auto" w:fill="DDD9C3" w:themeFill="background2" w:themeFillShade="E6"/>
          </w:tcPr>
          <w:p w14:paraId="42FDB72A"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869" w:author="IALA Meetings" w:date="2022-09-28T14:52:00Z"/>
                <w:bCs/>
                <w:iCs/>
                <w:snapToGrid w:val="0"/>
                <w:sz w:val="20"/>
                <w:szCs w:val="20"/>
              </w:rPr>
            </w:pPr>
            <w:ins w:id="1870" w:author="IALA Meetings" w:date="2022-09-28T14:5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ins>
          </w:p>
        </w:tc>
      </w:tr>
      <w:tr w:rsidR="00777B97" w14:paraId="2C19D588" w14:textId="77777777" w:rsidTr="00751C1D">
        <w:trPr>
          <w:cantSplit/>
          <w:trHeight w:val="489"/>
          <w:ins w:id="1871" w:author="IALA Meetings" w:date="2022-09-28T14:52:00Z"/>
        </w:trPr>
        <w:tc>
          <w:tcPr>
            <w:tcW w:w="2518" w:type="dxa"/>
            <w:shd w:val="clear" w:color="auto" w:fill="auto"/>
          </w:tcPr>
          <w:p w14:paraId="3BE6A457"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1872" w:author="IALA Meetings" w:date="2022-09-28T14:52:00Z"/>
                <w:bCs/>
                <w:iCs/>
                <w:snapToGrid w:val="0"/>
                <w:sz w:val="20"/>
                <w:szCs w:val="20"/>
              </w:rPr>
            </w:pPr>
          </w:p>
        </w:tc>
        <w:tc>
          <w:tcPr>
            <w:tcW w:w="2268" w:type="dxa"/>
            <w:shd w:val="clear" w:color="auto" w:fill="DDD9C3" w:themeFill="background2" w:themeFillShade="E6"/>
          </w:tcPr>
          <w:p w14:paraId="1A3B6B02"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73" w:author="IALA Meetings" w:date="2022-09-28T14:52:00Z"/>
                <w:b/>
                <w:bCs/>
                <w:iCs/>
                <w:snapToGrid w:val="0"/>
                <w:sz w:val="20"/>
                <w:szCs w:val="20"/>
              </w:rPr>
            </w:pPr>
            <w:ins w:id="1874" w:author="IALA Meetings" w:date="2022-09-28T14:52:00Z">
              <w:r>
                <w:rPr>
                  <w:b/>
                  <w:bCs/>
                  <w:iCs/>
                  <w:snapToGrid w:val="0"/>
                  <w:sz w:val="20"/>
                  <w:szCs w:val="20"/>
                </w:rPr>
                <w:t>Revision Notes:</w:t>
              </w:r>
            </w:ins>
          </w:p>
        </w:tc>
        <w:tc>
          <w:tcPr>
            <w:tcW w:w="4820" w:type="dxa"/>
            <w:gridSpan w:val="2"/>
            <w:shd w:val="clear" w:color="auto" w:fill="DDD9C3" w:themeFill="background2" w:themeFillShade="E6"/>
          </w:tcPr>
          <w:p w14:paraId="7484F78D"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875" w:author="IALA Meetings" w:date="2022-09-28T14:52:00Z"/>
                <w:bCs/>
                <w:iCs/>
                <w:snapToGrid w:val="0"/>
                <w:sz w:val="20"/>
                <w:szCs w:val="20"/>
              </w:rPr>
            </w:pPr>
          </w:p>
        </w:tc>
      </w:tr>
    </w:tbl>
    <w:p w14:paraId="0CADEFC4" w14:textId="54BCE075" w:rsidR="00777B97" w:rsidRDefault="00777B97" w:rsidP="007F74C1">
      <w:pPr>
        <w:rPr>
          <w:ins w:id="1876" w:author="IALA Meetings" w:date="2022-09-28T14:59:00Z"/>
        </w:rPr>
      </w:pPr>
    </w:p>
    <w:p w14:paraId="6CFBC197" w14:textId="77777777" w:rsidR="00EE5FDF" w:rsidRDefault="00EE5FDF" w:rsidP="007F74C1">
      <w:pPr>
        <w:rPr>
          <w:ins w:id="1877" w:author="IALA Meetings" w:date="2022-09-28T14:59:00Z"/>
        </w:rPr>
      </w:pPr>
    </w:p>
    <w:p w14:paraId="1C60A218" w14:textId="42372E10" w:rsidR="00EE5FDF" w:rsidRDefault="00EE5FDF" w:rsidP="007F74C1">
      <w:pPr>
        <w:rPr>
          <w:ins w:id="1878" w:author="IALA Meetings" w:date="2022-09-28T14:59:00Z"/>
        </w:rPr>
      </w:pPr>
    </w:p>
    <w:p w14:paraId="59EEF041" w14:textId="3E83E2A7" w:rsidR="00EE5FDF" w:rsidRDefault="00EE5FDF" w:rsidP="007F74C1">
      <w:pPr>
        <w:rPr>
          <w:ins w:id="1879" w:author="IALA Meetings" w:date="2022-09-28T14:59:00Z"/>
        </w:rPr>
      </w:pPr>
    </w:p>
    <w:p w14:paraId="649AEFDE" w14:textId="22CD77F0" w:rsidR="00EE5FDF" w:rsidRDefault="00EE5FDF" w:rsidP="007F74C1">
      <w:pPr>
        <w:rPr>
          <w:ins w:id="1880" w:author="IALA Meetings" w:date="2022-09-28T14:59:00Z"/>
        </w:rPr>
      </w:pPr>
    </w:p>
    <w:p w14:paraId="3F7F0309" w14:textId="06A449BD" w:rsidR="00EE5FDF" w:rsidRDefault="00EE5FDF" w:rsidP="007F74C1">
      <w:pPr>
        <w:rPr>
          <w:ins w:id="1881" w:author="IALA Meetings" w:date="2022-09-28T14:59:00Z"/>
        </w:rPr>
      </w:pPr>
    </w:p>
    <w:p w14:paraId="67AD867D" w14:textId="77777777" w:rsidR="00EE5FDF" w:rsidRDefault="00EE5FDF" w:rsidP="007F74C1">
      <w:pPr>
        <w:rPr>
          <w:ins w:id="1882" w:author="IALA Meetings" w:date="2022-09-28T14:52:00Z"/>
        </w:rPr>
      </w:pPr>
    </w:p>
    <w:p w14:paraId="18542DFA" w14:textId="01041338" w:rsidR="00777B97" w:rsidRDefault="00777B97" w:rsidP="007F74C1">
      <w:pPr>
        <w:rPr>
          <w:ins w:id="1883" w:author="IALA Meetings" w:date="2022-09-28T14:52:00Z"/>
        </w:rPr>
      </w:pPr>
    </w:p>
    <w:p w14:paraId="14620950" w14:textId="5BC3A3E7" w:rsidR="00777B97" w:rsidRDefault="00777B97" w:rsidP="007F74C1">
      <w:pPr>
        <w:rPr>
          <w:ins w:id="1884" w:author="IALA Meetings" w:date="2022-09-28T14:52:00Z"/>
        </w:rPr>
      </w:pP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D02709" w14:paraId="027B2783" w14:textId="77777777" w:rsidTr="009A4587">
        <w:trPr>
          <w:cantSplit/>
          <w:trHeight w:val="416"/>
          <w:tblHeader/>
          <w:ins w:id="1885" w:author="IALA Meetings" w:date="2022-09-28T14:52:00Z"/>
        </w:trPr>
        <w:tc>
          <w:tcPr>
            <w:tcW w:w="9606" w:type="dxa"/>
            <w:gridSpan w:val="4"/>
            <w:shd w:val="clear" w:color="auto" w:fill="DDD9C3"/>
            <w:vAlign w:val="center"/>
          </w:tcPr>
          <w:p w14:paraId="54EF7C2A" w14:textId="77777777" w:rsidR="00D02709" w:rsidRDefault="00D02709"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ins w:id="1886" w:author="IALA Meetings" w:date="2022-09-28T14:52:00Z"/>
                <w:b/>
                <w:bCs/>
                <w:iCs/>
                <w:snapToGrid w:val="0"/>
              </w:rPr>
            </w:pPr>
            <w:ins w:id="1887" w:author="IALA Meetings" w:date="2022-09-28T14:52:00Z">
              <w:r>
                <w:rPr>
                  <w:b/>
                  <w:bCs/>
                  <w:iCs/>
                  <w:snapToGrid w:val="0"/>
                </w:rPr>
                <w:t xml:space="preserve">ENAV Committee </w:t>
              </w:r>
              <w:r w:rsidRPr="00696A73">
                <w:rPr>
                  <w:b/>
                  <w:bCs/>
                  <w:iCs/>
                  <w:snapToGrid w:val="0"/>
                </w:rPr>
                <w:t>Work Programme</w:t>
              </w:r>
              <w:r>
                <w:rPr>
                  <w:b/>
                  <w:bCs/>
                  <w:iCs/>
                  <w:snapToGrid w:val="0"/>
                </w:rPr>
                <w:t xml:space="preserve"> 2023-2027</w:t>
              </w:r>
            </w:ins>
          </w:p>
        </w:tc>
      </w:tr>
      <w:tr w:rsidR="00D02709" w14:paraId="1E63B624" w14:textId="77777777" w:rsidTr="009A4587">
        <w:trPr>
          <w:cantSplit/>
          <w:trHeight w:val="428"/>
          <w:ins w:id="1888" w:author="IALA Meetings" w:date="2022-09-28T14:52:00Z"/>
        </w:trPr>
        <w:tc>
          <w:tcPr>
            <w:tcW w:w="2518" w:type="dxa"/>
            <w:shd w:val="clear" w:color="auto" w:fill="auto"/>
          </w:tcPr>
          <w:p w14:paraId="49A76E4F" w14:textId="77777777" w:rsidR="00D02709" w:rsidRDefault="00D02709"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889" w:author="IALA Meetings" w:date="2022-09-28T14:52:00Z"/>
                <w:b/>
                <w:bCs/>
                <w:iCs/>
                <w:snapToGrid w:val="0"/>
                <w:sz w:val="20"/>
                <w:szCs w:val="20"/>
              </w:rPr>
            </w:pPr>
            <w:ins w:id="1890" w:author="IALA Meetings" w:date="2022-09-28T14:52:00Z">
              <w:r w:rsidRPr="00BF71F7">
                <w:rPr>
                  <w:b/>
                  <w:sz w:val="20"/>
                  <w:szCs w:val="20"/>
                </w:rPr>
                <w:t>Standard</w:t>
              </w:r>
            </w:ins>
          </w:p>
        </w:tc>
        <w:tc>
          <w:tcPr>
            <w:tcW w:w="7088" w:type="dxa"/>
            <w:gridSpan w:val="3"/>
            <w:shd w:val="clear" w:color="auto" w:fill="auto"/>
          </w:tcPr>
          <w:p w14:paraId="373F9C80" w14:textId="77777777" w:rsidR="00D02709" w:rsidRDefault="00D02709"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91" w:author="IALA Meetings" w:date="2022-09-28T14:52:00Z"/>
                <w:rFonts w:cs="Arial"/>
                <w:snapToGrid w:val="0"/>
                <w:kern w:val="28"/>
                <w:sz w:val="20"/>
                <w:szCs w:val="20"/>
                <w:highlight w:val="yellow"/>
                <w:lang w:eastAsia="de-DE"/>
              </w:rPr>
            </w:pPr>
            <w:ins w:id="1892" w:author="IALA Meetings" w:date="2022-09-28T14:52:00Z">
              <w:r>
                <w:rPr>
                  <w:rFonts w:cs="Arial"/>
                  <w:snapToGrid w:val="0"/>
                  <w:kern w:val="28"/>
                  <w:sz w:val="20"/>
                  <w:szCs w:val="20"/>
                  <w:lang w:eastAsia="de-DE"/>
                </w:rPr>
                <w:t>S1060 – digital Communication technologies</w:t>
              </w:r>
            </w:ins>
          </w:p>
        </w:tc>
      </w:tr>
      <w:tr w:rsidR="00D02709" w:rsidRPr="00520177" w14:paraId="59E03E3D" w14:textId="77777777" w:rsidTr="009A4587">
        <w:trPr>
          <w:cantSplit/>
          <w:trHeight w:val="491"/>
          <w:ins w:id="1893" w:author="IALA Meetings" w:date="2022-09-28T14:52:00Z"/>
        </w:trPr>
        <w:tc>
          <w:tcPr>
            <w:tcW w:w="2518" w:type="dxa"/>
            <w:shd w:val="clear" w:color="auto" w:fill="auto"/>
          </w:tcPr>
          <w:p w14:paraId="724F3C2C" w14:textId="77777777" w:rsidR="00D02709" w:rsidRDefault="00D02709"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894" w:author="IALA Meetings" w:date="2022-09-28T14:52:00Z"/>
                <w:b/>
                <w:bCs/>
                <w:iCs/>
                <w:snapToGrid w:val="0"/>
                <w:sz w:val="20"/>
                <w:szCs w:val="20"/>
              </w:rPr>
            </w:pPr>
            <w:ins w:id="1895" w:author="IALA Meetings" w:date="2022-09-28T14:52:00Z">
              <w:r w:rsidRPr="00BF71F7">
                <w:rPr>
                  <w:b/>
                  <w:sz w:val="20"/>
                  <w:szCs w:val="20"/>
                </w:rPr>
                <w:t>Topic Area</w:t>
              </w:r>
            </w:ins>
          </w:p>
        </w:tc>
        <w:tc>
          <w:tcPr>
            <w:tcW w:w="7088" w:type="dxa"/>
            <w:gridSpan w:val="3"/>
            <w:shd w:val="clear" w:color="auto" w:fill="auto"/>
          </w:tcPr>
          <w:p w14:paraId="64C44D8E" w14:textId="1E157EE8" w:rsidR="00D02709" w:rsidRPr="00F818E3" w:rsidRDefault="00D02709"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96" w:author="IALA Meetings" w:date="2022-09-28T14:52:00Z"/>
                <w:rFonts w:cs="Arial"/>
                <w:snapToGrid w:val="0"/>
                <w:kern w:val="28"/>
                <w:sz w:val="20"/>
                <w:szCs w:val="20"/>
              </w:rPr>
            </w:pPr>
            <w:r>
              <w:rPr>
                <w:rFonts w:cs="Arial"/>
                <w:snapToGrid w:val="0"/>
                <w:kern w:val="28"/>
                <w:sz w:val="20"/>
                <w:szCs w:val="20"/>
              </w:rPr>
              <w:t xml:space="preserve">New IALA Guideline on VDES system integration into ship and shore side </w:t>
            </w:r>
          </w:p>
        </w:tc>
      </w:tr>
      <w:tr w:rsidR="00D02709" w14:paraId="3887A8A7" w14:textId="77777777" w:rsidTr="009A4587">
        <w:trPr>
          <w:cantSplit/>
          <w:trHeight w:val="463"/>
          <w:ins w:id="1897" w:author="IALA Meetings" w:date="2022-09-28T14:52:00Z"/>
        </w:trPr>
        <w:tc>
          <w:tcPr>
            <w:tcW w:w="2518" w:type="dxa"/>
            <w:shd w:val="clear" w:color="auto" w:fill="auto"/>
          </w:tcPr>
          <w:p w14:paraId="0AC09B75" w14:textId="77777777" w:rsidR="00D02709" w:rsidRDefault="00D02709"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898" w:author="IALA Meetings" w:date="2022-09-28T14:52:00Z"/>
                <w:b/>
                <w:bCs/>
                <w:iCs/>
                <w:snapToGrid w:val="0"/>
                <w:sz w:val="20"/>
                <w:szCs w:val="20"/>
              </w:rPr>
            </w:pPr>
            <w:ins w:id="1899" w:author="IALA Meetings" w:date="2022-09-28T14:52:00Z">
              <w:r w:rsidRPr="00BF71F7">
                <w:rPr>
                  <w:b/>
                  <w:bCs/>
                  <w:iCs/>
                  <w:snapToGrid w:val="0"/>
                  <w:sz w:val="20"/>
                  <w:szCs w:val="20"/>
                </w:rPr>
                <w:t>Task</w:t>
              </w:r>
            </w:ins>
          </w:p>
        </w:tc>
        <w:tc>
          <w:tcPr>
            <w:tcW w:w="7088" w:type="dxa"/>
            <w:gridSpan w:val="3"/>
            <w:shd w:val="clear" w:color="auto" w:fill="auto"/>
          </w:tcPr>
          <w:p w14:paraId="1A187D32" w14:textId="3E612CC9" w:rsidR="00D02709" w:rsidRDefault="00D02709"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900" w:author="IALA Meetings" w:date="2022-09-28T14:52:00Z"/>
                <w:rFonts w:cs="Arial"/>
                <w:snapToGrid w:val="0"/>
                <w:kern w:val="28"/>
                <w:sz w:val="20"/>
                <w:szCs w:val="20"/>
                <w:lang w:eastAsia="de-DE"/>
              </w:rPr>
            </w:pPr>
            <w:r>
              <w:rPr>
                <w:rFonts w:cs="Arial"/>
                <w:snapToGrid w:val="0"/>
                <w:kern w:val="28"/>
                <w:sz w:val="20"/>
                <w:szCs w:val="20"/>
                <w:lang w:eastAsia="de-DE"/>
              </w:rPr>
              <w:t xml:space="preserve">Write a new IALA Guideline </w:t>
            </w:r>
          </w:p>
        </w:tc>
      </w:tr>
      <w:tr w:rsidR="00D02709" w14:paraId="6F8DF6B8" w14:textId="77777777" w:rsidTr="009A4587">
        <w:trPr>
          <w:cantSplit/>
          <w:trHeight w:val="466"/>
          <w:ins w:id="1901" w:author="IALA Meetings" w:date="2022-09-28T14:52:00Z"/>
        </w:trPr>
        <w:tc>
          <w:tcPr>
            <w:tcW w:w="2518" w:type="dxa"/>
          </w:tcPr>
          <w:p w14:paraId="475DDF11" w14:textId="77777777" w:rsidR="00D02709" w:rsidRDefault="00D02709"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902" w:author="IALA Meetings" w:date="2022-09-28T14:52:00Z"/>
                <w:b/>
                <w:bCs/>
                <w:iCs/>
                <w:snapToGrid w:val="0"/>
                <w:sz w:val="20"/>
                <w:szCs w:val="20"/>
              </w:rPr>
            </w:pPr>
            <w:ins w:id="1903" w:author="IALA Meetings" w:date="2022-09-28T14:52:00Z">
              <w:r w:rsidRPr="00BF71F7">
                <w:rPr>
                  <w:b/>
                  <w:bCs/>
                  <w:iCs/>
                  <w:snapToGrid w:val="0"/>
                  <w:sz w:val="20"/>
                  <w:szCs w:val="20"/>
                </w:rPr>
                <w:t>Objectives of the task</w:t>
              </w:r>
            </w:ins>
          </w:p>
        </w:tc>
        <w:tc>
          <w:tcPr>
            <w:tcW w:w="7088" w:type="dxa"/>
            <w:gridSpan w:val="3"/>
          </w:tcPr>
          <w:p w14:paraId="77436531" w14:textId="512F305B" w:rsidR="0058365C" w:rsidRPr="0058365C" w:rsidRDefault="002F3BF6" w:rsidP="0058365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ins w:id="1904" w:author="IALA Meetings" w:date="2022-09-28T14:52:00Z"/>
                <w:rFonts w:cs="Arial"/>
                <w:snapToGrid w:val="0"/>
                <w:kern w:val="28"/>
                <w:sz w:val="20"/>
                <w:szCs w:val="20"/>
              </w:rPr>
            </w:pPr>
            <w:r>
              <w:rPr>
                <w:rFonts w:cs="Arial"/>
                <w:snapToGrid w:val="0"/>
                <w:kern w:val="28"/>
                <w:sz w:val="20"/>
                <w:szCs w:val="20"/>
              </w:rPr>
              <w:t>Develop documentation on the integration and operations of VDES for different user groups</w:t>
            </w:r>
            <w:r w:rsidR="0058365C">
              <w:rPr>
                <w:rFonts w:cs="Arial"/>
                <w:snapToGrid w:val="0"/>
                <w:kern w:val="28"/>
                <w:sz w:val="20"/>
                <w:szCs w:val="20"/>
              </w:rPr>
              <w:t>.</w:t>
            </w:r>
          </w:p>
        </w:tc>
      </w:tr>
      <w:tr w:rsidR="00D02709" w14:paraId="3C5C08E8" w14:textId="77777777" w:rsidTr="009A4587">
        <w:trPr>
          <w:cantSplit/>
          <w:trHeight w:val="402"/>
          <w:ins w:id="1905" w:author="IALA Meetings" w:date="2022-09-28T14:52:00Z"/>
        </w:trPr>
        <w:tc>
          <w:tcPr>
            <w:tcW w:w="2518" w:type="dxa"/>
          </w:tcPr>
          <w:p w14:paraId="343EDCAB" w14:textId="77777777" w:rsidR="00D02709" w:rsidRDefault="00D02709"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906" w:author="IALA Meetings" w:date="2022-09-28T14:52:00Z"/>
                <w:b/>
                <w:bCs/>
                <w:iCs/>
                <w:snapToGrid w:val="0"/>
                <w:sz w:val="20"/>
                <w:szCs w:val="20"/>
              </w:rPr>
            </w:pPr>
            <w:ins w:id="1907" w:author="IALA Meetings" w:date="2022-09-28T14:52:00Z">
              <w:r w:rsidRPr="00BF71F7">
                <w:rPr>
                  <w:b/>
                  <w:bCs/>
                  <w:iCs/>
                  <w:snapToGrid w:val="0"/>
                  <w:sz w:val="20"/>
                  <w:szCs w:val="20"/>
                </w:rPr>
                <w:t>Expected outcome</w:t>
              </w:r>
            </w:ins>
          </w:p>
        </w:tc>
        <w:tc>
          <w:tcPr>
            <w:tcW w:w="7088" w:type="dxa"/>
            <w:gridSpan w:val="3"/>
          </w:tcPr>
          <w:p w14:paraId="6AA44E48" w14:textId="58E9AEE7" w:rsidR="00D02709" w:rsidRPr="00AA0FB7" w:rsidRDefault="0058365C"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908" w:author="IALA Meetings" w:date="2022-09-28T14:52:00Z"/>
                <w:rFonts w:cs="Arial"/>
                <w:snapToGrid w:val="0"/>
                <w:kern w:val="28"/>
                <w:sz w:val="20"/>
                <w:szCs w:val="20"/>
              </w:rPr>
            </w:pPr>
            <w:r>
              <w:rPr>
                <w:rFonts w:cs="Arial"/>
                <w:snapToGrid w:val="0"/>
                <w:kern w:val="28"/>
                <w:sz w:val="20"/>
                <w:szCs w:val="20"/>
              </w:rPr>
              <w:t>New IALA Guideline</w:t>
            </w:r>
          </w:p>
        </w:tc>
      </w:tr>
      <w:tr w:rsidR="00D02709" w:rsidRPr="009C0657" w14:paraId="70C7ADEE" w14:textId="77777777" w:rsidTr="009A4587">
        <w:trPr>
          <w:cantSplit/>
          <w:trHeight w:val="402"/>
          <w:ins w:id="1909" w:author="IALA Meetings" w:date="2022-09-28T14:52:00Z"/>
        </w:trPr>
        <w:tc>
          <w:tcPr>
            <w:tcW w:w="2518" w:type="dxa"/>
          </w:tcPr>
          <w:p w14:paraId="31CE8393" w14:textId="77777777" w:rsidR="00D02709" w:rsidRDefault="00D02709"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910" w:author="IALA Meetings" w:date="2022-09-28T14:52:00Z"/>
                <w:b/>
                <w:bCs/>
                <w:iCs/>
                <w:snapToGrid w:val="0"/>
                <w:sz w:val="20"/>
                <w:szCs w:val="20"/>
              </w:rPr>
            </w:pPr>
            <w:ins w:id="1911" w:author="IALA Meetings" w:date="2022-09-28T14:52:00Z">
              <w:r>
                <w:rPr>
                  <w:b/>
                  <w:bCs/>
                  <w:iCs/>
                  <w:snapToGrid w:val="0"/>
                  <w:sz w:val="20"/>
                  <w:szCs w:val="20"/>
                </w:rPr>
                <w:t>Compelling need</w:t>
              </w:r>
            </w:ins>
          </w:p>
        </w:tc>
        <w:tc>
          <w:tcPr>
            <w:tcW w:w="7088" w:type="dxa"/>
            <w:gridSpan w:val="3"/>
          </w:tcPr>
          <w:p w14:paraId="5A9A6954" w14:textId="1A011A1A" w:rsidR="00D02709" w:rsidRPr="002F3BF6" w:rsidRDefault="002F3BF6" w:rsidP="009A4587">
            <w:pPr>
              <w:pStyle w:val="AnnexFigure"/>
              <w:numPr>
                <w:ilvl w:val="0"/>
                <w:numId w:val="0"/>
              </w:numPr>
              <w:spacing w:before="0"/>
              <w:jc w:val="both"/>
              <w:rPr>
                <w:ins w:id="1912" w:author="IALA Meetings" w:date="2022-09-28T14:52:00Z"/>
                <w:bCs/>
                <w:i w:val="0"/>
                <w:snapToGrid w:val="0"/>
                <w:sz w:val="20"/>
                <w:szCs w:val="20"/>
              </w:rPr>
            </w:pPr>
            <w:r>
              <w:rPr>
                <w:bCs/>
                <w:i w:val="0"/>
                <w:snapToGrid w:val="0"/>
                <w:sz w:val="20"/>
                <w:szCs w:val="20"/>
              </w:rPr>
              <w:t xml:space="preserve">IALA Membership needs guidance in leveraging the </w:t>
            </w:r>
            <w:r w:rsidR="002A65F1">
              <w:rPr>
                <w:bCs/>
                <w:i w:val="0"/>
                <w:snapToGrid w:val="0"/>
                <w:sz w:val="20"/>
                <w:szCs w:val="20"/>
              </w:rPr>
              <w:t>capabilities</w:t>
            </w:r>
            <w:r>
              <w:rPr>
                <w:bCs/>
                <w:i w:val="0"/>
                <w:snapToGrid w:val="0"/>
                <w:sz w:val="20"/>
                <w:szCs w:val="20"/>
              </w:rPr>
              <w:t xml:space="preserve"> VDES provide and maintain them by managing the resource by optimized operations. </w:t>
            </w:r>
          </w:p>
        </w:tc>
      </w:tr>
      <w:tr w:rsidR="00D02709" w14:paraId="3BDD9FCE" w14:textId="77777777" w:rsidTr="009A4587">
        <w:trPr>
          <w:cantSplit/>
          <w:trHeight w:val="854"/>
          <w:ins w:id="1913" w:author="IALA Meetings" w:date="2022-09-28T14:52:00Z"/>
        </w:trPr>
        <w:tc>
          <w:tcPr>
            <w:tcW w:w="2518" w:type="dxa"/>
          </w:tcPr>
          <w:p w14:paraId="37686B50" w14:textId="77777777" w:rsidR="00D02709" w:rsidRPr="00BF71F7" w:rsidRDefault="00D02709"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914" w:author="IALA Meetings" w:date="2022-09-28T14:52:00Z"/>
                <w:b/>
                <w:bCs/>
                <w:iCs/>
                <w:noProof/>
                <w:snapToGrid w:val="0"/>
                <w:sz w:val="20"/>
                <w:szCs w:val="20"/>
              </w:rPr>
            </w:pPr>
            <w:ins w:id="1915" w:author="IALA Meetings" w:date="2022-09-28T14:52:00Z">
              <w:r w:rsidRPr="00BF71F7">
                <w:rPr>
                  <w:b/>
                  <w:bCs/>
                  <w:iCs/>
                  <w:noProof/>
                  <w:snapToGrid w:val="0"/>
                  <w:sz w:val="20"/>
                  <w:szCs w:val="20"/>
                </w:rPr>
                <w:t>Strategic Alignment</w:t>
              </w:r>
            </w:ins>
          </w:p>
          <w:p w14:paraId="3BE9AC9C" w14:textId="77777777" w:rsidR="00D02709" w:rsidRDefault="00D02709"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916" w:author="IALA Meetings" w:date="2022-09-28T14:52:00Z"/>
                <w:bCs/>
                <w:i/>
                <w:iCs/>
                <w:snapToGrid w:val="0"/>
                <w:sz w:val="16"/>
                <w:szCs w:val="16"/>
              </w:rPr>
            </w:pPr>
          </w:p>
        </w:tc>
        <w:tc>
          <w:tcPr>
            <w:tcW w:w="7088" w:type="dxa"/>
            <w:gridSpan w:val="3"/>
          </w:tcPr>
          <w:p w14:paraId="136CC094" w14:textId="77777777" w:rsidR="002A65F1" w:rsidRPr="00EF159C" w:rsidRDefault="002A65F1" w:rsidP="002A65F1">
            <w:pPr>
              <w:pStyle w:val="BodyText3"/>
              <w:adjustRightInd w:val="0"/>
              <w:snapToGrid w:val="0"/>
              <w:spacing w:after="0"/>
              <w:jc w:val="both"/>
              <w:rPr>
                <w:rFonts w:cs="Arial"/>
                <w:b/>
                <w:i/>
                <w:sz w:val="20"/>
              </w:rPr>
            </w:pPr>
            <w:r w:rsidRPr="00EF159C">
              <w:rPr>
                <w:rFonts w:cs="Arial"/>
                <w:b/>
                <w:sz w:val="20"/>
              </w:rPr>
              <w:t>Goal</w:t>
            </w:r>
          </w:p>
          <w:p w14:paraId="4E24A476" w14:textId="77777777" w:rsidR="002A65F1" w:rsidRPr="00DB5387" w:rsidRDefault="002A65F1" w:rsidP="002A65F1">
            <w:pPr>
              <w:pStyle w:val="BodyText3"/>
              <w:adjustRightInd w:val="0"/>
              <w:snapToGrid w:val="0"/>
              <w:spacing w:afterLines="50"/>
              <w:jc w:val="both"/>
              <w:rPr>
                <w:i/>
                <w:sz w:val="20"/>
              </w:rPr>
            </w:pPr>
            <w:r w:rsidRPr="00DB5387">
              <w:rPr>
                <w:sz w:val="20"/>
              </w:rPr>
              <w:t>G1 – All coastal states have contributed to a sustainable and efficient global networ</w:t>
            </w:r>
            <w:r>
              <w:rPr>
                <w:sz w:val="20"/>
              </w:rPr>
              <w:t xml:space="preserve">k of Marine Aids to Navigation </w:t>
            </w:r>
            <w:r w:rsidRPr="00DB5387">
              <w:rPr>
                <w:sz w:val="20"/>
              </w:rPr>
              <w:t>through capacity building and the sharing of expertise.</w:t>
            </w:r>
          </w:p>
          <w:p w14:paraId="6EC633A2" w14:textId="77777777" w:rsidR="002A65F1" w:rsidRPr="00EF159C" w:rsidRDefault="002A65F1" w:rsidP="002A65F1">
            <w:pPr>
              <w:pStyle w:val="BodyText3"/>
              <w:adjustRightInd w:val="0"/>
              <w:snapToGrid w:val="0"/>
              <w:spacing w:after="0"/>
              <w:jc w:val="both"/>
              <w:rPr>
                <w:rFonts w:cs="Arial"/>
                <w:b/>
                <w:i/>
                <w:sz w:val="20"/>
                <w:lang w:eastAsia="zh-CN"/>
              </w:rPr>
            </w:pPr>
            <w:r w:rsidRPr="00EF159C">
              <w:rPr>
                <w:rFonts w:cs="Arial"/>
                <w:b/>
                <w:sz w:val="20"/>
                <w:lang w:eastAsia="zh-CN"/>
              </w:rPr>
              <w:t>Strategy</w:t>
            </w:r>
          </w:p>
          <w:p w14:paraId="44B7B5DA" w14:textId="77777777" w:rsidR="002A65F1" w:rsidRPr="00B47A0E" w:rsidRDefault="002A65F1" w:rsidP="002A65F1">
            <w:pPr>
              <w:pStyle w:val="BodyText3"/>
              <w:adjustRightInd w:val="0"/>
              <w:snapToGrid w:val="0"/>
              <w:jc w:val="both"/>
              <w:rPr>
                <w:i/>
                <w:sz w:val="20"/>
              </w:rPr>
            </w:pPr>
            <w:r w:rsidRPr="00B47A0E">
              <w:rPr>
                <w:sz w:val="20"/>
              </w:rPr>
              <w:t>S1 - Develop standards suitable for direct citation by States, in areas deemed important by the General Assembly, and the related Recommendations and Guidelines.</w:t>
            </w:r>
          </w:p>
          <w:p w14:paraId="56C84A87" w14:textId="77777777" w:rsidR="002A65F1" w:rsidRPr="007568C6" w:rsidRDefault="002A65F1" w:rsidP="002A65F1">
            <w:pPr>
              <w:pStyle w:val="BodyText3"/>
              <w:adjustRightInd w:val="0"/>
              <w:snapToGrid w:val="0"/>
              <w:jc w:val="both"/>
              <w:rPr>
                <w:i/>
                <w:sz w:val="20"/>
              </w:rPr>
            </w:pPr>
            <w:r w:rsidRPr="007568C6">
              <w:rPr>
                <w:sz w:val="20"/>
              </w:rPr>
              <w:t xml:space="preserve">S2 - Position IALA as the source of standards, knowledge, and expertise that will enable States to provide Marine Aids to Navigation, in accordance with relevant international obligations and recommendations. </w:t>
            </w:r>
          </w:p>
          <w:p w14:paraId="5CE0112E" w14:textId="77777777" w:rsidR="002A65F1" w:rsidRPr="00DB5387" w:rsidRDefault="002A65F1" w:rsidP="002A65F1">
            <w:pPr>
              <w:pStyle w:val="BodyText3"/>
              <w:adjustRightInd w:val="0"/>
              <w:snapToGrid w:val="0"/>
              <w:jc w:val="both"/>
              <w:rPr>
                <w:i/>
                <w:sz w:val="20"/>
              </w:rPr>
            </w:pPr>
            <w:r w:rsidRPr="00DB5387">
              <w:rPr>
                <w:sz w:val="20"/>
              </w:rPr>
              <w:t xml:space="preserve">S3 - Coordinate the further development of Marine Aids to Navigation, </w:t>
            </w:r>
            <w:proofErr w:type="gramStart"/>
            <w:r w:rsidRPr="00DB5387">
              <w:rPr>
                <w:sz w:val="20"/>
              </w:rPr>
              <w:t>taking into account</w:t>
            </w:r>
            <w:proofErr w:type="gramEnd"/>
            <w:r>
              <w:rPr>
                <w:sz w:val="20"/>
              </w:rPr>
              <w:t xml:space="preserve"> evolving operational </w:t>
            </w:r>
            <w:r w:rsidRPr="00DB5387">
              <w:rPr>
                <w:sz w:val="20"/>
              </w:rPr>
              <w:t>and functional requirements, new techniques, new technologies and sustainability.</w:t>
            </w:r>
          </w:p>
          <w:p w14:paraId="0E8FC0A1" w14:textId="1B000062" w:rsidR="00D02709" w:rsidRDefault="002A65F1" w:rsidP="002A65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917" w:author="IALA Meetings" w:date="2022-09-28T14:52:00Z"/>
                <w:bCs/>
                <w:iCs/>
                <w:snapToGrid w:val="0"/>
                <w:sz w:val="20"/>
                <w:szCs w:val="20"/>
              </w:rPr>
            </w:pPr>
            <w:r w:rsidRPr="00DB5387">
              <w:rPr>
                <w:sz w:val="20"/>
              </w:rPr>
              <w:t>S4 - Continue to develop capacity building activities to improve the global provision of Marine Aids to Navigation.</w:t>
            </w:r>
          </w:p>
        </w:tc>
      </w:tr>
      <w:tr w:rsidR="00D02709" w14:paraId="606768A6" w14:textId="77777777" w:rsidTr="009A4587">
        <w:trPr>
          <w:cantSplit/>
          <w:trHeight w:val="615"/>
          <w:ins w:id="1918" w:author="IALA Meetings" w:date="2022-09-28T14:52:00Z"/>
        </w:trPr>
        <w:tc>
          <w:tcPr>
            <w:tcW w:w="2518" w:type="dxa"/>
          </w:tcPr>
          <w:p w14:paraId="404867F8" w14:textId="77777777" w:rsidR="00D02709" w:rsidRDefault="00D02709"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919" w:author="IALA Meetings" w:date="2022-09-28T14:52:00Z"/>
                <w:b/>
                <w:bCs/>
                <w:iCs/>
                <w:snapToGrid w:val="0"/>
                <w:sz w:val="20"/>
                <w:szCs w:val="20"/>
              </w:rPr>
            </w:pPr>
            <w:ins w:id="1920" w:author="IALA Meetings" w:date="2022-09-28T14:52:00Z">
              <w:r w:rsidRPr="000A4DA7">
                <w:rPr>
                  <w:b/>
                  <w:bCs/>
                  <w:iCs/>
                  <w:noProof/>
                  <w:snapToGrid w:val="0"/>
                  <w:sz w:val="20"/>
                  <w:szCs w:val="20"/>
                </w:rPr>
                <w:t xml:space="preserve">Scope </w:t>
              </w:r>
              <w:r>
                <w:rPr>
                  <w:b/>
                  <w:bCs/>
                  <w:iCs/>
                  <w:snapToGrid w:val="0"/>
                  <w:sz w:val="20"/>
                  <w:szCs w:val="20"/>
                </w:rPr>
                <w:br/>
              </w:r>
            </w:ins>
          </w:p>
        </w:tc>
        <w:tc>
          <w:tcPr>
            <w:tcW w:w="7088" w:type="dxa"/>
            <w:gridSpan w:val="3"/>
          </w:tcPr>
          <w:p w14:paraId="34C96F89" w14:textId="77777777" w:rsidR="00D02709" w:rsidRPr="00B52F76" w:rsidRDefault="00D02709"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921" w:author="IALA Meetings" w:date="2022-09-28T14:52:00Z"/>
                <w:b/>
                <w:bCs/>
                <w:iCs/>
                <w:snapToGrid w:val="0"/>
                <w:sz w:val="20"/>
                <w:szCs w:val="20"/>
              </w:rPr>
            </w:pPr>
            <w:ins w:id="1922" w:author="IALA Meetings" w:date="2022-09-28T14:52:00Z">
              <w:r w:rsidRPr="0083661F">
                <w:rPr>
                  <w:b/>
                  <w:bCs/>
                  <w:iCs/>
                  <w:snapToGrid w:val="0"/>
                  <w:sz w:val="20"/>
                  <w:szCs w:val="20"/>
                </w:rPr>
                <w:t>In Scope:</w:t>
              </w:r>
            </w:ins>
          </w:p>
          <w:p w14:paraId="2DF1160F" w14:textId="3CEF7FF0" w:rsidR="00D02709" w:rsidRDefault="00D02709" w:rsidP="009A4587">
            <w:pPr>
              <w:pStyle w:val="BodyText"/>
              <w:numPr>
                <w:ilvl w:val="0"/>
                <w:numId w:val="49"/>
              </w:numPr>
              <w:adjustRightInd w:val="0"/>
              <w:snapToGrid w:val="0"/>
              <w:jc w:val="left"/>
              <w:rPr>
                <w:bCs/>
                <w:iCs/>
                <w:snapToGrid w:val="0"/>
                <w:sz w:val="20"/>
                <w:szCs w:val="20"/>
              </w:rPr>
            </w:pPr>
            <w:r>
              <w:rPr>
                <w:bCs/>
                <w:iCs/>
                <w:snapToGrid w:val="0"/>
                <w:sz w:val="20"/>
                <w:szCs w:val="20"/>
              </w:rPr>
              <w:t>Analysis of work in other organizations (such as CIRM, IEC, IMO, RTCM, ETSI, ISO, IHO)</w:t>
            </w:r>
          </w:p>
          <w:p w14:paraId="2EC89776" w14:textId="730A28B5" w:rsidR="00D02709" w:rsidRPr="0058365C" w:rsidRDefault="00D02709" w:rsidP="0058365C">
            <w:pPr>
              <w:pStyle w:val="BodyText"/>
              <w:numPr>
                <w:ilvl w:val="0"/>
                <w:numId w:val="49"/>
              </w:numPr>
              <w:adjustRightInd w:val="0"/>
              <w:snapToGrid w:val="0"/>
              <w:jc w:val="left"/>
              <w:rPr>
                <w:ins w:id="1923" w:author="IALA Meetings" w:date="2022-09-28T14:52:00Z"/>
                <w:bCs/>
                <w:iCs/>
                <w:snapToGrid w:val="0"/>
                <w:sz w:val="20"/>
                <w:szCs w:val="20"/>
              </w:rPr>
            </w:pPr>
            <w:r>
              <w:rPr>
                <w:bCs/>
                <w:iCs/>
                <w:snapToGrid w:val="0"/>
                <w:sz w:val="20"/>
                <w:szCs w:val="20"/>
              </w:rPr>
              <w:t xml:space="preserve">Harmonize our works with those avoiding duplication, recommending applicable means such as </w:t>
            </w:r>
            <w:r w:rsidR="0058365C">
              <w:rPr>
                <w:bCs/>
                <w:iCs/>
                <w:snapToGrid w:val="0"/>
                <w:sz w:val="20"/>
                <w:szCs w:val="20"/>
              </w:rPr>
              <w:t>cyber security</w:t>
            </w:r>
          </w:p>
        </w:tc>
      </w:tr>
      <w:tr w:rsidR="00D02709" w14:paraId="2F9821D6" w14:textId="77777777" w:rsidTr="009A4587">
        <w:trPr>
          <w:cantSplit/>
          <w:trHeight w:val="1399"/>
          <w:ins w:id="1924" w:author="IALA Meetings" w:date="2022-09-28T14:52:00Z"/>
        </w:trPr>
        <w:tc>
          <w:tcPr>
            <w:tcW w:w="2518" w:type="dxa"/>
          </w:tcPr>
          <w:p w14:paraId="7A269FE3" w14:textId="77777777" w:rsidR="00D02709" w:rsidRDefault="00D02709"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925" w:author="IALA Meetings" w:date="2022-09-28T14:52:00Z"/>
                <w:bCs/>
                <w:iCs/>
                <w:snapToGrid w:val="0"/>
                <w:sz w:val="20"/>
                <w:szCs w:val="20"/>
              </w:rPr>
            </w:pPr>
            <w:ins w:id="1926" w:author="IALA Meetings" w:date="2022-09-28T14:52:00Z">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ins>
          </w:p>
        </w:tc>
        <w:tc>
          <w:tcPr>
            <w:tcW w:w="7088" w:type="dxa"/>
            <w:gridSpan w:val="3"/>
          </w:tcPr>
          <w:p w14:paraId="36D0C3C6" w14:textId="77777777" w:rsidR="00D02709" w:rsidRDefault="00D02709"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927" w:author="IALA Meetings" w:date="2022-09-28T14:52:00Z"/>
                <w:bCs/>
                <w:iCs/>
                <w:snapToGrid w:val="0"/>
                <w:sz w:val="20"/>
                <w:szCs w:val="20"/>
              </w:rPr>
            </w:pPr>
            <w:ins w:id="1928" w:author="IALA Meetings" w:date="2022-09-28T14:52:00Z">
              <w:r>
                <w:rPr>
                  <w:bCs/>
                  <w:iCs/>
                  <w:snapToGrid w:val="0"/>
                  <w:sz w:val="20"/>
                  <w:szCs w:val="20"/>
                </w:rPr>
                <w:t>Preparation of a new IALA Guidelines.</w:t>
              </w:r>
            </w:ins>
          </w:p>
          <w:p w14:paraId="01F34399" w14:textId="77777777" w:rsidR="00D02709" w:rsidRDefault="00D02709"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929" w:author="IALA Meetings" w:date="2022-09-28T14:52:00Z"/>
                <w:bCs/>
                <w:iCs/>
                <w:snapToGrid w:val="0"/>
                <w:sz w:val="20"/>
                <w:szCs w:val="20"/>
              </w:rPr>
            </w:pPr>
            <w:ins w:id="1930" w:author="IALA Meetings" w:date="2022-09-28T14:52:00Z">
              <w:r>
                <w:rPr>
                  <w:bCs/>
                  <w:iCs/>
                  <w:snapToGrid w:val="0"/>
                  <w:sz w:val="20"/>
                  <w:szCs w:val="20"/>
                </w:rPr>
                <w:t>Key milestones include:</w:t>
              </w:r>
            </w:ins>
          </w:p>
          <w:p w14:paraId="6C74EEB0" w14:textId="77777777" w:rsidR="00D02709" w:rsidRDefault="00D02709" w:rsidP="009A4587">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931" w:author="IALA Meetings" w:date="2022-09-28T14:52:00Z"/>
                <w:rFonts w:eastAsia="Times New Roman" w:cs="Times New Roman"/>
                <w:bCs/>
                <w:iCs/>
                <w:snapToGrid w:val="0"/>
                <w:sz w:val="20"/>
                <w:szCs w:val="20"/>
              </w:rPr>
            </w:pPr>
            <w:ins w:id="1932" w:author="IALA Meetings" w:date="2022-09-28T14:52:00Z">
              <w:r>
                <w:rPr>
                  <w:rFonts w:eastAsia="Times New Roman" w:cs="Times New Roman"/>
                  <w:bCs/>
                  <w:iCs/>
                  <w:snapToGrid w:val="0"/>
                  <w:sz w:val="20"/>
                  <w:szCs w:val="20"/>
                </w:rPr>
                <w:t>Scope Task and prepare skeleton.</w:t>
              </w:r>
            </w:ins>
          </w:p>
          <w:p w14:paraId="5CF5D94A" w14:textId="77777777" w:rsidR="00D02709" w:rsidRDefault="00D02709" w:rsidP="009A4587">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933" w:author="IALA Meetings" w:date="2022-09-28T14:52:00Z"/>
                <w:rFonts w:eastAsia="Times New Roman" w:cs="Times New Roman"/>
                <w:bCs/>
                <w:iCs/>
                <w:snapToGrid w:val="0"/>
                <w:sz w:val="20"/>
                <w:szCs w:val="20"/>
              </w:rPr>
            </w:pPr>
            <w:ins w:id="1934" w:author="IALA Meetings" w:date="2022-09-28T14:52:00Z">
              <w:r>
                <w:rPr>
                  <w:rFonts w:eastAsia="Times New Roman" w:cs="Times New Roman"/>
                  <w:bCs/>
                  <w:iCs/>
                  <w:snapToGrid w:val="0"/>
                  <w:sz w:val="20"/>
                  <w:szCs w:val="20"/>
                </w:rPr>
                <w:t xml:space="preserve">Prepare Draft guidelines </w:t>
              </w:r>
            </w:ins>
          </w:p>
          <w:p w14:paraId="5E9DC652" w14:textId="77777777" w:rsidR="00D02709" w:rsidRDefault="00D02709" w:rsidP="009A4587">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935" w:author="IALA Meetings" w:date="2022-09-28T14:52:00Z"/>
                <w:rFonts w:eastAsia="Times New Roman" w:cs="Times New Roman"/>
                <w:bCs/>
                <w:iCs/>
                <w:snapToGrid w:val="0"/>
                <w:sz w:val="20"/>
                <w:szCs w:val="20"/>
              </w:rPr>
            </w:pPr>
            <w:ins w:id="1936" w:author="IALA Meetings" w:date="2022-09-28T14:52:00Z">
              <w:r>
                <w:rPr>
                  <w:rFonts w:eastAsia="Times New Roman" w:cs="Times New Roman"/>
                  <w:bCs/>
                  <w:iCs/>
                  <w:snapToGrid w:val="0"/>
                  <w:sz w:val="20"/>
                  <w:szCs w:val="20"/>
                </w:rPr>
                <w:t>Improve Draft guidelines</w:t>
              </w:r>
            </w:ins>
          </w:p>
          <w:p w14:paraId="65CE1AD8" w14:textId="77777777" w:rsidR="00D02709" w:rsidRDefault="00D02709" w:rsidP="009A4587">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937" w:author="IALA Meetings" w:date="2022-09-28T14:52:00Z"/>
                <w:rFonts w:eastAsia="Times New Roman" w:cs="Times New Roman"/>
                <w:bCs/>
                <w:iCs/>
                <w:snapToGrid w:val="0"/>
                <w:sz w:val="20"/>
                <w:szCs w:val="20"/>
              </w:rPr>
            </w:pPr>
            <w:ins w:id="1938" w:author="IALA Meetings" w:date="2022-09-28T14:52:00Z">
              <w:r>
                <w:rPr>
                  <w:rFonts w:eastAsia="Times New Roman" w:cs="Times New Roman"/>
                  <w:bCs/>
                  <w:iCs/>
                  <w:snapToGrid w:val="0"/>
                  <w:sz w:val="20"/>
                  <w:szCs w:val="20"/>
                </w:rPr>
                <w:t>Improve Draft guidelines</w:t>
              </w:r>
            </w:ins>
          </w:p>
          <w:p w14:paraId="2EE8AF41" w14:textId="77777777" w:rsidR="00D02709" w:rsidRPr="004A539D" w:rsidRDefault="00D02709" w:rsidP="009A4587">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1939" w:author="IALA Meetings" w:date="2022-09-28T14:52:00Z"/>
                <w:rFonts w:eastAsia="Times New Roman" w:cs="Times New Roman"/>
                <w:bCs/>
                <w:iCs/>
                <w:snapToGrid w:val="0"/>
                <w:sz w:val="20"/>
                <w:szCs w:val="20"/>
              </w:rPr>
            </w:pPr>
            <w:ins w:id="1940" w:author="IALA Meetings" w:date="2022-09-28T14:52:00Z">
              <w:r w:rsidRPr="00A47A05">
                <w:rPr>
                  <w:rFonts w:eastAsia="Times New Roman" w:cs="Times New Roman"/>
                  <w:bCs/>
                  <w:iCs/>
                  <w:snapToGrid w:val="0"/>
                  <w:sz w:val="20"/>
                  <w:szCs w:val="20"/>
                </w:rPr>
                <w:t>Complete</w:t>
              </w:r>
              <w:r>
                <w:rPr>
                  <w:rFonts w:eastAsia="Times New Roman" w:cs="Times New Roman"/>
                  <w:bCs/>
                  <w:iCs/>
                  <w:snapToGrid w:val="0"/>
                  <w:sz w:val="20"/>
                  <w:szCs w:val="20"/>
                </w:rPr>
                <w:t xml:space="preserve"> </w:t>
              </w:r>
              <w:r w:rsidRPr="00A47A05">
                <w:rPr>
                  <w:rFonts w:eastAsia="Times New Roman" w:cs="Times New Roman"/>
                  <w:bCs/>
                  <w:iCs/>
                  <w:snapToGrid w:val="0"/>
                  <w:sz w:val="20"/>
                  <w:szCs w:val="20"/>
                </w:rPr>
                <w:t>Draft guideline</w:t>
              </w:r>
              <w:r>
                <w:rPr>
                  <w:rFonts w:eastAsia="Times New Roman" w:cs="Times New Roman"/>
                  <w:bCs/>
                  <w:iCs/>
                  <w:snapToGrid w:val="0"/>
                  <w:sz w:val="20"/>
                  <w:szCs w:val="20"/>
                </w:rPr>
                <w:t>s</w:t>
              </w:r>
              <w:r w:rsidRPr="00A47A05">
                <w:rPr>
                  <w:rFonts w:eastAsia="Times New Roman" w:cs="Times New Roman"/>
                  <w:bCs/>
                  <w:iCs/>
                  <w:snapToGrid w:val="0"/>
                  <w:sz w:val="20"/>
                  <w:szCs w:val="20"/>
                </w:rPr>
                <w:t xml:space="preserve">, submit for review </w:t>
              </w:r>
              <w:r>
                <w:rPr>
                  <w:rFonts w:eastAsia="Times New Roman" w:cs="Times New Roman"/>
                  <w:bCs/>
                  <w:iCs/>
                  <w:snapToGrid w:val="0"/>
                  <w:sz w:val="20"/>
                  <w:szCs w:val="20"/>
                </w:rPr>
                <w:t xml:space="preserve">by ENAV/ARM/VTS Committee </w:t>
              </w:r>
              <w:r w:rsidRPr="00A47A05">
                <w:rPr>
                  <w:rFonts w:eastAsia="Times New Roman" w:cs="Times New Roman"/>
                  <w:bCs/>
                  <w:iCs/>
                  <w:snapToGrid w:val="0"/>
                  <w:sz w:val="20"/>
                  <w:szCs w:val="20"/>
                </w:rPr>
                <w:t>and forwarding to Council for approval.</w:t>
              </w:r>
            </w:ins>
          </w:p>
        </w:tc>
      </w:tr>
      <w:tr w:rsidR="00D02709" w14:paraId="1CFE261C" w14:textId="77777777" w:rsidTr="009A4587">
        <w:trPr>
          <w:cantSplit/>
          <w:trHeight w:val="659"/>
          <w:ins w:id="1941" w:author="IALA Meetings" w:date="2022-09-28T14:52:00Z"/>
        </w:trPr>
        <w:tc>
          <w:tcPr>
            <w:tcW w:w="2518" w:type="dxa"/>
          </w:tcPr>
          <w:p w14:paraId="7A56E4AF" w14:textId="77777777" w:rsidR="00D02709" w:rsidRDefault="00D02709"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942" w:author="IALA Meetings" w:date="2022-09-28T14:52:00Z"/>
                <w:b/>
                <w:bCs/>
                <w:iCs/>
                <w:snapToGrid w:val="0"/>
                <w:sz w:val="20"/>
                <w:szCs w:val="20"/>
              </w:rPr>
            </w:pPr>
            <w:ins w:id="1943" w:author="IALA Meetings" w:date="2022-09-28T14:52:00Z">
              <w:r w:rsidRPr="00BF71F7">
                <w:rPr>
                  <w:b/>
                  <w:bCs/>
                  <w:iCs/>
                  <w:snapToGrid w:val="0"/>
                  <w:sz w:val="20"/>
                  <w:szCs w:val="20"/>
                </w:rPr>
                <w:t>Expected numbers of sessions for completion</w:t>
              </w:r>
            </w:ins>
          </w:p>
        </w:tc>
        <w:tc>
          <w:tcPr>
            <w:tcW w:w="7088" w:type="dxa"/>
            <w:gridSpan w:val="3"/>
          </w:tcPr>
          <w:p w14:paraId="728FF486" w14:textId="77777777" w:rsidR="00D02709" w:rsidRDefault="00D02709" w:rsidP="009A4587">
            <w:pPr>
              <w:pStyle w:val="BodyText3"/>
              <w:spacing w:before="120"/>
              <w:jc w:val="both"/>
              <w:rPr>
                <w:ins w:id="1944" w:author="IALA Meetings" w:date="2022-09-28T14:52:00Z"/>
                <w:sz w:val="20"/>
                <w:lang w:val="en-CA"/>
              </w:rPr>
            </w:pPr>
            <w:ins w:id="1945" w:author="IALA Meetings" w:date="2022-09-28T14:52:00Z">
              <w:r>
                <w:rPr>
                  <w:sz w:val="20"/>
                  <w:lang w:val="en-CA"/>
                </w:rPr>
                <w:t>Session number:</w:t>
              </w:r>
            </w:ins>
          </w:p>
          <w:p w14:paraId="17A4A8B3" w14:textId="77777777" w:rsidR="00D02709" w:rsidRDefault="00D02709" w:rsidP="009A4587">
            <w:pPr>
              <w:pStyle w:val="BodyText3"/>
              <w:tabs>
                <w:tab w:val="left" w:pos="1092"/>
                <w:tab w:val="left" w:pos="2085"/>
                <w:tab w:val="left" w:pos="2935"/>
                <w:tab w:val="left" w:pos="3927"/>
                <w:tab w:val="left" w:pos="4920"/>
                <w:tab w:val="left" w:pos="6054"/>
              </w:tabs>
              <w:spacing w:before="120"/>
              <w:ind w:left="244"/>
              <w:jc w:val="both"/>
              <w:rPr>
                <w:ins w:id="1946" w:author="IALA Meetings" w:date="2022-09-28T14:52:00Z"/>
                <w:sz w:val="20"/>
                <w:lang w:val="en-CA"/>
              </w:rPr>
            </w:pPr>
            <w:ins w:id="1947" w:author="IALA Meetings" w:date="2022-09-28T14:52:00Z">
              <w:r>
                <w:rPr>
                  <w:noProof/>
                  <w:lang w:val="de-DE" w:eastAsia="de-DE"/>
                </w:rPr>
                <mc:AlternateContent>
                  <mc:Choice Requires="wps">
                    <w:drawing>
                      <wp:anchor distT="0" distB="0" distL="114300" distR="114300" simplePos="0" relativeHeight="251864064" behindDoc="0" locked="0" layoutInCell="1" allowOverlap="1" wp14:anchorId="5CB59A09" wp14:editId="3DE32303">
                        <wp:simplePos x="0" y="0"/>
                        <wp:positionH relativeFrom="column">
                          <wp:posOffset>645160</wp:posOffset>
                        </wp:positionH>
                        <wp:positionV relativeFrom="paragraph">
                          <wp:posOffset>168910</wp:posOffset>
                        </wp:positionV>
                        <wp:extent cx="274320" cy="274320"/>
                        <wp:effectExtent l="0" t="0" r="11430" b="11430"/>
                        <wp:wrapNone/>
                        <wp:docPr id="21"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CBCE62F" w14:textId="77777777" w:rsidR="00D02709" w:rsidRDefault="00D02709" w:rsidP="00D02709">
                                    <w:pPr>
                                      <w:rPr>
                                        <w:lang w:val="nl-NL"/>
                                      </w:rPr>
                                    </w:pPr>
                                  </w:p>
                                  <w:p w14:paraId="75D79D65" w14:textId="77777777" w:rsidR="00D02709" w:rsidRDefault="00D02709" w:rsidP="00D02709">
                                    <w:pPr>
                                      <w:rPr>
                                        <w:lang w:val="nl-NL"/>
                                      </w:rPr>
                                    </w:pPr>
                                  </w:p>
                                </w:txbxContent>
                              </wps:txbx>
                              <wps:bodyPr rot="0" vert="horz" wrap="square" lIns="91440" tIns="45720" rIns="91440" bIns="45720" anchor="t" anchorCtr="0" upright="1">
                                <a:noAutofit/>
                              </wps:bodyPr>
                            </wps:wsp>
                          </a:graphicData>
                        </a:graphic>
                      </wp:anchor>
                    </w:drawing>
                  </mc:Choice>
                  <mc:Fallback>
                    <w:pict>
                      <v:rect w14:anchorId="5CB59A09" id="_x0000_s1141" style="position:absolute;left:0;text-align:left;margin-left:50.8pt;margin-top:13.3pt;width:21.6pt;height:21.6pt;z-index:251864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">
                        <v:textbox>
                          <w:txbxContent>
                            <w:p w14:paraId="7CBCE62F" w14:textId="77777777" w:rsidR="00D02709" w:rsidRDefault="00D02709" w:rsidP="00D02709">
                              <w:pPr>
                                <w:rPr>
                                  <w:lang w:val="nl-NL"/>
                                </w:rPr>
                              </w:pPr>
                            </w:p>
                            <w:p w14:paraId="75D79D65" w14:textId="77777777" w:rsidR="00D02709" w:rsidRDefault="00D02709" w:rsidP="00D02709">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863040" behindDoc="0" locked="0" layoutInCell="1" allowOverlap="1" wp14:anchorId="4DC2F877" wp14:editId="4BC2C6EB">
                        <wp:simplePos x="0" y="0"/>
                        <wp:positionH relativeFrom="column">
                          <wp:posOffset>1219200</wp:posOffset>
                        </wp:positionH>
                        <wp:positionV relativeFrom="paragraph">
                          <wp:posOffset>168910</wp:posOffset>
                        </wp:positionV>
                        <wp:extent cx="274320" cy="274320"/>
                        <wp:effectExtent l="0" t="0" r="11430" b="11430"/>
                        <wp:wrapNone/>
                        <wp:docPr id="22"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864D06B" w14:textId="77777777" w:rsidR="00D02709" w:rsidRDefault="00D02709" w:rsidP="00D02709">
                                    <w:pPr>
                                      <w:rPr>
                                        <w:lang w:val="nl-NL"/>
                                      </w:rPr>
                                    </w:pPr>
                                    <w:r>
                                      <w:rPr>
                                        <w:lang w:val="nl-NL"/>
                                      </w:rPr>
                                      <w:t>X</w:t>
                                    </w:r>
                                  </w:p>
                                  <w:p w14:paraId="4E9CA0DE" w14:textId="77777777" w:rsidR="00D02709" w:rsidRDefault="00D02709" w:rsidP="00D02709">
                                    <w:pPr>
                                      <w:jc w:val="center"/>
                                    </w:pPr>
                                  </w:p>
                                </w:txbxContent>
                              </wps:txbx>
                              <wps:bodyPr rot="0" vert="horz" wrap="square" lIns="91440" tIns="45720" rIns="91440" bIns="45720" anchor="t" anchorCtr="0" upright="1">
                                <a:noAutofit/>
                              </wps:bodyPr>
                            </wps:wsp>
                          </a:graphicData>
                        </a:graphic>
                      </wp:anchor>
                    </w:drawing>
                  </mc:Choice>
                  <mc:Fallback>
                    <w:pict>
                      <v:rect w14:anchorId="4DC2F877" id="_x0000_s1142" style="position:absolute;left:0;text-align:left;margin-left:96pt;margin-top:13.3pt;width:21.6pt;height:21.6pt;z-index:251863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">
                        <v:textbox>
                          <w:txbxContent>
                            <w:p w14:paraId="7864D06B" w14:textId="77777777" w:rsidR="00D02709" w:rsidRDefault="00D02709" w:rsidP="00D02709">
                              <w:pPr>
                                <w:rPr>
                                  <w:lang w:val="nl-NL"/>
                                </w:rPr>
                              </w:pPr>
                              <w:r>
                                <w:rPr>
                                  <w:lang w:val="nl-NL"/>
                                </w:rPr>
                                <w:t>X</w:t>
                              </w:r>
                            </w:p>
                            <w:p w14:paraId="4E9CA0DE" w14:textId="77777777" w:rsidR="00D02709" w:rsidRDefault="00D02709" w:rsidP="00D02709">
                              <w:pPr>
                                <w:jc w:val="center"/>
                              </w:pPr>
                            </w:p>
                          </w:txbxContent>
                        </v:textbox>
                      </v:rect>
                    </w:pict>
                  </mc:Fallback>
                </mc:AlternateContent>
              </w:r>
              <w:r>
                <w:rPr>
                  <w:noProof/>
                  <w:lang w:val="de-DE" w:eastAsia="de-DE"/>
                </w:rPr>
                <mc:AlternateContent>
                  <mc:Choice Requires="wps">
                    <w:drawing>
                      <wp:anchor distT="0" distB="0" distL="114300" distR="114300" simplePos="0" relativeHeight="251862016" behindDoc="0" locked="0" layoutInCell="1" allowOverlap="1" wp14:anchorId="0A560F79" wp14:editId="229C503A">
                        <wp:simplePos x="0" y="0"/>
                        <wp:positionH relativeFrom="column">
                          <wp:posOffset>1793240</wp:posOffset>
                        </wp:positionH>
                        <wp:positionV relativeFrom="paragraph">
                          <wp:posOffset>168910</wp:posOffset>
                        </wp:positionV>
                        <wp:extent cx="274320" cy="274320"/>
                        <wp:effectExtent l="0" t="0" r="11430" b="11430"/>
                        <wp:wrapNone/>
                        <wp:docPr id="23"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C96A84B" w14:textId="77777777" w:rsidR="00D02709" w:rsidRDefault="00D02709" w:rsidP="00D02709">
                                    <w:pPr>
                                      <w:rPr>
                                        <w:lang w:val="nl-NL"/>
                                      </w:rPr>
                                    </w:pPr>
                                    <w:r>
                                      <w:rPr>
                                        <w:lang w:val="nl-NL"/>
                                      </w:rPr>
                                      <w:t>X</w:t>
                                    </w:r>
                                  </w:p>
                                  <w:p w14:paraId="0AC30FF4" w14:textId="77777777" w:rsidR="00D02709" w:rsidRDefault="00D02709" w:rsidP="00D02709">
                                    <w:pPr>
                                      <w:jc w:val="center"/>
                                    </w:pPr>
                                  </w:p>
                                </w:txbxContent>
                              </wps:txbx>
                              <wps:bodyPr rot="0" vert="horz" wrap="square" lIns="91440" tIns="45720" rIns="91440" bIns="45720" anchor="t" anchorCtr="0" upright="1">
                                <a:noAutofit/>
                              </wps:bodyPr>
                            </wps:wsp>
                          </a:graphicData>
                        </a:graphic>
                      </wp:anchor>
                    </w:drawing>
                  </mc:Choice>
                  <mc:Fallback>
                    <w:pict>
                      <v:rect w14:anchorId="0A560F79" id="_x0000_s1143" style="position:absolute;left:0;text-align:left;margin-left:141.2pt;margin-top:13.3pt;width:21.6pt;height:21.6pt;z-index:251862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">
                        <v:textbox>
                          <w:txbxContent>
                            <w:p w14:paraId="0C96A84B" w14:textId="77777777" w:rsidR="00D02709" w:rsidRDefault="00D02709" w:rsidP="00D02709">
                              <w:pPr>
                                <w:rPr>
                                  <w:lang w:val="nl-NL"/>
                                </w:rPr>
                              </w:pPr>
                              <w:r>
                                <w:rPr>
                                  <w:lang w:val="nl-NL"/>
                                </w:rPr>
                                <w:t>X</w:t>
                              </w:r>
                            </w:p>
                            <w:p w14:paraId="0AC30FF4" w14:textId="77777777" w:rsidR="00D02709" w:rsidRDefault="00D02709" w:rsidP="00D02709">
                              <w:pPr>
                                <w:jc w:val="center"/>
                              </w:pPr>
                            </w:p>
                          </w:txbxContent>
                        </v:textbox>
                      </v:rect>
                    </w:pict>
                  </mc:Fallback>
                </mc:AlternateContent>
              </w:r>
              <w:r>
                <w:rPr>
                  <w:noProof/>
                  <w:lang w:val="de-DE" w:eastAsia="de-DE"/>
                </w:rPr>
                <mc:AlternateContent>
                  <mc:Choice Requires="wps">
                    <w:drawing>
                      <wp:anchor distT="0" distB="0" distL="114300" distR="114300" simplePos="0" relativeHeight="251860992" behindDoc="0" locked="0" layoutInCell="1" allowOverlap="1" wp14:anchorId="61BE8E8B" wp14:editId="666F63A7">
                        <wp:simplePos x="0" y="0"/>
                        <wp:positionH relativeFrom="column">
                          <wp:posOffset>2399665</wp:posOffset>
                        </wp:positionH>
                        <wp:positionV relativeFrom="paragraph">
                          <wp:posOffset>168910</wp:posOffset>
                        </wp:positionV>
                        <wp:extent cx="274320" cy="274320"/>
                        <wp:effectExtent l="0" t="0" r="11430" b="11430"/>
                        <wp:wrapNone/>
                        <wp:docPr id="24"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2D5A53B" w14:textId="77777777" w:rsidR="00D02709" w:rsidRDefault="00D02709" w:rsidP="00D02709">
                                    <w:pPr>
                                      <w:rPr>
                                        <w:lang w:val="nl-NL"/>
                                      </w:rPr>
                                    </w:pPr>
                                    <w:proofErr w:type="gramStart"/>
                                    <w:r>
                                      <w:rPr>
                                        <w:lang w:val="nl-NL"/>
                                      </w:rPr>
                                      <w:t>x</w:t>
                                    </w:r>
                                    <w:proofErr w:type="gramEnd"/>
                                  </w:p>
                                  <w:p w14:paraId="0930BE26" w14:textId="77777777" w:rsidR="00D02709" w:rsidRDefault="00D02709" w:rsidP="00D02709">
                                    <w:pPr>
                                      <w:jc w:val="center"/>
                                    </w:pPr>
                                  </w:p>
                                </w:txbxContent>
                              </wps:txbx>
                              <wps:bodyPr rot="0" vert="horz" wrap="square" lIns="91440" tIns="45720" rIns="91440" bIns="45720" anchor="t" anchorCtr="0" upright="1">
                                <a:noAutofit/>
                              </wps:bodyPr>
                            </wps:wsp>
                          </a:graphicData>
                        </a:graphic>
                      </wp:anchor>
                    </w:drawing>
                  </mc:Choice>
                  <mc:Fallback>
                    <w:pict>
                      <v:rect w14:anchorId="61BE8E8B" id="_x0000_s1144" style="position:absolute;left:0;text-align:left;margin-left:188.95pt;margin-top:13.3pt;width:21.6pt;height:21.6pt;z-index:251860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">
                        <v:textbox>
                          <w:txbxContent>
                            <w:p w14:paraId="72D5A53B" w14:textId="77777777" w:rsidR="00D02709" w:rsidRDefault="00D02709" w:rsidP="00D02709">
                              <w:pPr>
                                <w:rPr>
                                  <w:lang w:val="nl-NL"/>
                                </w:rPr>
                              </w:pPr>
                              <w:proofErr w:type="gramStart"/>
                              <w:r>
                                <w:rPr>
                                  <w:lang w:val="nl-NL"/>
                                </w:rPr>
                                <w:t>x</w:t>
                              </w:r>
                              <w:proofErr w:type="gramEnd"/>
                            </w:p>
                            <w:p w14:paraId="0930BE26" w14:textId="77777777" w:rsidR="00D02709" w:rsidRDefault="00D02709" w:rsidP="00D02709">
                              <w:pPr>
                                <w:jc w:val="center"/>
                              </w:pPr>
                            </w:p>
                          </w:txbxContent>
                        </v:textbox>
                      </v:rect>
                    </w:pict>
                  </mc:Fallback>
                </mc:AlternateContent>
              </w:r>
              <w:r>
                <w:rPr>
                  <w:noProof/>
                  <w:lang w:val="de-DE" w:eastAsia="de-DE"/>
                </w:rPr>
                <mc:AlternateContent>
                  <mc:Choice Requires="wps">
                    <w:drawing>
                      <wp:anchor distT="0" distB="0" distL="114300" distR="114300" simplePos="0" relativeHeight="251859968" behindDoc="0" locked="0" layoutInCell="1" allowOverlap="1" wp14:anchorId="5A4EF2DB" wp14:editId="21C798B2">
                        <wp:simplePos x="0" y="0"/>
                        <wp:positionH relativeFrom="column">
                          <wp:posOffset>3072130</wp:posOffset>
                        </wp:positionH>
                        <wp:positionV relativeFrom="paragraph">
                          <wp:posOffset>168910</wp:posOffset>
                        </wp:positionV>
                        <wp:extent cx="274320" cy="274320"/>
                        <wp:effectExtent l="0" t="0" r="11430" b="11430"/>
                        <wp:wrapNone/>
                        <wp:docPr id="25"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3606309" w14:textId="77777777" w:rsidR="00D02709" w:rsidRDefault="00D02709" w:rsidP="00D02709">
                                    <w:pPr>
                                      <w:jc w:val="center"/>
                                    </w:pPr>
                                    <w:r>
                                      <w:t>X</w:t>
                                    </w:r>
                                  </w:p>
                                </w:txbxContent>
                              </wps:txbx>
                              <wps:bodyPr rot="0" vert="horz" wrap="square" lIns="91440" tIns="45720" rIns="91440" bIns="45720" anchor="t" anchorCtr="0" upright="1">
                                <a:noAutofit/>
                              </wps:bodyPr>
                            </wps:wsp>
                          </a:graphicData>
                        </a:graphic>
                      </wp:anchor>
                    </w:drawing>
                  </mc:Choice>
                  <mc:Fallback>
                    <w:pict>
                      <v:rect w14:anchorId="5A4EF2DB" id="_x0000_s1145" style="position:absolute;left:0;text-align:left;margin-left:241.9pt;margin-top:13.3pt;width:21.6pt;height:21.6pt;z-index:251859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">
                        <v:textbox>
                          <w:txbxContent>
                            <w:p w14:paraId="23606309" w14:textId="77777777" w:rsidR="00D02709" w:rsidRDefault="00D02709" w:rsidP="00D02709">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858944" behindDoc="0" locked="0" layoutInCell="1" allowOverlap="1" wp14:anchorId="0139B60A" wp14:editId="042E37D2">
                        <wp:simplePos x="0" y="0"/>
                        <wp:positionH relativeFrom="column">
                          <wp:posOffset>3834765</wp:posOffset>
                        </wp:positionH>
                        <wp:positionV relativeFrom="paragraph">
                          <wp:posOffset>168910</wp:posOffset>
                        </wp:positionV>
                        <wp:extent cx="274320" cy="274320"/>
                        <wp:effectExtent l="0" t="0" r="17780" b="17780"/>
                        <wp:wrapNone/>
                        <wp:docPr id="472"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3183951" w14:textId="7C20329A" w:rsidR="00D02709" w:rsidRPr="00881729" w:rsidRDefault="00881729" w:rsidP="00D02709">
                                    <w:pPr>
                                      <w:jc w:val="center"/>
                                      <w:rPr>
                                        <w:lang w:val="en-US"/>
                                      </w:rPr>
                                    </w:pPr>
                                    <w:r>
                                      <w:rPr>
                                        <w:lang w:val="en-US"/>
                                      </w:rPr>
                                      <w:t>X</w:t>
                                    </w:r>
                                  </w:p>
                                </w:txbxContent>
                              </wps:txbx>
                              <wps:bodyPr rot="0" vert="horz" wrap="square" lIns="91440" tIns="45720" rIns="91440" bIns="45720" anchor="t" anchorCtr="0" upright="1">
                                <a:noAutofit/>
                              </wps:bodyPr>
                            </wps:wsp>
                          </a:graphicData>
                        </a:graphic>
                      </wp:anchor>
                    </w:drawing>
                  </mc:Choice>
                  <mc:Fallback>
                    <w:pict>
                      <v:rect w14:anchorId="0139B60A" id="_x0000_s1146" style="position:absolute;left:0;text-align:left;margin-left:301.95pt;margin-top:13.3pt;width:21.6pt;height:21.6pt;z-index:251858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">
                        <v:textbox>
                          <w:txbxContent>
                            <w:p w14:paraId="53183951" w14:textId="7C20329A" w:rsidR="00D02709" w:rsidRPr="00881729" w:rsidRDefault="00881729" w:rsidP="00D02709">
                              <w:pPr>
                                <w:jc w:val="center"/>
                                <w:rPr>
                                  <w:lang w:val="en-US"/>
                                </w:rPr>
                              </w:pPr>
                              <w:r>
                                <w:rPr>
                                  <w:lang w:val="en-US"/>
                                </w:rPr>
                                <w:t>X</w:t>
                              </w:r>
                            </w:p>
                          </w:txbxContent>
                        </v:textbox>
                      </v:rect>
                    </w:pict>
                  </mc:Fallback>
                </mc:AlternateContent>
              </w:r>
              <w:r>
                <w:rPr>
                  <w:noProof/>
                  <w:lang w:val="de-DE" w:eastAsia="de-DE"/>
                </w:rPr>
                <mc:AlternateContent>
                  <mc:Choice Requires="wps">
                    <w:drawing>
                      <wp:anchor distT="0" distB="0" distL="114300" distR="114300" simplePos="0" relativeHeight="251865088" behindDoc="0" locked="0" layoutInCell="1" allowOverlap="1" wp14:anchorId="67FA9F83" wp14:editId="14C660B6">
                        <wp:simplePos x="0" y="0"/>
                        <wp:positionH relativeFrom="column">
                          <wp:posOffset>31750</wp:posOffset>
                        </wp:positionH>
                        <wp:positionV relativeFrom="paragraph">
                          <wp:posOffset>168910</wp:posOffset>
                        </wp:positionV>
                        <wp:extent cx="274320" cy="274320"/>
                        <wp:effectExtent l="0" t="0" r="11430" b="11430"/>
                        <wp:wrapNone/>
                        <wp:docPr id="473"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E573D72" w14:textId="77777777" w:rsidR="00D02709" w:rsidRDefault="00D02709" w:rsidP="00D02709">
                                    <w:pPr>
                                      <w:rPr>
                                        <w:lang w:val="nl-NL"/>
                                      </w:rPr>
                                    </w:pPr>
                                  </w:p>
                                </w:txbxContent>
                              </wps:txbx>
                              <wps:bodyPr rot="0" vert="horz" wrap="square" lIns="91440" tIns="45720" rIns="91440" bIns="45720" anchor="t" anchorCtr="0" upright="1">
                                <a:noAutofit/>
                              </wps:bodyPr>
                            </wps:wsp>
                          </a:graphicData>
                        </a:graphic>
                      </wp:anchor>
                    </w:drawing>
                  </mc:Choice>
                  <mc:Fallback>
                    <w:pict>
                      <v:rect w14:anchorId="67FA9F83" id="_x0000_s1147" style="position:absolute;left:0;text-align:left;margin-left:2.5pt;margin-top:13.3pt;width:21.6pt;height:21.6pt;z-index:251865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">
                        <v:textbox>
                          <w:txbxContent>
                            <w:p w14:paraId="4E573D72" w14:textId="77777777" w:rsidR="00D02709" w:rsidRDefault="00D02709" w:rsidP="00D02709">
                              <w:pPr>
                                <w:rPr>
                                  <w:lang w:val="nl-NL"/>
                                </w:rPr>
                              </w:pPr>
                            </w:p>
                          </w:txbxContent>
                        </v:textbox>
                      </v:rect>
                    </w:pict>
                  </mc:Fallback>
                </mc:AlternateContent>
              </w:r>
              <w:r>
                <w:rPr>
                  <w:sz w:val="20"/>
                  <w:lang w:val="en-CA"/>
                </w:rPr>
                <w:t>29</w:t>
              </w:r>
              <w:r>
                <w:rPr>
                  <w:sz w:val="20"/>
                  <w:lang w:val="en-CA"/>
                </w:rPr>
                <w:tab/>
                <w:t>30</w:t>
              </w:r>
              <w:r>
                <w:rPr>
                  <w:sz w:val="20"/>
                  <w:lang w:val="en-CA"/>
                </w:rPr>
                <w:tab/>
                <w:t>31</w:t>
              </w:r>
              <w:r>
                <w:rPr>
                  <w:sz w:val="20"/>
                  <w:lang w:val="en-CA"/>
                </w:rPr>
                <w:tab/>
                <w:t>32</w:t>
              </w:r>
              <w:r>
                <w:rPr>
                  <w:sz w:val="20"/>
                  <w:lang w:val="en-CA"/>
                </w:rPr>
                <w:tab/>
                <w:t>33</w:t>
              </w:r>
              <w:r>
                <w:rPr>
                  <w:sz w:val="20"/>
                  <w:lang w:val="en-CA"/>
                </w:rPr>
                <w:tab/>
                <w:t>34</w:t>
              </w:r>
              <w:r>
                <w:rPr>
                  <w:sz w:val="20"/>
                  <w:lang w:val="en-CA"/>
                </w:rPr>
                <w:tab/>
                <w:t xml:space="preserve"> 35</w:t>
              </w:r>
            </w:ins>
          </w:p>
          <w:p w14:paraId="22E8A3C9" w14:textId="77777777" w:rsidR="00D02709" w:rsidRDefault="00D02709"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948" w:author="IALA Meetings" w:date="2022-09-28T14:52:00Z"/>
                <w:bCs/>
                <w:iCs/>
                <w:snapToGrid w:val="0"/>
                <w:sz w:val="20"/>
                <w:szCs w:val="20"/>
                <w:lang w:val="en-CA"/>
              </w:rPr>
            </w:pPr>
          </w:p>
          <w:p w14:paraId="51E017CE" w14:textId="77777777" w:rsidR="00D02709" w:rsidRDefault="00D02709"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949" w:author="IALA Meetings" w:date="2022-09-28T14:52:00Z"/>
                <w:bCs/>
                <w:iCs/>
                <w:snapToGrid w:val="0"/>
                <w:sz w:val="20"/>
                <w:szCs w:val="20"/>
                <w:lang w:val="en-CA"/>
              </w:rPr>
            </w:pPr>
          </w:p>
        </w:tc>
      </w:tr>
      <w:tr w:rsidR="00D02709" w14:paraId="685BEEB5" w14:textId="77777777" w:rsidTr="009A4587">
        <w:trPr>
          <w:cantSplit/>
          <w:trHeight w:val="342"/>
          <w:ins w:id="1950" w:author="IALA Meetings" w:date="2022-09-28T14:52:00Z"/>
        </w:trPr>
        <w:tc>
          <w:tcPr>
            <w:tcW w:w="2518" w:type="dxa"/>
            <w:shd w:val="clear" w:color="auto" w:fill="DDD9C3" w:themeFill="background2" w:themeFillShade="E6"/>
          </w:tcPr>
          <w:p w14:paraId="5D08C5B4" w14:textId="77777777" w:rsidR="00D02709" w:rsidRDefault="00D02709"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951" w:author="IALA Meetings" w:date="2022-09-28T14:52:00Z"/>
                <w:b/>
                <w:bCs/>
                <w:iCs/>
                <w:snapToGrid w:val="0"/>
                <w:sz w:val="20"/>
                <w:szCs w:val="20"/>
              </w:rPr>
            </w:pPr>
            <w:ins w:id="1952" w:author="IALA Meetings" w:date="2022-09-28T14:52:00Z">
              <w:r>
                <w:rPr>
                  <w:b/>
                  <w:bCs/>
                  <w:iCs/>
                  <w:snapToGrid w:val="0"/>
                  <w:sz w:val="20"/>
                  <w:szCs w:val="20"/>
                </w:rPr>
                <w:t>Committee notes</w:t>
              </w:r>
            </w:ins>
          </w:p>
        </w:tc>
        <w:tc>
          <w:tcPr>
            <w:tcW w:w="2268" w:type="dxa"/>
            <w:shd w:val="clear" w:color="auto" w:fill="DDD9C3" w:themeFill="background2" w:themeFillShade="E6"/>
          </w:tcPr>
          <w:p w14:paraId="349579CF" w14:textId="77777777" w:rsidR="00D02709" w:rsidRDefault="00D02709"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953" w:author="IALA Meetings" w:date="2022-09-28T14:52:00Z"/>
                <w:b/>
                <w:bCs/>
                <w:iCs/>
                <w:snapToGrid w:val="0"/>
                <w:sz w:val="20"/>
                <w:szCs w:val="20"/>
              </w:rPr>
            </w:pPr>
            <w:ins w:id="1954" w:author="IALA Meetings" w:date="2022-09-28T14:52:00Z">
              <w:r>
                <w:rPr>
                  <w:b/>
                  <w:bCs/>
                  <w:iCs/>
                  <w:snapToGrid w:val="0"/>
                  <w:sz w:val="20"/>
                  <w:szCs w:val="20"/>
                </w:rPr>
                <w:t>Origins</w:t>
              </w:r>
            </w:ins>
          </w:p>
        </w:tc>
        <w:tc>
          <w:tcPr>
            <w:tcW w:w="4820" w:type="dxa"/>
            <w:gridSpan w:val="2"/>
            <w:shd w:val="clear" w:color="auto" w:fill="DDD9C3" w:themeFill="background2" w:themeFillShade="E6"/>
          </w:tcPr>
          <w:p w14:paraId="656ED7DC" w14:textId="77777777" w:rsidR="00D02709" w:rsidRDefault="00D02709"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955" w:author="IALA Meetings" w:date="2022-09-28T14:52:00Z"/>
                <w:bCs/>
                <w:iCs/>
                <w:snapToGrid w:val="0"/>
                <w:sz w:val="20"/>
                <w:szCs w:val="20"/>
              </w:rPr>
            </w:pPr>
            <w:ins w:id="1956" w:author="IALA Meetings" w:date="2022-09-28T14:52:00Z">
              <w:r>
                <w:rPr>
                  <w:bCs/>
                  <w:iCs/>
                  <w:snapToGrid w:val="0"/>
                  <w:sz w:val="20"/>
                  <w:szCs w:val="20"/>
                </w:rPr>
                <w:t>Requested by ENAV Committee at [ENAV29]</w:t>
              </w:r>
            </w:ins>
          </w:p>
        </w:tc>
      </w:tr>
      <w:tr w:rsidR="00D02709" w14:paraId="46422519" w14:textId="77777777" w:rsidTr="009A4587">
        <w:trPr>
          <w:cantSplit/>
          <w:trHeight w:val="342"/>
          <w:ins w:id="1957" w:author="IALA Meetings" w:date="2022-09-28T14:52:00Z"/>
        </w:trPr>
        <w:tc>
          <w:tcPr>
            <w:tcW w:w="2518" w:type="dxa"/>
            <w:vMerge w:val="restart"/>
            <w:shd w:val="clear" w:color="auto" w:fill="auto"/>
          </w:tcPr>
          <w:p w14:paraId="29E18327" w14:textId="77777777" w:rsidR="00D02709" w:rsidRDefault="00D02709"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ins w:id="1958" w:author="IALA Meetings" w:date="2022-09-28T14:52:00Z"/>
                <w:b/>
                <w:bCs/>
                <w:iCs/>
                <w:snapToGrid w:val="0"/>
                <w:sz w:val="20"/>
                <w:szCs w:val="20"/>
              </w:rPr>
            </w:pPr>
          </w:p>
        </w:tc>
        <w:tc>
          <w:tcPr>
            <w:tcW w:w="2268" w:type="dxa"/>
            <w:shd w:val="clear" w:color="auto" w:fill="DDD9C3" w:themeFill="background2" w:themeFillShade="E6"/>
          </w:tcPr>
          <w:p w14:paraId="4B712A23" w14:textId="77777777" w:rsidR="00D02709" w:rsidRDefault="00D02709"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959" w:author="IALA Meetings" w:date="2022-09-28T14:52:00Z"/>
                <w:b/>
                <w:bCs/>
                <w:iCs/>
                <w:snapToGrid w:val="0"/>
                <w:sz w:val="20"/>
                <w:szCs w:val="20"/>
              </w:rPr>
            </w:pPr>
            <w:ins w:id="1960" w:author="IALA Meetings" w:date="2022-09-28T14:52:00Z">
              <w:r>
                <w:rPr>
                  <w:b/>
                  <w:bCs/>
                  <w:iCs/>
                  <w:snapToGrid w:val="0"/>
                  <w:sz w:val="20"/>
                  <w:szCs w:val="20"/>
                </w:rPr>
                <w:t>Agreed by session</w:t>
              </w:r>
            </w:ins>
          </w:p>
        </w:tc>
        <w:tc>
          <w:tcPr>
            <w:tcW w:w="2268" w:type="dxa"/>
            <w:shd w:val="clear" w:color="auto" w:fill="DDD9C3" w:themeFill="background2" w:themeFillShade="E6"/>
          </w:tcPr>
          <w:p w14:paraId="4F6A58AE" w14:textId="77777777" w:rsidR="00D02709" w:rsidRDefault="00D02709"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961" w:author="IALA Meetings" w:date="2022-09-28T14:52:00Z"/>
                <w:b/>
                <w:bCs/>
                <w:iCs/>
                <w:snapToGrid w:val="0"/>
                <w:sz w:val="20"/>
                <w:szCs w:val="20"/>
              </w:rPr>
            </w:pPr>
            <w:ins w:id="1962" w:author="IALA Meetings" w:date="2022-09-28T14:52:00Z">
              <w:r>
                <w:rPr>
                  <w:b/>
                  <w:bCs/>
                  <w:iCs/>
                  <w:snapToGrid w:val="0"/>
                  <w:sz w:val="20"/>
                  <w:szCs w:val="20"/>
                </w:rPr>
                <w:t>TD#</w:t>
              </w:r>
            </w:ins>
          </w:p>
        </w:tc>
        <w:tc>
          <w:tcPr>
            <w:tcW w:w="2552" w:type="dxa"/>
            <w:shd w:val="clear" w:color="auto" w:fill="DDD9C3" w:themeFill="background2" w:themeFillShade="E6"/>
          </w:tcPr>
          <w:p w14:paraId="3DD8EE7E" w14:textId="77777777" w:rsidR="00D02709" w:rsidRDefault="00D02709"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963" w:author="IALA Meetings" w:date="2022-09-28T14:52:00Z"/>
                <w:b/>
                <w:bCs/>
                <w:iCs/>
                <w:snapToGrid w:val="0"/>
                <w:sz w:val="20"/>
                <w:szCs w:val="20"/>
              </w:rPr>
            </w:pPr>
            <w:ins w:id="1964" w:author="IALA Meetings" w:date="2022-09-28T14:52:00Z">
              <w:r>
                <w:rPr>
                  <w:b/>
                  <w:bCs/>
                  <w:iCs/>
                  <w:snapToGrid w:val="0"/>
                  <w:sz w:val="20"/>
                  <w:szCs w:val="20"/>
                </w:rPr>
                <w:t>Comments</w:t>
              </w:r>
            </w:ins>
          </w:p>
        </w:tc>
      </w:tr>
      <w:tr w:rsidR="00D02709" w14:paraId="3CA05DC2" w14:textId="77777777" w:rsidTr="009A4587">
        <w:trPr>
          <w:cantSplit/>
          <w:trHeight w:val="489"/>
          <w:ins w:id="1965" w:author="IALA Meetings" w:date="2022-09-28T14:52:00Z"/>
        </w:trPr>
        <w:tc>
          <w:tcPr>
            <w:tcW w:w="2518" w:type="dxa"/>
            <w:vMerge/>
            <w:shd w:val="clear" w:color="auto" w:fill="auto"/>
          </w:tcPr>
          <w:p w14:paraId="72961B4D" w14:textId="77777777" w:rsidR="00D02709" w:rsidRDefault="00D02709"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ins w:id="1966" w:author="IALA Meetings" w:date="2022-09-28T14:52:00Z"/>
                <w:bCs/>
                <w:iCs/>
                <w:snapToGrid w:val="0"/>
                <w:sz w:val="20"/>
                <w:szCs w:val="20"/>
              </w:rPr>
            </w:pPr>
          </w:p>
        </w:tc>
        <w:tc>
          <w:tcPr>
            <w:tcW w:w="2268" w:type="dxa"/>
            <w:shd w:val="clear" w:color="auto" w:fill="DDD9C3" w:themeFill="background2" w:themeFillShade="E6"/>
          </w:tcPr>
          <w:p w14:paraId="03A25668" w14:textId="77777777" w:rsidR="00D02709" w:rsidRDefault="00D02709"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967" w:author="IALA Meetings" w:date="2022-09-28T14:52:00Z"/>
                <w:bCs/>
                <w:iCs/>
                <w:snapToGrid w:val="0"/>
                <w:sz w:val="20"/>
                <w:szCs w:val="20"/>
              </w:rPr>
            </w:pPr>
            <w:ins w:id="1968" w:author="IALA Meetings" w:date="2022-09-28T14:5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268" w:type="dxa"/>
            <w:shd w:val="clear" w:color="auto" w:fill="DDD9C3" w:themeFill="background2" w:themeFillShade="E6"/>
          </w:tcPr>
          <w:p w14:paraId="05D989F5" w14:textId="77777777" w:rsidR="00D02709" w:rsidRDefault="00D02709"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969" w:author="IALA Meetings" w:date="2022-09-28T14:52:00Z"/>
                <w:bCs/>
                <w:iCs/>
                <w:snapToGrid w:val="0"/>
                <w:sz w:val="20"/>
                <w:szCs w:val="20"/>
              </w:rPr>
            </w:pPr>
            <w:ins w:id="1970" w:author="IALA Meetings" w:date="2022-09-28T14:5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552" w:type="dxa"/>
            <w:shd w:val="clear" w:color="auto" w:fill="DDD9C3" w:themeFill="background2" w:themeFillShade="E6"/>
          </w:tcPr>
          <w:p w14:paraId="058E3BFF" w14:textId="77777777" w:rsidR="00D02709" w:rsidRDefault="00D02709"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971" w:author="IALA Meetings" w:date="2022-09-28T14:52:00Z"/>
                <w:bCs/>
                <w:iCs/>
                <w:snapToGrid w:val="0"/>
                <w:sz w:val="20"/>
                <w:szCs w:val="20"/>
              </w:rPr>
            </w:pPr>
            <w:ins w:id="1972" w:author="IALA Meetings" w:date="2022-09-28T14:5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r>
      <w:tr w:rsidR="00D02709" w14:paraId="25005EF2" w14:textId="77777777" w:rsidTr="009A4587">
        <w:trPr>
          <w:cantSplit/>
          <w:trHeight w:val="489"/>
          <w:ins w:id="1973" w:author="IALA Meetings" w:date="2022-09-28T14:52:00Z"/>
        </w:trPr>
        <w:tc>
          <w:tcPr>
            <w:tcW w:w="2518" w:type="dxa"/>
            <w:shd w:val="clear" w:color="auto" w:fill="auto"/>
          </w:tcPr>
          <w:p w14:paraId="6F39B730" w14:textId="77777777" w:rsidR="00D02709" w:rsidRDefault="00D02709"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1974" w:author="IALA Meetings" w:date="2022-09-28T14:52:00Z"/>
                <w:bCs/>
                <w:iCs/>
                <w:snapToGrid w:val="0"/>
                <w:sz w:val="20"/>
                <w:szCs w:val="20"/>
              </w:rPr>
            </w:pPr>
          </w:p>
        </w:tc>
        <w:tc>
          <w:tcPr>
            <w:tcW w:w="2268" w:type="dxa"/>
            <w:shd w:val="clear" w:color="auto" w:fill="DDD9C3" w:themeFill="background2" w:themeFillShade="E6"/>
          </w:tcPr>
          <w:p w14:paraId="143592DE" w14:textId="77777777" w:rsidR="00D02709" w:rsidRDefault="00D02709"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975" w:author="IALA Meetings" w:date="2022-09-28T14:52:00Z"/>
                <w:b/>
                <w:bCs/>
                <w:iCs/>
                <w:snapToGrid w:val="0"/>
                <w:sz w:val="20"/>
                <w:szCs w:val="20"/>
              </w:rPr>
            </w:pPr>
            <w:ins w:id="1976" w:author="IALA Meetings" w:date="2022-09-28T14:52:00Z">
              <w:r>
                <w:rPr>
                  <w:b/>
                  <w:bCs/>
                  <w:iCs/>
                  <w:snapToGrid w:val="0"/>
                  <w:sz w:val="20"/>
                  <w:szCs w:val="20"/>
                </w:rPr>
                <w:t>Approved by Council</w:t>
              </w:r>
            </w:ins>
          </w:p>
        </w:tc>
        <w:tc>
          <w:tcPr>
            <w:tcW w:w="2268" w:type="dxa"/>
            <w:shd w:val="clear" w:color="auto" w:fill="DDD9C3" w:themeFill="background2" w:themeFillShade="E6"/>
          </w:tcPr>
          <w:p w14:paraId="66500DD0" w14:textId="77777777" w:rsidR="00D02709" w:rsidRDefault="00D02709"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977" w:author="IALA Meetings" w:date="2022-09-28T14:52:00Z"/>
                <w:bCs/>
                <w:iCs/>
                <w:snapToGrid w:val="0"/>
                <w:sz w:val="20"/>
                <w:szCs w:val="20"/>
              </w:rPr>
            </w:pPr>
            <w:ins w:id="1978" w:author="IALA Meetings" w:date="2022-09-28T14:5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ins>
          </w:p>
        </w:tc>
        <w:tc>
          <w:tcPr>
            <w:tcW w:w="2552" w:type="dxa"/>
            <w:shd w:val="clear" w:color="auto" w:fill="DDD9C3" w:themeFill="background2" w:themeFillShade="E6"/>
          </w:tcPr>
          <w:p w14:paraId="282EC320" w14:textId="77777777" w:rsidR="00D02709" w:rsidRDefault="00D02709"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979" w:author="IALA Meetings" w:date="2022-09-28T14:52:00Z"/>
                <w:bCs/>
                <w:iCs/>
                <w:snapToGrid w:val="0"/>
                <w:sz w:val="20"/>
                <w:szCs w:val="20"/>
              </w:rPr>
            </w:pPr>
            <w:ins w:id="1980" w:author="IALA Meetings" w:date="2022-09-28T14:5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ins>
          </w:p>
        </w:tc>
      </w:tr>
      <w:tr w:rsidR="00D02709" w14:paraId="46A25577" w14:textId="77777777" w:rsidTr="009A4587">
        <w:trPr>
          <w:cantSplit/>
          <w:trHeight w:val="489"/>
          <w:ins w:id="1981" w:author="IALA Meetings" w:date="2022-09-28T14:52:00Z"/>
        </w:trPr>
        <w:tc>
          <w:tcPr>
            <w:tcW w:w="2518" w:type="dxa"/>
            <w:shd w:val="clear" w:color="auto" w:fill="auto"/>
          </w:tcPr>
          <w:p w14:paraId="1A4725DC" w14:textId="77777777" w:rsidR="00D02709" w:rsidRDefault="00D02709"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1982" w:author="IALA Meetings" w:date="2022-09-28T14:52:00Z"/>
                <w:bCs/>
                <w:iCs/>
                <w:snapToGrid w:val="0"/>
                <w:sz w:val="20"/>
                <w:szCs w:val="20"/>
              </w:rPr>
            </w:pPr>
          </w:p>
        </w:tc>
        <w:tc>
          <w:tcPr>
            <w:tcW w:w="2268" w:type="dxa"/>
            <w:shd w:val="clear" w:color="auto" w:fill="DDD9C3" w:themeFill="background2" w:themeFillShade="E6"/>
          </w:tcPr>
          <w:p w14:paraId="36842863" w14:textId="77777777" w:rsidR="00D02709" w:rsidRDefault="00D02709"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983" w:author="IALA Meetings" w:date="2022-09-28T14:52:00Z"/>
                <w:b/>
                <w:bCs/>
                <w:iCs/>
                <w:snapToGrid w:val="0"/>
                <w:sz w:val="20"/>
                <w:szCs w:val="20"/>
              </w:rPr>
            </w:pPr>
            <w:ins w:id="1984" w:author="IALA Meetings" w:date="2022-09-28T14:52:00Z">
              <w:r>
                <w:rPr>
                  <w:b/>
                  <w:bCs/>
                  <w:iCs/>
                  <w:snapToGrid w:val="0"/>
                  <w:sz w:val="20"/>
                  <w:szCs w:val="20"/>
                </w:rPr>
                <w:t>Revision Notes:</w:t>
              </w:r>
            </w:ins>
          </w:p>
        </w:tc>
        <w:tc>
          <w:tcPr>
            <w:tcW w:w="4820" w:type="dxa"/>
            <w:gridSpan w:val="2"/>
            <w:shd w:val="clear" w:color="auto" w:fill="DDD9C3" w:themeFill="background2" w:themeFillShade="E6"/>
          </w:tcPr>
          <w:p w14:paraId="070E320A" w14:textId="77777777" w:rsidR="00D02709" w:rsidRDefault="00D02709"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985" w:author="IALA Meetings" w:date="2022-09-28T14:52:00Z"/>
                <w:bCs/>
                <w:iCs/>
                <w:snapToGrid w:val="0"/>
                <w:sz w:val="20"/>
                <w:szCs w:val="20"/>
              </w:rPr>
            </w:pPr>
          </w:p>
        </w:tc>
      </w:tr>
    </w:tbl>
    <w:p w14:paraId="7B73C575" w14:textId="4BB94E10" w:rsidR="00777B97" w:rsidRDefault="00777B97" w:rsidP="007F74C1">
      <w:pPr>
        <w:rPr>
          <w:ins w:id="1986" w:author="IALA Meetings" w:date="2022-09-28T14:52:00Z"/>
        </w:rPr>
      </w:pP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777B97" w14:paraId="789EA497" w14:textId="77777777" w:rsidTr="00751C1D">
        <w:trPr>
          <w:cantSplit/>
          <w:trHeight w:val="416"/>
          <w:tblHeader/>
          <w:ins w:id="1987" w:author="IALA Meetings" w:date="2022-09-28T14:52:00Z"/>
        </w:trPr>
        <w:tc>
          <w:tcPr>
            <w:tcW w:w="9606" w:type="dxa"/>
            <w:gridSpan w:val="4"/>
            <w:shd w:val="clear" w:color="auto" w:fill="DDD9C3"/>
            <w:vAlign w:val="center"/>
          </w:tcPr>
          <w:p w14:paraId="11B8C65D"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ins w:id="1988" w:author="IALA Meetings" w:date="2022-09-28T14:52:00Z"/>
                <w:b/>
                <w:bCs/>
                <w:iCs/>
                <w:snapToGrid w:val="0"/>
              </w:rPr>
            </w:pPr>
            <w:ins w:id="1989" w:author="IALA Meetings" w:date="2022-09-28T14:52:00Z">
              <w:r>
                <w:rPr>
                  <w:b/>
                  <w:bCs/>
                  <w:iCs/>
                  <w:snapToGrid w:val="0"/>
                </w:rPr>
                <w:t xml:space="preserve">ENAV Committee </w:t>
              </w:r>
              <w:r w:rsidRPr="00696A73">
                <w:rPr>
                  <w:b/>
                  <w:bCs/>
                  <w:iCs/>
                  <w:snapToGrid w:val="0"/>
                </w:rPr>
                <w:t>Work Programme</w:t>
              </w:r>
              <w:r>
                <w:rPr>
                  <w:b/>
                  <w:bCs/>
                  <w:iCs/>
                  <w:snapToGrid w:val="0"/>
                </w:rPr>
                <w:t xml:space="preserve"> 2023-2027</w:t>
              </w:r>
            </w:ins>
          </w:p>
        </w:tc>
      </w:tr>
      <w:tr w:rsidR="00777B97" w14:paraId="43E43E4C" w14:textId="77777777" w:rsidTr="00751C1D">
        <w:trPr>
          <w:cantSplit/>
          <w:trHeight w:val="428"/>
          <w:ins w:id="1990" w:author="IALA Meetings" w:date="2022-09-28T14:52:00Z"/>
        </w:trPr>
        <w:tc>
          <w:tcPr>
            <w:tcW w:w="2518" w:type="dxa"/>
            <w:shd w:val="clear" w:color="auto" w:fill="auto"/>
          </w:tcPr>
          <w:p w14:paraId="791D27A4"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991" w:author="IALA Meetings" w:date="2022-09-28T14:52:00Z"/>
                <w:b/>
                <w:bCs/>
                <w:iCs/>
                <w:snapToGrid w:val="0"/>
                <w:sz w:val="20"/>
                <w:szCs w:val="20"/>
              </w:rPr>
            </w:pPr>
            <w:ins w:id="1992" w:author="IALA Meetings" w:date="2022-09-28T14:52:00Z">
              <w:r w:rsidRPr="00BF71F7">
                <w:rPr>
                  <w:b/>
                  <w:sz w:val="20"/>
                  <w:szCs w:val="20"/>
                </w:rPr>
                <w:t>Standard</w:t>
              </w:r>
            </w:ins>
          </w:p>
        </w:tc>
        <w:tc>
          <w:tcPr>
            <w:tcW w:w="7088" w:type="dxa"/>
            <w:gridSpan w:val="3"/>
            <w:shd w:val="clear" w:color="auto" w:fill="auto"/>
          </w:tcPr>
          <w:p w14:paraId="6E86C945"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993" w:author="IALA Meetings" w:date="2022-09-28T14:52:00Z"/>
                <w:rFonts w:cs="Arial"/>
                <w:snapToGrid w:val="0"/>
                <w:kern w:val="28"/>
                <w:sz w:val="20"/>
                <w:szCs w:val="20"/>
                <w:highlight w:val="yellow"/>
                <w:lang w:eastAsia="de-DE"/>
              </w:rPr>
            </w:pPr>
            <w:ins w:id="1994" w:author="IALA Meetings" w:date="2022-09-28T14:52:00Z">
              <w:r>
                <w:rPr>
                  <w:rFonts w:cs="Arial"/>
                  <w:snapToGrid w:val="0"/>
                  <w:kern w:val="28"/>
                  <w:sz w:val="20"/>
                  <w:szCs w:val="20"/>
                  <w:lang w:eastAsia="de-DE"/>
                </w:rPr>
                <w:t>S1060 – digital Communication technologies</w:t>
              </w:r>
            </w:ins>
          </w:p>
        </w:tc>
      </w:tr>
      <w:tr w:rsidR="00777B97" w:rsidRPr="00520177" w14:paraId="21A109BC" w14:textId="77777777" w:rsidTr="00751C1D">
        <w:trPr>
          <w:cantSplit/>
          <w:trHeight w:val="491"/>
          <w:ins w:id="1995" w:author="IALA Meetings" w:date="2022-09-28T14:52:00Z"/>
        </w:trPr>
        <w:tc>
          <w:tcPr>
            <w:tcW w:w="2518" w:type="dxa"/>
            <w:shd w:val="clear" w:color="auto" w:fill="auto"/>
          </w:tcPr>
          <w:p w14:paraId="2636C88C"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996" w:author="IALA Meetings" w:date="2022-09-28T14:52:00Z"/>
                <w:b/>
                <w:bCs/>
                <w:iCs/>
                <w:snapToGrid w:val="0"/>
                <w:sz w:val="20"/>
                <w:szCs w:val="20"/>
              </w:rPr>
            </w:pPr>
            <w:ins w:id="1997" w:author="IALA Meetings" w:date="2022-09-28T14:52:00Z">
              <w:r w:rsidRPr="00BF71F7">
                <w:rPr>
                  <w:b/>
                  <w:sz w:val="20"/>
                  <w:szCs w:val="20"/>
                </w:rPr>
                <w:t>Topic Area</w:t>
              </w:r>
            </w:ins>
          </w:p>
        </w:tc>
        <w:tc>
          <w:tcPr>
            <w:tcW w:w="7088" w:type="dxa"/>
            <w:gridSpan w:val="3"/>
            <w:shd w:val="clear" w:color="auto" w:fill="auto"/>
          </w:tcPr>
          <w:p w14:paraId="1EB85BA8" w14:textId="1D7EF083" w:rsidR="00777B97" w:rsidRPr="00F818E3"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998" w:author="IALA Meetings" w:date="2022-09-28T14:52:00Z"/>
                <w:rFonts w:cs="Arial"/>
                <w:snapToGrid w:val="0"/>
                <w:kern w:val="28"/>
                <w:sz w:val="20"/>
                <w:szCs w:val="20"/>
              </w:rPr>
            </w:pPr>
          </w:p>
        </w:tc>
      </w:tr>
      <w:tr w:rsidR="00777B97" w14:paraId="3BEB201C" w14:textId="77777777" w:rsidTr="00751C1D">
        <w:trPr>
          <w:cantSplit/>
          <w:trHeight w:val="463"/>
          <w:ins w:id="1999" w:author="IALA Meetings" w:date="2022-09-28T14:52:00Z"/>
        </w:trPr>
        <w:tc>
          <w:tcPr>
            <w:tcW w:w="2518" w:type="dxa"/>
            <w:shd w:val="clear" w:color="auto" w:fill="auto"/>
          </w:tcPr>
          <w:p w14:paraId="39FF32A3"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000" w:author="IALA Meetings" w:date="2022-09-28T14:52:00Z"/>
                <w:b/>
                <w:bCs/>
                <w:iCs/>
                <w:snapToGrid w:val="0"/>
                <w:sz w:val="20"/>
                <w:szCs w:val="20"/>
              </w:rPr>
            </w:pPr>
            <w:ins w:id="2001" w:author="IALA Meetings" w:date="2022-09-28T14:52:00Z">
              <w:r w:rsidRPr="00BF71F7">
                <w:rPr>
                  <w:b/>
                  <w:bCs/>
                  <w:iCs/>
                  <w:snapToGrid w:val="0"/>
                  <w:sz w:val="20"/>
                  <w:szCs w:val="20"/>
                </w:rPr>
                <w:t>Task</w:t>
              </w:r>
            </w:ins>
          </w:p>
        </w:tc>
        <w:tc>
          <w:tcPr>
            <w:tcW w:w="7088" w:type="dxa"/>
            <w:gridSpan w:val="3"/>
            <w:shd w:val="clear" w:color="auto" w:fill="auto"/>
          </w:tcPr>
          <w:p w14:paraId="0E4659AE" w14:textId="091AB51F" w:rsidR="00777B97" w:rsidRDefault="005A16CA"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002" w:author="IALA Meetings" w:date="2022-09-28T14:52:00Z"/>
                <w:rFonts w:cs="Arial"/>
                <w:snapToGrid w:val="0"/>
                <w:kern w:val="28"/>
                <w:sz w:val="20"/>
                <w:szCs w:val="20"/>
                <w:lang w:eastAsia="de-DE"/>
              </w:rPr>
            </w:pPr>
            <w:r>
              <w:rPr>
                <w:rFonts w:cs="Arial"/>
                <w:snapToGrid w:val="0"/>
                <w:kern w:val="28"/>
                <w:sz w:val="20"/>
                <w:szCs w:val="20"/>
                <w:lang w:eastAsia="de-DE"/>
              </w:rPr>
              <w:t xml:space="preserve">Monitor the developments on new </w:t>
            </w:r>
            <w:proofErr w:type="spellStart"/>
            <w:r>
              <w:rPr>
                <w:rFonts w:cs="Arial"/>
                <w:snapToGrid w:val="0"/>
                <w:kern w:val="28"/>
                <w:sz w:val="20"/>
                <w:szCs w:val="20"/>
                <w:lang w:eastAsia="de-DE"/>
              </w:rPr>
              <w:t>eNAV</w:t>
            </w:r>
            <w:proofErr w:type="spellEnd"/>
            <w:r>
              <w:rPr>
                <w:rFonts w:cs="Arial"/>
                <w:snapToGrid w:val="0"/>
                <w:kern w:val="28"/>
                <w:sz w:val="20"/>
                <w:szCs w:val="20"/>
                <w:lang w:eastAsia="de-DE"/>
              </w:rPr>
              <w:t xml:space="preserve"> test beds and support the members in reporting testbeds using IALA G1107.</w:t>
            </w:r>
          </w:p>
        </w:tc>
      </w:tr>
      <w:tr w:rsidR="00777B97" w14:paraId="040CC201" w14:textId="77777777" w:rsidTr="00751C1D">
        <w:trPr>
          <w:cantSplit/>
          <w:trHeight w:val="466"/>
          <w:ins w:id="2003" w:author="IALA Meetings" w:date="2022-09-28T14:52:00Z"/>
        </w:trPr>
        <w:tc>
          <w:tcPr>
            <w:tcW w:w="2518" w:type="dxa"/>
          </w:tcPr>
          <w:p w14:paraId="463B98FB"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004" w:author="IALA Meetings" w:date="2022-09-28T14:52:00Z"/>
                <w:b/>
                <w:bCs/>
                <w:iCs/>
                <w:snapToGrid w:val="0"/>
                <w:sz w:val="20"/>
                <w:szCs w:val="20"/>
              </w:rPr>
            </w:pPr>
            <w:ins w:id="2005" w:author="IALA Meetings" w:date="2022-09-28T14:52:00Z">
              <w:r w:rsidRPr="00BF71F7">
                <w:rPr>
                  <w:b/>
                  <w:bCs/>
                  <w:iCs/>
                  <w:snapToGrid w:val="0"/>
                  <w:sz w:val="20"/>
                  <w:szCs w:val="20"/>
                </w:rPr>
                <w:t>Objectives of the task</w:t>
              </w:r>
            </w:ins>
          </w:p>
        </w:tc>
        <w:tc>
          <w:tcPr>
            <w:tcW w:w="7088" w:type="dxa"/>
            <w:gridSpan w:val="3"/>
          </w:tcPr>
          <w:p w14:paraId="7768A19B" w14:textId="77777777" w:rsidR="00777B97" w:rsidRPr="00AA0FB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ins w:id="2006" w:author="IALA Meetings" w:date="2022-09-28T14:52:00Z"/>
                <w:rFonts w:cs="Arial"/>
                <w:snapToGrid w:val="0"/>
                <w:kern w:val="28"/>
                <w:sz w:val="20"/>
                <w:szCs w:val="20"/>
              </w:rPr>
            </w:pPr>
          </w:p>
        </w:tc>
      </w:tr>
      <w:tr w:rsidR="00777B97" w14:paraId="7AC66F95" w14:textId="77777777" w:rsidTr="00751C1D">
        <w:trPr>
          <w:cantSplit/>
          <w:trHeight w:val="402"/>
          <w:ins w:id="2007" w:author="IALA Meetings" w:date="2022-09-28T14:52:00Z"/>
        </w:trPr>
        <w:tc>
          <w:tcPr>
            <w:tcW w:w="2518" w:type="dxa"/>
          </w:tcPr>
          <w:p w14:paraId="787B5C3A"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008" w:author="IALA Meetings" w:date="2022-09-28T14:52:00Z"/>
                <w:b/>
                <w:bCs/>
                <w:iCs/>
                <w:snapToGrid w:val="0"/>
                <w:sz w:val="20"/>
                <w:szCs w:val="20"/>
              </w:rPr>
            </w:pPr>
            <w:ins w:id="2009" w:author="IALA Meetings" w:date="2022-09-28T14:52:00Z">
              <w:r w:rsidRPr="00BF71F7">
                <w:rPr>
                  <w:b/>
                  <w:bCs/>
                  <w:iCs/>
                  <w:snapToGrid w:val="0"/>
                  <w:sz w:val="20"/>
                  <w:szCs w:val="20"/>
                </w:rPr>
                <w:t>Expected outcome</w:t>
              </w:r>
            </w:ins>
          </w:p>
        </w:tc>
        <w:tc>
          <w:tcPr>
            <w:tcW w:w="7088" w:type="dxa"/>
            <w:gridSpan w:val="3"/>
          </w:tcPr>
          <w:p w14:paraId="2F8E224B" w14:textId="77777777" w:rsidR="00777B97" w:rsidRPr="00AA0FB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010" w:author="IALA Meetings" w:date="2022-09-28T14:52:00Z"/>
                <w:rFonts w:cs="Arial"/>
                <w:snapToGrid w:val="0"/>
                <w:kern w:val="28"/>
                <w:sz w:val="20"/>
                <w:szCs w:val="20"/>
              </w:rPr>
            </w:pPr>
          </w:p>
        </w:tc>
      </w:tr>
      <w:tr w:rsidR="00777B97" w:rsidRPr="009C0657" w14:paraId="3F981CB7" w14:textId="77777777" w:rsidTr="00751C1D">
        <w:trPr>
          <w:cantSplit/>
          <w:trHeight w:val="402"/>
          <w:ins w:id="2011" w:author="IALA Meetings" w:date="2022-09-28T14:52:00Z"/>
        </w:trPr>
        <w:tc>
          <w:tcPr>
            <w:tcW w:w="2518" w:type="dxa"/>
          </w:tcPr>
          <w:p w14:paraId="29B3AD41"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012" w:author="IALA Meetings" w:date="2022-09-28T14:52:00Z"/>
                <w:b/>
                <w:bCs/>
                <w:iCs/>
                <w:snapToGrid w:val="0"/>
                <w:sz w:val="20"/>
                <w:szCs w:val="20"/>
              </w:rPr>
            </w:pPr>
            <w:ins w:id="2013" w:author="IALA Meetings" w:date="2022-09-28T14:52:00Z">
              <w:r>
                <w:rPr>
                  <w:b/>
                  <w:bCs/>
                  <w:iCs/>
                  <w:snapToGrid w:val="0"/>
                  <w:sz w:val="20"/>
                  <w:szCs w:val="20"/>
                </w:rPr>
                <w:t>Compelling need</w:t>
              </w:r>
            </w:ins>
          </w:p>
        </w:tc>
        <w:tc>
          <w:tcPr>
            <w:tcW w:w="7088" w:type="dxa"/>
            <w:gridSpan w:val="3"/>
          </w:tcPr>
          <w:p w14:paraId="6D0A4F7B" w14:textId="77777777" w:rsidR="00777B97" w:rsidRPr="00742B0B" w:rsidRDefault="00777B97" w:rsidP="00751C1D">
            <w:pPr>
              <w:pStyle w:val="AnnexFigure"/>
              <w:numPr>
                <w:ilvl w:val="0"/>
                <w:numId w:val="0"/>
              </w:numPr>
              <w:spacing w:before="0"/>
              <w:jc w:val="both"/>
              <w:rPr>
                <w:ins w:id="2014" w:author="IALA Meetings" w:date="2022-09-28T14:52:00Z"/>
                <w:bCs/>
                <w:iCs/>
                <w:snapToGrid w:val="0"/>
                <w:sz w:val="20"/>
                <w:szCs w:val="20"/>
              </w:rPr>
            </w:pPr>
            <w:ins w:id="2015" w:author="IALA Meetings" w:date="2022-09-28T14:52:00Z">
              <w:r>
                <w:rPr>
                  <w:bCs/>
                  <w:iCs/>
                  <w:snapToGrid w:val="0"/>
                  <w:sz w:val="20"/>
                  <w:szCs w:val="20"/>
                </w:rPr>
                <w:t xml:space="preserve"> </w:t>
              </w:r>
            </w:ins>
          </w:p>
        </w:tc>
      </w:tr>
      <w:tr w:rsidR="00777B97" w14:paraId="7448E1F7" w14:textId="77777777" w:rsidTr="00751C1D">
        <w:trPr>
          <w:cantSplit/>
          <w:trHeight w:val="854"/>
          <w:ins w:id="2016" w:author="IALA Meetings" w:date="2022-09-28T14:52:00Z"/>
        </w:trPr>
        <w:tc>
          <w:tcPr>
            <w:tcW w:w="2518" w:type="dxa"/>
          </w:tcPr>
          <w:p w14:paraId="49927C36" w14:textId="77777777" w:rsidR="00777B97" w:rsidRPr="00BF71F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017" w:author="IALA Meetings" w:date="2022-09-28T14:52:00Z"/>
                <w:b/>
                <w:bCs/>
                <w:iCs/>
                <w:noProof/>
                <w:snapToGrid w:val="0"/>
                <w:sz w:val="20"/>
                <w:szCs w:val="20"/>
              </w:rPr>
            </w:pPr>
            <w:ins w:id="2018" w:author="IALA Meetings" w:date="2022-09-28T14:52:00Z">
              <w:r w:rsidRPr="00BF71F7">
                <w:rPr>
                  <w:b/>
                  <w:bCs/>
                  <w:iCs/>
                  <w:noProof/>
                  <w:snapToGrid w:val="0"/>
                  <w:sz w:val="20"/>
                  <w:szCs w:val="20"/>
                </w:rPr>
                <w:t>Strategic Alignment</w:t>
              </w:r>
            </w:ins>
          </w:p>
          <w:p w14:paraId="13B3F465"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019" w:author="IALA Meetings" w:date="2022-09-28T14:52:00Z"/>
                <w:bCs/>
                <w:i/>
                <w:iCs/>
                <w:snapToGrid w:val="0"/>
                <w:sz w:val="16"/>
                <w:szCs w:val="16"/>
              </w:rPr>
            </w:pPr>
          </w:p>
        </w:tc>
        <w:tc>
          <w:tcPr>
            <w:tcW w:w="7088" w:type="dxa"/>
            <w:gridSpan w:val="3"/>
          </w:tcPr>
          <w:p w14:paraId="59ACC4EE" w14:textId="77777777" w:rsidR="002A65F1" w:rsidRPr="00EF159C" w:rsidRDefault="002A65F1" w:rsidP="002A65F1">
            <w:pPr>
              <w:pStyle w:val="BodyText3"/>
              <w:adjustRightInd w:val="0"/>
              <w:snapToGrid w:val="0"/>
              <w:spacing w:after="0"/>
              <w:jc w:val="both"/>
              <w:rPr>
                <w:rFonts w:cs="Arial"/>
                <w:b/>
                <w:i/>
                <w:sz w:val="20"/>
              </w:rPr>
            </w:pPr>
            <w:r w:rsidRPr="00EF159C">
              <w:rPr>
                <w:rFonts w:cs="Arial"/>
                <w:b/>
                <w:sz w:val="20"/>
              </w:rPr>
              <w:t>Goal</w:t>
            </w:r>
          </w:p>
          <w:p w14:paraId="540BB7C6" w14:textId="77777777" w:rsidR="002A65F1" w:rsidRPr="00DB5387" w:rsidRDefault="002A65F1" w:rsidP="002A65F1">
            <w:pPr>
              <w:pStyle w:val="BodyText3"/>
              <w:adjustRightInd w:val="0"/>
              <w:snapToGrid w:val="0"/>
              <w:spacing w:afterLines="50"/>
              <w:jc w:val="both"/>
              <w:rPr>
                <w:i/>
                <w:sz w:val="20"/>
              </w:rPr>
            </w:pPr>
            <w:r w:rsidRPr="00DB5387">
              <w:rPr>
                <w:sz w:val="20"/>
              </w:rPr>
              <w:t>G1 – All coastal states have contributed to a sustainable and efficient global networ</w:t>
            </w:r>
            <w:r>
              <w:rPr>
                <w:sz w:val="20"/>
              </w:rPr>
              <w:t xml:space="preserve">k of Marine Aids to Navigation </w:t>
            </w:r>
            <w:r w:rsidRPr="00DB5387">
              <w:rPr>
                <w:sz w:val="20"/>
              </w:rPr>
              <w:t>through capacity building and the sharing of expertise.</w:t>
            </w:r>
          </w:p>
          <w:p w14:paraId="6096148C" w14:textId="77777777" w:rsidR="002A65F1" w:rsidRPr="00EF159C" w:rsidRDefault="002A65F1" w:rsidP="002A65F1">
            <w:pPr>
              <w:pStyle w:val="BodyText3"/>
              <w:adjustRightInd w:val="0"/>
              <w:snapToGrid w:val="0"/>
              <w:spacing w:after="0"/>
              <w:jc w:val="both"/>
              <w:rPr>
                <w:rFonts w:cs="Arial"/>
                <w:b/>
                <w:i/>
                <w:sz w:val="20"/>
                <w:lang w:eastAsia="zh-CN"/>
              </w:rPr>
            </w:pPr>
            <w:r w:rsidRPr="00EF159C">
              <w:rPr>
                <w:rFonts w:cs="Arial"/>
                <w:b/>
                <w:sz w:val="20"/>
                <w:lang w:eastAsia="zh-CN"/>
              </w:rPr>
              <w:t>Strategy</w:t>
            </w:r>
          </w:p>
          <w:p w14:paraId="789F3518" w14:textId="77777777" w:rsidR="002A65F1" w:rsidRPr="00B47A0E" w:rsidRDefault="002A65F1" w:rsidP="002A65F1">
            <w:pPr>
              <w:pStyle w:val="BodyText3"/>
              <w:adjustRightInd w:val="0"/>
              <w:snapToGrid w:val="0"/>
              <w:jc w:val="both"/>
              <w:rPr>
                <w:i/>
                <w:sz w:val="20"/>
              </w:rPr>
            </w:pPr>
            <w:r w:rsidRPr="00B47A0E">
              <w:rPr>
                <w:sz w:val="20"/>
              </w:rPr>
              <w:t>S1 - Develop standards suitable for direct citation by States, in areas deemed important by the General Assembly, and the related Recommendations and Guidelines.</w:t>
            </w:r>
          </w:p>
          <w:p w14:paraId="0EC4CBB0" w14:textId="77777777" w:rsidR="002A65F1" w:rsidRPr="007568C6" w:rsidRDefault="002A65F1" w:rsidP="002A65F1">
            <w:pPr>
              <w:pStyle w:val="BodyText3"/>
              <w:adjustRightInd w:val="0"/>
              <w:snapToGrid w:val="0"/>
              <w:jc w:val="both"/>
              <w:rPr>
                <w:i/>
                <w:sz w:val="20"/>
              </w:rPr>
            </w:pPr>
            <w:r w:rsidRPr="007568C6">
              <w:rPr>
                <w:sz w:val="20"/>
              </w:rPr>
              <w:t xml:space="preserve">S2 - Position IALA as the source of standards, knowledge, and expertise that will enable States to provide Marine Aids to Navigation, in accordance with relevant international obligations and recommendations. </w:t>
            </w:r>
          </w:p>
          <w:p w14:paraId="2EC6DD0E" w14:textId="77777777" w:rsidR="002A65F1" w:rsidRPr="00DB5387" w:rsidRDefault="002A65F1" w:rsidP="002A65F1">
            <w:pPr>
              <w:pStyle w:val="BodyText3"/>
              <w:adjustRightInd w:val="0"/>
              <w:snapToGrid w:val="0"/>
              <w:jc w:val="both"/>
              <w:rPr>
                <w:i/>
                <w:sz w:val="20"/>
              </w:rPr>
            </w:pPr>
            <w:r w:rsidRPr="00DB5387">
              <w:rPr>
                <w:sz w:val="20"/>
              </w:rPr>
              <w:t xml:space="preserve">S3 - Coordinate the further development of Marine Aids to Navigation, </w:t>
            </w:r>
            <w:proofErr w:type="gramStart"/>
            <w:r w:rsidRPr="00DB5387">
              <w:rPr>
                <w:sz w:val="20"/>
              </w:rPr>
              <w:t>taking into account</w:t>
            </w:r>
            <w:proofErr w:type="gramEnd"/>
            <w:r>
              <w:rPr>
                <w:sz w:val="20"/>
              </w:rPr>
              <w:t xml:space="preserve"> evolving operational </w:t>
            </w:r>
            <w:r w:rsidRPr="00DB5387">
              <w:rPr>
                <w:sz w:val="20"/>
              </w:rPr>
              <w:t>and functional requirements, new techniques, new technologies and sustainability.</w:t>
            </w:r>
          </w:p>
          <w:p w14:paraId="79B372D2" w14:textId="1E1B2BD1" w:rsidR="00777B97" w:rsidRDefault="002A65F1" w:rsidP="002A65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020" w:author="IALA Meetings" w:date="2022-09-28T14:52:00Z"/>
                <w:bCs/>
                <w:iCs/>
                <w:snapToGrid w:val="0"/>
                <w:sz w:val="20"/>
                <w:szCs w:val="20"/>
              </w:rPr>
            </w:pPr>
            <w:r w:rsidRPr="00DB5387">
              <w:rPr>
                <w:sz w:val="20"/>
              </w:rPr>
              <w:t>S4 - Continue to develop capacity building activities to improve the global provision of Marine Aids to Navigation.</w:t>
            </w:r>
          </w:p>
        </w:tc>
      </w:tr>
      <w:tr w:rsidR="00777B97" w14:paraId="01966FE0" w14:textId="77777777" w:rsidTr="00751C1D">
        <w:trPr>
          <w:cantSplit/>
          <w:trHeight w:val="615"/>
          <w:ins w:id="2021" w:author="IALA Meetings" w:date="2022-09-28T14:52:00Z"/>
        </w:trPr>
        <w:tc>
          <w:tcPr>
            <w:tcW w:w="2518" w:type="dxa"/>
          </w:tcPr>
          <w:p w14:paraId="2B11AE5A"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022" w:author="IALA Meetings" w:date="2022-09-28T14:52:00Z"/>
                <w:b/>
                <w:bCs/>
                <w:iCs/>
                <w:snapToGrid w:val="0"/>
                <w:sz w:val="20"/>
                <w:szCs w:val="20"/>
              </w:rPr>
            </w:pPr>
            <w:ins w:id="2023" w:author="IALA Meetings" w:date="2022-09-28T14:52:00Z">
              <w:r w:rsidRPr="000A4DA7">
                <w:rPr>
                  <w:b/>
                  <w:bCs/>
                  <w:iCs/>
                  <w:noProof/>
                  <w:snapToGrid w:val="0"/>
                  <w:sz w:val="20"/>
                  <w:szCs w:val="20"/>
                </w:rPr>
                <w:t xml:space="preserve">Scope </w:t>
              </w:r>
              <w:r>
                <w:rPr>
                  <w:b/>
                  <w:bCs/>
                  <w:iCs/>
                  <w:snapToGrid w:val="0"/>
                  <w:sz w:val="20"/>
                  <w:szCs w:val="20"/>
                </w:rPr>
                <w:br/>
              </w:r>
            </w:ins>
          </w:p>
        </w:tc>
        <w:tc>
          <w:tcPr>
            <w:tcW w:w="7088" w:type="dxa"/>
            <w:gridSpan w:val="3"/>
          </w:tcPr>
          <w:p w14:paraId="605A82A4" w14:textId="77777777" w:rsidR="00777B97" w:rsidRPr="00B52F76"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024" w:author="IALA Meetings" w:date="2022-09-28T14:52:00Z"/>
                <w:b/>
                <w:bCs/>
                <w:iCs/>
                <w:snapToGrid w:val="0"/>
                <w:sz w:val="20"/>
                <w:szCs w:val="20"/>
              </w:rPr>
            </w:pPr>
            <w:ins w:id="2025" w:author="IALA Meetings" w:date="2022-09-28T14:52:00Z">
              <w:r w:rsidRPr="0083661F">
                <w:rPr>
                  <w:b/>
                  <w:bCs/>
                  <w:iCs/>
                  <w:snapToGrid w:val="0"/>
                  <w:sz w:val="20"/>
                  <w:szCs w:val="20"/>
                </w:rPr>
                <w:t>In Scope:</w:t>
              </w:r>
            </w:ins>
          </w:p>
          <w:p w14:paraId="0B52C684" w14:textId="77777777" w:rsidR="00777B97" w:rsidRPr="00DD52E2" w:rsidRDefault="00777B97" w:rsidP="00751C1D">
            <w:pPr>
              <w:pStyle w:val="BodyText"/>
              <w:numPr>
                <w:ilvl w:val="0"/>
                <w:numId w:val="49"/>
              </w:numPr>
              <w:adjustRightInd w:val="0"/>
              <w:snapToGrid w:val="0"/>
              <w:jc w:val="left"/>
              <w:rPr>
                <w:ins w:id="2026" w:author="IALA Meetings" w:date="2022-09-28T14:52:00Z"/>
                <w:bCs/>
                <w:iCs/>
                <w:snapToGrid w:val="0"/>
                <w:sz w:val="20"/>
                <w:szCs w:val="20"/>
              </w:rPr>
            </w:pPr>
            <w:ins w:id="2027" w:author="IALA Meetings" w:date="2022-09-28T14:52:00Z">
              <w:r>
                <w:rPr>
                  <w:bCs/>
                  <w:iCs/>
                  <w:snapToGrid w:val="0"/>
                  <w:sz w:val="20"/>
                  <w:szCs w:val="20"/>
                </w:rPr>
                <w:t xml:space="preserve"> </w:t>
              </w:r>
            </w:ins>
          </w:p>
        </w:tc>
      </w:tr>
      <w:tr w:rsidR="00777B97" w14:paraId="4E223010" w14:textId="77777777" w:rsidTr="00751C1D">
        <w:trPr>
          <w:cantSplit/>
          <w:trHeight w:val="1399"/>
          <w:ins w:id="2028" w:author="IALA Meetings" w:date="2022-09-28T14:52:00Z"/>
        </w:trPr>
        <w:tc>
          <w:tcPr>
            <w:tcW w:w="2518" w:type="dxa"/>
          </w:tcPr>
          <w:p w14:paraId="034EA784"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029" w:author="IALA Meetings" w:date="2022-09-28T14:52:00Z"/>
                <w:bCs/>
                <w:iCs/>
                <w:snapToGrid w:val="0"/>
                <w:sz w:val="20"/>
                <w:szCs w:val="20"/>
              </w:rPr>
            </w:pPr>
            <w:ins w:id="2030" w:author="IALA Meetings" w:date="2022-09-28T14:52:00Z">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ins>
          </w:p>
        </w:tc>
        <w:tc>
          <w:tcPr>
            <w:tcW w:w="7088" w:type="dxa"/>
            <w:gridSpan w:val="3"/>
          </w:tcPr>
          <w:p w14:paraId="7F6B3020" w14:textId="0E6E07C9" w:rsidR="00777B97" w:rsidRPr="004A539D" w:rsidRDefault="00777B97" w:rsidP="00751C1D">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2031" w:author="IALA Meetings" w:date="2022-09-28T14:52:00Z"/>
                <w:rFonts w:eastAsia="Times New Roman" w:cs="Times New Roman"/>
                <w:bCs/>
                <w:iCs/>
                <w:snapToGrid w:val="0"/>
                <w:sz w:val="20"/>
                <w:szCs w:val="20"/>
              </w:rPr>
            </w:pPr>
          </w:p>
        </w:tc>
      </w:tr>
      <w:tr w:rsidR="00777B97" w14:paraId="37FDCD96" w14:textId="77777777" w:rsidTr="00751C1D">
        <w:trPr>
          <w:cantSplit/>
          <w:trHeight w:val="659"/>
          <w:ins w:id="2032" w:author="IALA Meetings" w:date="2022-09-28T14:52:00Z"/>
        </w:trPr>
        <w:tc>
          <w:tcPr>
            <w:tcW w:w="2518" w:type="dxa"/>
          </w:tcPr>
          <w:p w14:paraId="109ABA25"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033" w:author="IALA Meetings" w:date="2022-09-28T14:52:00Z"/>
                <w:b/>
                <w:bCs/>
                <w:iCs/>
                <w:snapToGrid w:val="0"/>
                <w:sz w:val="20"/>
                <w:szCs w:val="20"/>
              </w:rPr>
            </w:pPr>
            <w:ins w:id="2034" w:author="IALA Meetings" w:date="2022-09-28T14:52:00Z">
              <w:r w:rsidRPr="00BF71F7">
                <w:rPr>
                  <w:b/>
                  <w:bCs/>
                  <w:iCs/>
                  <w:snapToGrid w:val="0"/>
                  <w:sz w:val="20"/>
                  <w:szCs w:val="20"/>
                </w:rPr>
                <w:t>Expected numbers of sessions for completion</w:t>
              </w:r>
            </w:ins>
          </w:p>
        </w:tc>
        <w:tc>
          <w:tcPr>
            <w:tcW w:w="7088" w:type="dxa"/>
            <w:gridSpan w:val="3"/>
          </w:tcPr>
          <w:p w14:paraId="1AE3D93D" w14:textId="77777777" w:rsidR="00777B97" w:rsidRDefault="00777B97" w:rsidP="00751C1D">
            <w:pPr>
              <w:pStyle w:val="BodyText3"/>
              <w:spacing w:before="120"/>
              <w:jc w:val="both"/>
              <w:rPr>
                <w:ins w:id="2035" w:author="IALA Meetings" w:date="2022-09-28T14:52:00Z"/>
                <w:sz w:val="20"/>
                <w:lang w:val="en-CA"/>
              </w:rPr>
            </w:pPr>
            <w:ins w:id="2036" w:author="IALA Meetings" w:date="2022-09-28T14:52:00Z">
              <w:r>
                <w:rPr>
                  <w:sz w:val="20"/>
                  <w:lang w:val="en-CA"/>
                </w:rPr>
                <w:t>Session number:</w:t>
              </w:r>
            </w:ins>
          </w:p>
          <w:p w14:paraId="3211AAB0" w14:textId="77777777" w:rsidR="00777B97" w:rsidRDefault="00777B97" w:rsidP="00751C1D">
            <w:pPr>
              <w:pStyle w:val="BodyText3"/>
              <w:tabs>
                <w:tab w:val="left" w:pos="1092"/>
                <w:tab w:val="left" w:pos="2085"/>
                <w:tab w:val="left" w:pos="2935"/>
                <w:tab w:val="left" w:pos="3927"/>
                <w:tab w:val="left" w:pos="4920"/>
                <w:tab w:val="left" w:pos="6054"/>
              </w:tabs>
              <w:spacing w:before="120"/>
              <w:ind w:left="244"/>
              <w:jc w:val="both"/>
              <w:rPr>
                <w:ins w:id="2037" w:author="IALA Meetings" w:date="2022-09-28T14:52:00Z"/>
                <w:sz w:val="20"/>
                <w:lang w:val="en-CA"/>
              </w:rPr>
            </w:pPr>
            <w:ins w:id="2038" w:author="IALA Meetings" w:date="2022-09-28T14:52:00Z">
              <w:r>
                <w:rPr>
                  <w:noProof/>
                  <w:lang w:val="de-DE" w:eastAsia="de-DE"/>
                </w:rPr>
                <mc:AlternateContent>
                  <mc:Choice Requires="wps">
                    <w:drawing>
                      <wp:anchor distT="0" distB="0" distL="114300" distR="114300" simplePos="0" relativeHeight="251738112" behindDoc="0" locked="0" layoutInCell="1" allowOverlap="1" wp14:anchorId="1E9706B9" wp14:editId="22E9B416">
                        <wp:simplePos x="0" y="0"/>
                        <wp:positionH relativeFrom="column">
                          <wp:posOffset>645160</wp:posOffset>
                        </wp:positionH>
                        <wp:positionV relativeFrom="paragraph">
                          <wp:posOffset>168910</wp:posOffset>
                        </wp:positionV>
                        <wp:extent cx="274320" cy="274320"/>
                        <wp:effectExtent l="0" t="0" r="11430" b="11430"/>
                        <wp:wrapNone/>
                        <wp:docPr id="47"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E374EC4" w14:textId="0586EA74" w:rsidR="00751C1D" w:rsidRDefault="00751C1D" w:rsidP="00777B97">
                                    <w:pPr>
                                      <w:rPr>
                                        <w:lang w:val="nl-NL"/>
                                      </w:rPr>
                                    </w:pPr>
                                  </w:p>
                                  <w:p w14:paraId="1AD5933E" w14:textId="77777777" w:rsidR="00751C1D" w:rsidRDefault="00751C1D" w:rsidP="00777B97">
                                    <w:pPr>
                                      <w:rPr>
                                        <w:lang w:val="nl-NL"/>
                                      </w:rPr>
                                    </w:pPr>
                                  </w:p>
                                </w:txbxContent>
                              </wps:txbx>
                              <wps:bodyPr rot="0" vert="horz" wrap="square" lIns="91440" tIns="45720" rIns="91440" bIns="45720" anchor="t" anchorCtr="0" upright="1">
                                <a:noAutofit/>
                              </wps:bodyPr>
                            </wps:wsp>
                          </a:graphicData>
                        </a:graphic>
                      </wp:anchor>
                    </w:drawing>
                  </mc:Choice>
                  <mc:Fallback>
                    <w:pict>
                      <v:rect w14:anchorId="1E9706B9" id="_x0000_s1141" style="position:absolute;left:0;text-align:left;margin-left:50.8pt;margin-top:13.3pt;width:21.6pt;height:21.6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">
                        <v:textbox>
                          <w:txbxContent>
                            <w:p w14:paraId="2E374EC4" w14:textId="0586EA74" w:rsidR="00751C1D" w:rsidRDefault="00751C1D" w:rsidP="00777B97">
                              <w:pPr>
                                <w:rPr>
                                  <w:lang w:val="nl-NL"/>
                                </w:rPr>
                              </w:pPr>
                            </w:p>
                            <w:p w14:paraId="1AD5933E" w14:textId="77777777" w:rsidR="00751C1D" w:rsidRDefault="00751C1D" w:rsidP="00777B97">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737088" behindDoc="0" locked="0" layoutInCell="1" allowOverlap="1" wp14:anchorId="7AAE7167" wp14:editId="11416C37">
                        <wp:simplePos x="0" y="0"/>
                        <wp:positionH relativeFrom="column">
                          <wp:posOffset>1219200</wp:posOffset>
                        </wp:positionH>
                        <wp:positionV relativeFrom="paragraph">
                          <wp:posOffset>168910</wp:posOffset>
                        </wp:positionV>
                        <wp:extent cx="274320" cy="274320"/>
                        <wp:effectExtent l="0" t="0" r="11430" b="11430"/>
                        <wp:wrapNone/>
                        <wp:docPr id="48"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1B92564" w14:textId="77777777" w:rsidR="00751C1D" w:rsidRDefault="00751C1D" w:rsidP="00777B97">
                                    <w:pPr>
                                      <w:rPr>
                                        <w:lang w:val="nl-NL"/>
                                      </w:rPr>
                                    </w:pPr>
                                    <w:r>
                                      <w:rPr>
                                        <w:lang w:val="nl-NL"/>
                                      </w:rPr>
                                      <w:t>X</w:t>
                                    </w:r>
                                  </w:p>
                                  <w:p w14:paraId="56DC2A2B" w14:textId="77777777" w:rsidR="00751C1D" w:rsidRDefault="00751C1D" w:rsidP="00777B97">
                                    <w:pPr>
                                      <w:jc w:val="center"/>
                                    </w:pPr>
                                  </w:p>
                                </w:txbxContent>
                              </wps:txbx>
                              <wps:bodyPr rot="0" vert="horz" wrap="square" lIns="91440" tIns="45720" rIns="91440" bIns="45720" anchor="t" anchorCtr="0" upright="1">
                                <a:noAutofit/>
                              </wps:bodyPr>
                            </wps:wsp>
                          </a:graphicData>
                        </a:graphic>
                      </wp:anchor>
                    </w:drawing>
                  </mc:Choice>
                  <mc:Fallback>
                    <w:pict>
                      <v:rect w14:anchorId="7AAE7167" id="_x0000_s1142" style="position:absolute;left:0;text-align:left;margin-left:96pt;margin-top:13.3pt;width:21.6pt;height:21.6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">
                        <v:textbox>
                          <w:txbxContent>
                            <w:p w14:paraId="21B92564" w14:textId="77777777" w:rsidR="00751C1D" w:rsidRDefault="00751C1D" w:rsidP="00777B97">
                              <w:pPr>
                                <w:rPr>
                                  <w:lang w:val="nl-NL"/>
                                </w:rPr>
                              </w:pPr>
                              <w:r>
                                <w:rPr>
                                  <w:lang w:val="nl-NL"/>
                                </w:rPr>
                                <w:t>X</w:t>
                              </w:r>
                            </w:p>
                            <w:p w14:paraId="56DC2A2B" w14:textId="77777777" w:rsidR="00751C1D" w:rsidRDefault="00751C1D" w:rsidP="00777B97">
                              <w:pPr>
                                <w:jc w:val="center"/>
                              </w:pPr>
                            </w:p>
                          </w:txbxContent>
                        </v:textbox>
                      </v:rect>
                    </w:pict>
                  </mc:Fallback>
                </mc:AlternateContent>
              </w:r>
              <w:r>
                <w:rPr>
                  <w:noProof/>
                  <w:lang w:val="de-DE" w:eastAsia="de-DE"/>
                </w:rPr>
                <mc:AlternateContent>
                  <mc:Choice Requires="wps">
                    <w:drawing>
                      <wp:anchor distT="0" distB="0" distL="114300" distR="114300" simplePos="0" relativeHeight="251736064" behindDoc="0" locked="0" layoutInCell="1" allowOverlap="1" wp14:anchorId="15E12DC2" wp14:editId="7AA532A8">
                        <wp:simplePos x="0" y="0"/>
                        <wp:positionH relativeFrom="column">
                          <wp:posOffset>1793240</wp:posOffset>
                        </wp:positionH>
                        <wp:positionV relativeFrom="paragraph">
                          <wp:posOffset>168910</wp:posOffset>
                        </wp:positionV>
                        <wp:extent cx="274320" cy="274320"/>
                        <wp:effectExtent l="0" t="0" r="11430" b="11430"/>
                        <wp:wrapNone/>
                        <wp:docPr id="49"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4F618F2" w14:textId="77777777" w:rsidR="00751C1D" w:rsidRDefault="00751C1D" w:rsidP="00777B97">
                                    <w:pPr>
                                      <w:rPr>
                                        <w:lang w:val="nl-NL"/>
                                      </w:rPr>
                                    </w:pPr>
                                    <w:r>
                                      <w:rPr>
                                        <w:lang w:val="nl-NL"/>
                                      </w:rPr>
                                      <w:t>X</w:t>
                                    </w:r>
                                  </w:p>
                                  <w:p w14:paraId="5027F8F8" w14:textId="77777777" w:rsidR="00751C1D" w:rsidRDefault="00751C1D" w:rsidP="00777B97">
                                    <w:pPr>
                                      <w:jc w:val="center"/>
                                    </w:pPr>
                                  </w:p>
                                </w:txbxContent>
                              </wps:txbx>
                              <wps:bodyPr rot="0" vert="horz" wrap="square" lIns="91440" tIns="45720" rIns="91440" bIns="45720" anchor="t" anchorCtr="0" upright="1">
                                <a:noAutofit/>
                              </wps:bodyPr>
                            </wps:wsp>
                          </a:graphicData>
                        </a:graphic>
                      </wp:anchor>
                    </w:drawing>
                  </mc:Choice>
                  <mc:Fallback>
                    <w:pict>
                      <v:rect w14:anchorId="15E12DC2" id="_x0000_s1143" style="position:absolute;left:0;text-align:left;margin-left:141.2pt;margin-top:13.3pt;width:21.6pt;height:21.6pt;z-index:251736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">
                        <v:textbox>
                          <w:txbxContent>
                            <w:p w14:paraId="64F618F2" w14:textId="77777777" w:rsidR="00751C1D" w:rsidRDefault="00751C1D" w:rsidP="00777B97">
                              <w:pPr>
                                <w:rPr>
                                  <w:lang w:val="nl-NL"/>
                                </w:rPr>
                              </w:pPr>
                              <w:r>
                                <w:rPr>
                                  <w:lang w:val="nl-NL"/>
                                </w:rPr>
                                <w:t>X</w:t>
                              </w:r>
                            </w:p>
                            <w:p w14:paraId="5027F8F8" w14:textId="77777777" w:rsidR="00751C1D" w:rsidRDefault="00751C1D" w:rsidP="00777B97">
                              <w:pPr>
                                <w:jc w:val="center"/>
                              </w:pPr>
                            </w:p>
                          </w:txbxContent>
                        </v:textbox>
                      </v:rect>
                    </w:pict>
                  </mc:Fallback>
                </mc:AlternateContent>
              </w:r>
              <w:r>
                <w:rPr>
                  <w:noProof/>
                  <w:lang w:val="de-DE" w:eastAsia="de-DE"/>
                </w:rPr>
                <mc:AlternateContent>
                  <mc:Choice Requires="wps">
                    <w:drawing>
                      <wp:anchor distT="0" distB="0" distL="114300" distR="114300" simplePos="0" relativeHeight="251735040" behindDoc="0" locked="0" layoutInCell="1" allowOverlap="1" wp14:anchorId="2E95464D" wp14:editId="2FB6C7C6">
                        <wp:simplePos x="0" y="0"/>
                        <wp:positionH relativeFrom="column">
                          <wp:posOffset>2399665</wp:posOffset>
                        </wp:positionH>
                        <wp:positionV relativeFrom="paragraph">
                          <wp:posOffset>168910</wp:posOffset>
                        </wp:positionV>
                        <wp:extent cx="274320" cy="274320"/>
                        <wp:effectExtent l="0" t="0" r="11430" b="11430"/>
                        <wp:wrapNone/>
                        <wp:docPr id="50"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3304705" w14:textId="77777777" w:rsidR="00751C1D" w:rsidRDefault="00751C1D" w:rsidP="00777B97">
                                    <w:pPr>
                                      <w:rPr>
                                        <w:lang w:val="nl-NL"/>
                                      </w:rPr>
                                    </w:pPr>
                                    <w:proofErr w:type="gramStart"/>
                                    <w:r>
                                      <w:rPr>
                                        <w:lang w:val="nl-NL"/>
                                      </w:rPr>
                                      <w:t>x</w:t>
                                    </w:r>
                                    <w:proofErr w:type="gramEnd"/>
                                  </w:p>
                                  <w:p w14:paraId="4E216FAB" w14:textId="77777777" w:rsidR="00751C1D" w:rsidRDefault="00751C1D" w:rsidP="00777B97">
                                    <w:pPr>
                                      <w:jc w:val="center"/>
                                    </w:pPr>
                                  </w:p>
                                </w:txbxContent>
                              </wps:txbx>
                              <wps:bodyPr rot="0" vert="horz" wrap="square" lIns="91440" tIns="45720" rIns="91440" bIns="45720" anchor="t" anchorCtr="0" upright="1">
                                <a:noAutofit/>
                              </wps:bodyPr>
                            </wps:wsp>
                          </a:graphicData>
                        </a:graphic>
                      </wp:anchor>
                    </w:drawing>
                  </mc:Choice>
                  <mc:Fallback>
                    <w:pict>
                      <v:rect w14:anchorId="2E95464D" id="_x0000_s1144" style="position:absolute;left:0;text-align:left;margin-left:188.95pt;margin-top:13.3pt;width:21.6pt;height:21.6pt;z-index:251735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">
                        <v:textbox>
                          <w:txbxContent>
                            <w:p w14:paraId="63304705" w14:textId="77777777" w:rsidR="00751C1D" w:rsidRDefault="00751C1D" w:rsidP="00777B97">
                              <w:pPr>
                                <w:rPr>
                                  <w:lang w:val="nl-NL"/>
                                </w:rPr>
                              </w:pPr>
                              <w:r>
                                <w:rPr>
                                  <w:lang w:val="nl-NL"/>
                                </w:rPr>
                                <w:t>x</w:t>
                              </w:r>
                            </w:p>
                            <w:p w14:paraId="4E216FAB" w14:textId="77777777" w:rsidR="00751C1D" w:rsidRDefault="00751C1D" w:rsidP="00777B97">
                              <w:pPr>
                                <w:jc w:val="center"/>
                              </w:pPr>
                            </w:p>
                          </w:txbxContent>
                        </v:textbox>
                      </v:rect>
                    </w:pict>
                  </mc:Fallback>
                </mc:AlternateContent>
              </w:r>
              <w:r>
                <w:rPr>
                  <w:noProof/>
                  <w:lang w:val="de-DE" w:eastAsia="de-DE"/>
                </w:rPr>
                <mc:AlternateContent>
                  <mc:Choice Requires="wps">
                    <w:drawing>
                      <wp:anchor distT="0" distB="0" distL="114300" distR="114300" simplePos="0" relativeHeight="251734016" behindDoc="0" locked="0" layoutInCell="1" allowOverlap="1" wp14:anchorId="121ABB91" wp14:editId="269A6BD7">
                        <wp:simplePos x="0" y="0"/>
                        <wp:positionH relativeFrom="column">
                          <wp:posOffset>3072130</wp:posOffset>
                        </wp:positionH>
                        <wp:positionV relativeFrom="paragraph">
                          <wp:posOffset>168910</wp:posOffset>
                        </wp:positionV>
                        <wp:extent cx="274320" cy="274320"/>
                        <wp:effectExtent l="0" t="0" r="11430" b="11430"/>
                        <wp:wrapNone/>
                        <wp:docPr id="51"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9236AB6" w14:textId="77777777" w:rsidR="00751C1D" w:rsidRDefault="00751C1D" w:rsidP="00777B97">
                                    <w:pPr>
                                      <w:jc w:val="center"/>
                                    </w:pPr>
                                    <w:r>
                                      <w:t>X</w:t>
                                    </w:r>
                                  </w:p>
                                </w:txbxContent>
                              </wps:txbx>
                              <wps:bodyPr rot="0" vert="horz" wrap="square" lIns="91440" tIns="45720" rIns="91440" bIns="45720" anchor="t" anchorCtr="0" upright="1">
                                <a:noAutofit/>
                              </wps:bodyPr>
                            </wps:wsp>
                          </a:graphicData>
                        </a:graphic>
                      </wp:anchor>
                    </w:drawing>
                  </mc:Choice>
                  <mc:Fallback>
                    <w:pict>
                      <v:rect w14:anchorId="121ABB91" id="_x0000_s1145" style="position:absolute;left:0;text-align:left;margin-left:241.9pt;margin-top:13.3pt;width:21.6pt;height:21.6pt;z-index:251734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">
                        <v:textbox>
                          <w:txbxContent>
                            <w:p w14:paraId="09236AB6" w14:textId="77777777" w:rsidR="00751C1D" w:rsidRDefault="00751C1D" w:rsidP="00777B97">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732992" behindDoc="0" locked="0" layoutInCell="1" allowOverlap="1" wp14:anchorId="0D27D97F" wp14:editId="7668DCD0">
                        <wp:simplePos x="0" y="0"/>
                        <wp:positionH relativeFrom="column">
                          <wp:posOffset>3834765</wp:posOffset>
                        </wp:positionH>
                        <wp:positionV relativeFrom="paragraph">
                          <wp:posOffset>168910</wp:posOffset>
                        </wp:positionV>
                        <wp:extent cx="274320" cy="274320"/>
                        <wp:effectExtent l="0" t="0" r="17780" b="17780"/>
                        <wp:wrapNone/>
                        <wp:docPr id="52"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072BF19" w14:textId="2FEBFB98" w:rsidR="00751C1D" w:rsidRPr="00440754" w:rsidRDefault="00440754" w:rsidP="00777B97">
                                    <w:pPr>
                                      <w:jc w:val="center"/>
                                      <w:rPr>
                                        <w:lang w:val="en-US"/>
                                      </w:rPr>
                                    </w:pPr>
                                    <w:r>
                                      <w:rPr>
                                        <w:lang w:val="en-US"/>
                                      </w:rPr>
                                      <w:t>X</w:t>
                                    </w:r>
                                  </w:p>
                                </w:txbxContent>
                              </wps:txbx>
                              <wps:bodyPr rot="0" vert="horz" wrap="square" lIns="91440" tIns="45720" rIns="91440" bIns="45720" anchor="t" anchorCtr="0" upright="1">
                                <a:noAutofit/>
                              </wps:bodyPr>
                            </wps:wsp>
                          </a:graphicData>
                        </a:graphic>
                      </wp:anchor>
                    </w:drawing>
                  </mc:Choice>
                  <mc:Fallback>
                    <w:pict>
                      <v:rect w14:anchorId="0D27D97F" id="_x0000_s1153" style="position:absolute;left:0;text-align:left;margin-left:301.95pt;margin-top:13.3pt;width:21.6pt;height:21.6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">
                        <v:textbox>
                          <w:txbxContent>
                            <w:p w14:paraId="5072BF19" w14:textId="2FEBFB98" w:rsidR="00751C1D" w:rsidRPr="00440754" w:rsidRDefault="00440754" w:rsidP="00777B97">
                              <w:pPr>
                                <w:jc w:val="center"/>
                                <w:rPr>
                                  <w:lang w:val="en-US"/>
                                </w:rPr>
                              </w:pPr>
                              <w:r>
                                <w:rPr>
                                  <w:lang w:val="en-US"/>
                                </w:rPr>
                                <w:t>X</w:t>
                              </w:r>
                            </w:p>
                          </w:txbxContent>
                        </v:textbox>
                      </v:rect>
                    </w:pict>
                  </mc:Fallback>
                </mc:AlternateContent>
              </w:r>
              <w:r>
                <w:rPr>
                  <w:noProof/>
                  <w:lang w:val="de-DE" w:eastAsia="de-DE"/>
                </w:rPr>
                <mc:AlternateContent>
                  <mc:Choice Requires="wps">
                    <w:drawing>
                      <wp:anchor distT="0" distB="0" distL="114300" distR="114300" simplePos="0" relativeHeight="251739136" behindDoc="0" locked="0" layoutInCell="1" allowOverlap="1" wp14:anchorId="5189ED1A" wp14:editId="3359F0DD">
                        <wp:simplePos x="0" y="0"/>
                        <wp:positionH relativeFrom="column">
                          <wp:posOffset>31750</wp:posOffset>
                        </wp:positionH>
                        <wp:positionV relativeFrom="paragraph">
                          <wp:posOffset>168910</wp:posOffset>
                        </wp:positionV>
                        <wp:extent cx="274320" cy="274320"/>
                        <wp:effectExtent l="0" t="0" r="11430" b="11430"/>
                        <wp:wrapNone/>
                        <wp:docPr id="53"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710B35B" w14:textId="77777777" w:rsidR="00751C1D" w:rsidRDefault="00751C1D" w:rsidP="00777B97">
                                    <w:pPr>
                                      <w:rPr>
                                        <w:lang w:val="nl-NL"/>
                                      </w:rPr>
                                    </w:pPr>
                                  </w:p>
                                </w:txbxContent>
                              </wps:txbx>
                              <wps:bodyPr rot="0" vert="horz" wrap="square" lIns="91440" tIns="45720" rIns="91440" bIns="45720" anchor="t" anchorCtr="0" upright="1">
                                <a:noAutofit/>
                              </wps:bodyPr>
                            </wps:wsp>
                          </a:graphicData>
                        </a:graphic>
                      </wp:anchor>
                    </w:drawing>
                  </mc:Choice>
                  <mc:Fallback>
                    <w:pict>
                      <v:rect w14:anchorId="5189ED1A" id="_x0000_s1147" style="position:absolute;left:0;text-align:left;margin-left:2.5pt;margin-top:13.3pt;width:21.6pt;height:21.6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">
                        <v:textbox>
                          <w:txbxContent>
                            <w:p w14:paraId="4710B35B" w14:textId="77777777" w:rsidR="00751C1D" w:rsidRDefault="00751C1D" w:rsidP="00777B97">
                              <w:pPr>
                                <w:rPr>
                                  <w:lang w:val="nl-NL"/>
                                </w:rPr>
                              </w:pPr>
                            </w:p>
                          </w:txbxContent>
                        </v:textbox>
                      </v:rect>
                    </w:pict>
                  </mc:Fallback>
                </mc:AlternateContent>
              </w:r>
              <w:r>
                <w:rPr>
                  <w:sz w:val="20"/>
                  <w:lang w:val="en-CA"/>
                </w:rPr>
                <w:t>29</w:t>
              </w:r>
              <w:r>
                <w:rPr>
                  <w:sz w:val="20"/>
                  <w:lang w:val="en-CA"/>
                </w:rPr>
                <w:tab/>
                <w:t>30</w:t>
              </w:r>
              <w:r>
                <w:rPr>
                  <w:sz w:val="20"/>
                  <w:lang w:val="en-CA"/>
                </w:rPr>
                <w:tab/>
                <w:t>31</w:t>
              </w:r>
              <w:r>
                <w:rPr>
                  <w:sz w:val="20"/>
                  <w:lang w:val="en-CA"/>
                </w:rPr>
                <w:tab/>
                <w:t>32</w:t>
              </w:r>
              <w:r>
                <w:rPr>
                  <w:sz w:val="20"/>
                  <w:lang w:val="en-CA"/>
                </w:rPr>
                <w:tab/>
                <w:t>33</w:t>
              </w:r>
              <w:r>
                <w:rPr>
                  <w:sz w:val="20"/>
                  <w:lang w:val="en-CA"/>
                </w:rPr>
                <w:tab/>
                <w:t>34</w:t>
              </w:r>
              <w:r>
                <w:rPr>
                  <w:sz w:val="20"/>
                  <w:lang w:val="en-CA"/>
                </w:rPr>
                <w:tab/>
                <w:t xml:space="preserve"> 35</w:t>
              </w:r>
            </w:ins>
          </w:p>
          <w:p w14:paraId="6ACDFE3F"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039" w:author="IALA Meetings" w:date="2022-09-28T14:52:00Z"/>
                <w:bCs/>
                <w:iCs/>
                <w:snapToGrid w:val="0"/>
                <w:sz w:val="20"/>
                <w:szCs w:val="20"/>
                <w:lang w:val="en-CA"/>
              </w:rPr>
            </w:pPr>
          </w:p>
          <w:p w14:paraId="7B9FAEB2"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040" w:author="IALA Meetings" w:date="2022-09-28T14:52:00Z"/>
                <w:bCs/>
                <w:iCs/>
                <w:snapToGrid w:val="0"/>
                <w:sz w:val="20"/>
                <w:szCs w:val="20"/>
                <w:lang w:val="en-CA"/>
              </w:rPr>
            </w:pPr>
          </w:p>
        </w:tc>
      </w:tr>
      <w:tr w:rsidR="00777B97" w14:paraId="407F3B5A" w14:textId="77777777" w:rsidTr="00751C1D">
        <w:trPr>
          <w:cantSplit/>
          <w:trHeight w:val="342"/>
          <w:ins w:id="2041" w:author="IALA Meetings" w:date="2022-09-28T14:52:00Z"/>
        </w:trPr>
        <w:tc>
          <w:tcPr>
            <w:tcW w:w="2518" w:type="dxa"/>
            <w:shd w:val="clear" w:color="auto" w:fill="DDD9C3" w:themeFill="background2" w:themeFillShade="E6"/>
          </w:tcPr>
          <w:p w14:paraId="1EC4D520"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042" w:author="IALA Meetings" w:date="2022-09-28T14:52:00Z"/>
                <w:b/>
                <w:bCs/>
                <w:iCs/>
                <w:snapToGrid w:val="0"/>
                <w:sz w:val="20"/>
                <w:szCs w:val="20"/>
              </w:rPr>
            </w:pPr>
            <w:ins w:id="2043" w:author="IALA Meetings" w:date="2022-09-28T14:52:00Z">
              <w:r>
                <w:rPr>
                  <w:b/>
                  <w:bCs/>
                  <w:iCs/>
                  <w:snapToGrid w:val="0"/>
                  <w:sz w:val="20"/>
                  <w:szCs w:val="20"/>
                </w:rPr>
                <w:t>Committee notes</w:t>
              </w:r>
            </w:ins>
          </w:p>
        </w:tc>
        <w:tc>
          <w:tcPr>
            <w:tcW w:w="2268" w:type="dxa"/>
            <w:shd w:val="clear" w:color="auto" w:fill="DDD9C3" w:themeFill="background2" w:themeFillShade="E6"/>
          </w:tcPr>
          <w:p w14:paraId="0030FA1B"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044" w:author="IALA Meetings" w:date="2022-09-28T14:52:00Z"/>
                <w:b/>
                <w:bCs/>
                <w:iCs/>
                <w:snapToGrid w:val="0"/>
                <w:sz w:val="20"/>
                <w:szCs w:val="20"/>
              </w:rPr>
            </w:pPr>
            <w:ins w:id="2045" w:author="IALA Meetings" w:date="2022-09-28T14:52:00Z">
              <w:r>
                <w:rPr>
                  <w:b/>
                  <w:bCs/>
                  <w:iCs/>
                  <w:snapToGrid w:val="0"/>
                  <w:sz w:val="20"/>
                  <w:szCs w:val="20"/>
                </w:rPr>
                <w:t>Origins</w:t>
              </w:r>
            </w:ins>
          </w:p>
        </w:tc>
        <w:tc>
          <w:tcPr>
            <w:tcW w:w="4820" w:type="dxa"/>
            <w:gridSpan w:val="2"/>
            <w:shd w:val="clear" w:color="auto" w:fill="DDD9C3" w:themeFill="background2" w:themeFillShade="E6"/>
          </w:tcPr>
          <w:p w14:paraId="71F78A3D"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046" w:author="IALA Meetings" w:date="2022-09-28T14:52:00Z"/>
                <w:bCs/>
                <w:iCs/>
                <w:snapToGrid w:val="0"/>
                <w:sz w:val="20"/>
                <w:szCs w:val="20"/>
              </w:rPr>
            </w:pPr>
            <w:ins w:id="2047" w:author="IALA Meetings" w:date="2022-09-28T14:52:00Z">
              <w:r>
                <w:rPr>
                  <w:bCs/>
                  <w:iCs/>
                  <w:snapToGrid w:val="0"/>
                  <w:sz w:val="20"/>
                  <w:szCs w:val="20"/>
                </w:rPr>
                <w:t>Requested by ENAV Committee at [ENAV29]</w:t>
              </w:r>
            </w:ins>
          </w:p>
        </w:tc>
      </w:tr>
      <w:tr w:rsidR="00777B97" w14:paraId="3D8B345B" w14:textId="77777777" w:rsidTr="00751C1D">
        <w:trPr>
          <w:cantSplit/>
          <w:trHeight w:val="342"/>
          <w:ins w:id="2048" w:author="IALA Meetings" w:date="2022-09-28T14:52:00Z"/>
        </w:trPr>
        <w:tc>
          <w:tcPr>
            <w:tcW w:w="2518" w:type="dxa"/>
            <w:vMerge w:val="restart"/>
            <w:shd w:val="clear" w:color="auto" w:fill="auto"/>
          </w:tcPr>
          <w:p w14:paraId="6C14B0DA"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ins w:id="2049" w:author="IALA Meetings" w:date="2022-09-28T14:52:00Z"/>
                <w:b/>
                <w:bCs/>
                <w:iCs/>
                <w:snapToGrid w:val="0"/>
                <w:sz w:val="20"/>
                <w:szCs w:val="20"/>
              </w:rPr>
            </w:pPr>
          </w:p>
        </w:tc>
        <w:tc>
          <w:tcPr>
            <w:tcW w:w="2268" w:type="dxa"/>
            <w:shd w:val="clear" w:color="auto" w:fill="DDD9C3" w:themeFill="background2" w:themeFillShade="E6"/>
          </w:tcPr>
          <w:p w14:paraId="70D18E22"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050" w:author="IALA Meetings" w:date="2022-09-28T14:52:00Z"/>
                <w:b/>
                <w:bCs/>
                <w:iCs/>
                <w:snapToGrid w:val="0"/>
                <w:sz w:val="20"/>
                <w:szCs w:val="20"/>
              </w:rPr>
            </w:pPr>
            <w:ins w:id="2051" w:author="IALA Meetings" w:date="2022-09-28T14:52:00Z">
              <w:r>
                <w:rPr>
                  <w:b/>
                  <w:bCs/>
                  <w:iCs/>
                  <w:snapToGrid w:val="0"/>
                  <w:sz w:val="20"/>
                  <w:szCs w:val="20"/>
                </w:rPr>
                <w:t>Agreed by session</w:t>
              </w:r>
            </w:ins>
          </w:p>
        </w:tc>
        <w:tc>
          <w:tcPr>
            <w:tcW w:w="2268" w:type="dxa"/>
            <w:shd w:val="clear" w:color="auto" w:fill="DDD9C3" w:themeFill="background2" w:themeFillShade="E6"/>
          </w:tcPr>
          <w:p w14:paraId="3246A0C5"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052" w:author="IALA Meetings" w:date="2022-09-28T14:52:00Z"/>
                <w:b/>
                <w:bCs/>
                <w:iCs/>
                <w:snapToGrid w:val="0"/>
                <w:sz w:val="20"/>
                <w:szCs w:val="20"/>
              </w:rPr>
            </w:pPr>
            <w:ins w:id="2053" w:author="IALA Meetings" w:date="2022-09-28T14:52:00Z">
              <w:r>
                <w:rPr>
                  <w:b/>
                  <w:bCs/>
                  <w:iCs/>
                  <w:snapToGrid w:val="0"/>
                  <w:sz w:val="20"/>
                  <w:szCs w:val="20"/>
                </w:rPr>
                <w:t>TD#</w:t>
              </w:r>
            </w:ins>
          </w:p>
        </w:tc>
        <w:tc>
          <w:tcPr>
            <w:tcW w:w="2552" w:type="dxa"/>
            <w:shd w:val="clear" w:color="auto" w:fill="DDD9C3" w:themeFill="background2" w:themeFillShade="E6"/>
          </w:tcPr>
          <w:p w14:paraId="5A926721"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054" w:author="IALA Meetings" w:date="2022-09-28T14:52:00Z"/>
                <w:b/>
                <w:bCs/>
                <w:iCs/>
                <w:snapToGrid w:val="0"/>
                <w:sz w:val="20"/>
                <w:szCs w:val="20"/>
              </w:rPr>
            </w:pPr>
            <w:ins w:id="2055" w:author="IALA Meetings" w:date="2022-09-28T14:52:00Z">
              <w:r>
                <w:rPr>
                  <w:b/>
                  <w:bCs/>
                  <w:iCs/>
                  <w:snapToGrid w:val="0"/>
                  <w:sz w:val="20"/>
                  <w:szCs w:val="20"/>
                </w:rPr>
                <w:t>Comments</w:t>
              </w:r>
            </w:ins>
          </w:p>
        </w:tc>
      </w:tr>
      <w:tr w:rsidR="00777B97" w14:paraId="566AC75C" w14:textId="77777777" w:rsidTr="00751C1D">
        <w:trPr>
          <w:cantSplit/>
          <w:trHeight w:val="489"/>
          <w:ins w:id="2056" w:author="IALA Meetings" w:date="2022-09-28T14:52:00Z"/>
        </w:trPr>
        <w:tc>
          <w:tcPr>
            <w:tcW w:w="2518" w:type="dxa"/>
            <w:vMerge/>
            <w:shd w:val="clear" w:color="auto" w:fill="auto"/>
          </w:tcPr>
          <w:p w14:paraId="206458F5"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ins w:id="2057" w:author="IALA Meetings" w:date="2022-09-28T14:52:00Z"/>
                <w:bCs/>
                <w:iCs/>
                <w:snapToGrid w:val="0"/>
                <w:sz w:val="20"/>
                <w:szCs w:val="20"/>
              </w:rPr>
            </w:pPr>
          </w:p>
        </w:tc>
        <w:tc>
          <w:tcPr>
            <w:tcW w:w="2268" w:type="dxa"/>
            <w:shd w:val="clear" w:color="auto" w:fill="DDD9C3" w:themeFill="background2" w:themeFillShade="E6"/>
          </w:tcPr>
          <w:p w14:paraId="44B576EF"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058" w:author="IALA Meetings" w:date="2022-09-28T14:52:00Z"/>
                <w:bCs/>
                <w:iCs/>
                <w:snapToGrid w:val="0"/>
                <w:sz w:val="20"/>
                <w:szCs w:val="20"/>
              </w:rPr>
            </w:pPr>
            <w:ins w:id="2059" w:author="IALA Meetings" w:date="2022-09-28T14:5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268" w:type="dxa"/>
            <w:shd w:val="clear" w:color="auto" w:fill="DDD9C3" w:themeFill="background2" w:themeFillShade="E6"/>
          </w:tcPr>
          <w:p w14:paraId="00A0970E"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060" w:author="IALA Meetings" w:date="2022-09-28T14:52:00Z"/>
                <w:bCs/>
                <w:iCs/>
                <w:snapToGrid w:val="0"/>
                <w:sz w:val="20"/>
                <w:szCs w:val="20"/>
              </w:rPr>
            </w:pPr>
            <w:ins w:id="2061" w:author="IALA Meetings" w:date="2022-09-28T14:5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552" w:type="dxa"/>
            <w:shd w:val="clear" w:color="auto" w:fill="DDD9C3" w:themeFill="background2" w:themeFillShade="E6"/>
          </w:tcPr>
          <w:p w14:paraId="2BCF9A9A"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062" w:author="IALA Meetings" w:date="2022-09-28T14:52:00Z"/>
                <w:bCs/>
                <w:iCs/>
                <w:snapToGrid w:val="0"/>
                <w:sz w:val="20"/>
                <w:szCs w:val="20"/>
              </w:rPr>
            </w:pPr>
            <w:ins w:id="2063" w:author="IALA Meetings" w:date="2022-09-28T14:5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r>
      <w:tr w:rsidR="00777B97" w14:paraId="03D485A1" w14:textId="77777777" w:rsidTr="00751C1D">
        <w:trPr>
          <w:cantSplit/>
          <w:trHeight w:val="489"/>
          <w:ins w:id="2064" w:author="IALA Meetings" w:date="2022-09-28T14:52:00Z"/>
        </w:trPr>
        <w:tc>
          <w:tcPr>
            <w:tcW w:w="2518" w:type="dxa"/>
            <w:shd w:val="clear" w:color="auto" w:fill="auto"/>
          </w:tcPr>
          <w:p w14:paraId="596EE95A"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2065" w:author="IALA Meetings" w:date="2022-09-28T14:52:00Z"/>
                <w:bCs/>
                <w:iCs/>
                <w:snapToGrid w:val="0"/>
                <w:sz w:val="20"/>
                <w:szCs w:val="20"/>
              </w:rPr>
            </w:pPr>
          </w:p>
        </w:tc>
        <w:tc>
          <w:tcPr>
            <w:tcW w:w="2268" w:type="dxa"/>
            <w:shd w:val="clear" w:color="auto" w:fill="DDD9C3" w:themeFill="background2" w:themeFillShade="E6"/>
          </w:tcPr>
          <w:p w14:paraId="0EFB0A73"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066" w:author="IALA Meetings" w:date="2022-09-28T14:52:00Z"/>
                <w:b/>
                <w:bCs/>
                <w:iCs/>
                <w:snapToGrid w:val="0"/>
                <w:sz w:val="20"/>
                <w:szCs w:val="20"/>
              </w:rPr>
            </w:pPr>
            <w:ins w:id="2067" w:author="IALA Meetings" w:date="2022-09-28T14:52:00Z">
              <w:r>
                <w:rPr>
                  <w:b/>
                  <w:bCs/>
                  <w:iCs/>
                  <w:snapToGrid w:val="0"/>
                  <w:sz w:val="20"/>
                  <w:szCs w:val="20"/>
                </w:rPr>
                <w:t>Approved by Council</w:t>
              </w:r>
            </w:ins>
          </w:p>
        </w:tc>
        <w:tc>
          <w:tcPr>
            <w:tcW w:w="2268" w:type="dxa"/>
            <w:shd w:val="clear" w:color="auto" w:fill="DDD9C3" w:themeFill="background2" w:themeFillShade="E6"/>
          </w:tcPr>
          <w:p w14:paraId="4FCC8EB4"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068" w:author="IALA Meetings" w:date="2022-09-28T14:52:00Z"/>
                <w:bCs/>
                <w:iCs/>
                <w:snapToGrid w:val="0"/>
                <w:sz w:val="20"/>
                <w:szCs w:val="20"/>
              </w:rPr>
            </w:pPr>
            <w:ins w:id="2069" w:author="IALA Meetings" w:date="2022-09-28T14:5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ins>
          </w:p>
        </w:tc>
        <w:tc>
          <w:tcPr>
            <w:tcW w:w="2552" w:type="dxa"/>
            <w:shd w:val="clear" w:color="auto" w:fill="DDD9C3" w:themeFill="background2" w:themeFillShade="E6"/>
          </w:tcPr>
          <w:p w14:paraId="758B80AE"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070" w:author="IALA Meetings" w:date="2022-09-28T14:52:00Z"/>
                <w:bCs/>
                <w:iCs/>
                <w:snapToGrid w:val="0"/>
                <w:sz w:val="20"/>
                <w:szCs w:val="20"/>
              </w:rPr>
            </w:pPr>
            <w:ins w:id="2071" w:author="IALA Meetings" w:date="2022-09-28T14:5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ins>
          </w:p>
        </w:tc>
      </w:tr>
      <w:tr w:rsidR="00777B97" w14:paraId="1A21D28C" w14:textId="77777777" w:rsidTr="00751C1D">
        <w:trPr>
          <w:cantSplit/>
          <w:trHeight w:val="489"/>
          <w:ins w:id="2072" w:author="IALA Meetings" w:date="2022-09-28T14:52:00Z"/>
        </w:trPr>
        <w:tc>
          <w:tcPr>
            <w:tcW w:w="2518" w:type="dxa"/>
            <w:shd w:val="clear" w:color="auto" w:fill="auto"/>
          </w:tcPr>
          <w:p w14:paraId="0B17330E" w14:textId="77777777" w:rsidR="00777B97" w:rsidRDefault="00777B97" w:rsidP="00751C1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2073" w:author="IALA Meetings" w:date="2022-09-28T14:52:00Z"/>
                <w:bCs/>
                <w:iCs/>
                <w:snapToGrid w:val="0"/>
                <w:sz w:val="20"/>
                <w:szCs w:val="20"/>
              </w:rPr>
            </w:pPr>
          </w:p>
        </w:tc>
        <w:tc>
          <w:tcPr>
            <w:tcW w:w="2268" w:type="dxa"/>
            <w:shd w:val="clear" w:color="auto" w:fill="DDD9C3" w:themeFill="background2" w:themeFillShade="E6"/>
          </w:tcPr>
          <w:p w14:paraId="140E5118"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074" w:author="IALA Meetings" w:date="2022-09-28T14:52:00Z"/>
                <w:b/>
                <w:bCs/>
                <w:iCs/>
                <w:snapToGrid w:val="0"/>
                <w:sz w:val="20"/>
                <w:szCs w:val="20"/>
              </w:rPr>
            </w:pPr>
            <w:ins w:id="2075" w:author="IALA Meetings" w:date="2022-09-28T14:52:00Z">
              <w:r>
                <w:rPr>
                  <w:b/>
                  <w:bCs/>
                  <w:iCs/>
                  <w:snapToGrid w:val="0"/>
                  <w:sz w:val="20"/>
                  <w:szCs w:val="20"/>
                </w:rPr>
                <w:t>Revision Notes:</w:t>
              </w:r>
            </w:ins>
          </w:p>
        </w:tc>
        <w:tc>
          <w:tcPr>
            <w:tcW w:w="4820" w:type="dxa"/>
            <w:gridSpan w:val="2"/>
            <w:shd w:val="clear" w:color="auto" w:fill="DDD9C3" w:themeFill="background2" w:themeFillShade="E6"/>
          </w:tcPr>
          <w:p w14:paraId="0449B142" w14:textId="77777777" w:rsidR="00777B97" w:rsidRDefault="00777B97" w:rsidP="00751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076" w:author="IALA Meetings" w:date="2022-09-28T14:52:00Z"/>
                <w:bCs/>
                <w:iCs/>
                <w:snapToGrid w:val="0"/>
                <w:sz w:val="20"/>
                <w:szCs w:val="20"/>
              </w:rPr>
            </w:pPr>
          </w:p>
        </w:tc>
      </w:tr>
    </w:tbl>
    <w:p w14:paraId="1EF48758" w14:textId="4C9E42F4" w:rsidR="00777B97" w:rsidRDefault="00777B97" w:rsidP="007F74C1"/>
    <w:p w14:paraId="6E7B696C" w14:textId="5423F762" w:rsidR="00C23F08" w:rsidRDefault="00C23F08" w:rsidP="007F74C1"/>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C23F08" w14:paraId="28CC0127" w14:textId="77777777" w:rsidTr="009A4587">
        <w:trPr>
          <w:cantSplit/>
          <w:trHeight w:val="416"/>
          <w:tblHeader/>
          <w:ins w:id="2077" w:author="IALA Meetings" w:date="2022-09-28T14:52:00Z"/>
        </w:trPr>
        <w:tc>
          <w:tcPr>
            <w:tcW w:w="9606" w:type="dxa"/>
            <w:gridSpan w:val="4"/>
            <w:shd w:val="clear" w:color="auto" w:fill="DDD9C3"/>
            <w:vAlign w:val="center"/>
          </w:tcPr>
          <w:p w14:paraId="1C454746" w14:textId="77777777" w:rsidR="00C23F08"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ins w:id="2078" w:author="IALA Meetings" w:date="2022-09-28T14:52:00Z"/>
                <w:b/>
                <w:bCs/>
                <w:iCs/>
                <w:snapToGrid w:val="0"/>
              </w:rPr>
            </w:pPr>
            <w:ins w:id="2079" w:author="IALA Meetings" w:date="2022-09-28T14:52:00Z">
              <w:r>
                <w:rPr>
                  <w:b/>
                  <w:bCs/>
                  <w:iCs/>
                  <w:snapToGrid w:val="0"/>
                </w:rPr>
                <w:t xml:space="preserve">ENAV Committee </w:t>
              </w:r>
              <w:r w:rsidRPr="00696A73">
                <w:rPr>
                  <w:b/>
                  <w:bCs/>
                  <w:iCs/>
                  <w:snapToGrid w:val="0"/>
                </w:rPr>
                <w:t>Work Programme</w:t>
              </w:r>
              <w:r>
                <w:rPr>
                  <w:b/>
                  <w:bCs/>
                  <w:iCs/>
                  <w:snapToGrid w:val="0"/>
                </w:rPr>
                <w:t xml:space="preserve"> 2023-2027</w:t>
              </w:r>
            </w:ins>
          </w:p>
        </w:tc>
      </w:tr>
      <w:tr w:rsidR="00C23F08" w14:paraId="660C5553" w14:textId="77777777" w:rsidTr="009A4587">
        <w:trPr>
          <w:cantSplit/>
          <w:trHeight w:val="428"/>
          <w:ins w:id="2080" w:author="IALA Meetings" w:date="2022-09-28T14:52:00Z"/>
        </w:trPr>
        <w:tc>
          <w:tcPr>
            <w:tcW w:w="2518" w:type="dxa"/>
            <w:shd w:val="clear" w:color="auto" w:fill="auto"/>
          </w:tcPr>
          <w:p w14:paraId="3554FBE7" w14:textId="77777777" w:rsidR="00C23F08" w:rsidRDefault="00C23F08"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081" w:author="IALA Meetings" w:date="2022-09-28T14:52:00Z"/>
                <w:b/>
                <w:bCs/>
                <w:iCs/>
                <w:snapToGrid w:val="0"/>
                <w:sz w:val="20"/>
                <w:szCs w:val="20"/>
              </w:rPr>
            </w:pPr>
            <w:ins w:id="2082" w:author="IALA Meetings" w:date="2022-09-28T14:52:00Z">
              <w:r w:rsidRPr="00BF71F7">
                <w:rPr>
                  <w:b/>
                  <w:sz w:val="20"/>
                  <w:szCs w:val="20"/>
                </w:rPr>
                <w:t>Standard</w:t>
              </w:r>
            </w:ins>
          </w:p>
        </w:tc>
        <w:tc>
          <w:tcPr>
            <w:tcW w:w="7088" w:type="dxa"/>
            <w:gridSpan w:val="3"/>
            <w:shd w:val="clear" w:color="auto" w:fill="auto"/>
          </w:tcPr>
          <w:p w14:paraId="18509261" w14:textId="77777777" w:rsidR="00C23F08"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083" w:author="IALA Meetings" w:date="2022-09-28T14:52:00Z"/>
                <w:rFonts w:cs="Arial"/>
                <w:snapToGrid w:val="0"/>
                <w:kern w:val="28"/>
                <w:sz w:val="20"/>
                <w:szCs w:val="20"/>
                <w:highlight w:val="yellow"/>
                <w:lang w:eastAsia="de-DE"/>
              </w:rPr>
            </w:pPr>
            <w:ins w:id="2084" w:author="IALA Meetings" w:date="2022-09-28T14:52:00Z">
              <w:r>
                <w:rPr>
                  <w:rFonts w:cs="Arial"/>
                  <w:snapToGrid w:val="0"/>
                  <w:kern w:val="28"/>
                  <w:sz w:val="20"/>
                  <w:szCs w:val="20"/>
                  <w:lang w:eastAsia="de-DE"/>
                </w:rPr>
                <w:t>S1060 – digital Communication technologies</w:t>
              </w:r>
            </w:ins>
          </w:p>
        </w:tc>
      </w:tr>
      <w:tr w:rsidR="00C23F08" w:rsidRPr="00520177" w14:paraId="4B9FACB7" w14:textId="77777777" w:rsidTr="009A4587">
        <w:trPr>
          <w:cantSplit/>
          <w:trHeight w:val="491"/>
          <w:ins w:id="2085" w:author="IALA Meetings" w:date="2022-09-28T14:52:00Z"/>
        </w:trPr>
        <w:tc>
          <w:tcPr>
            <w:tcW w:w="2518" w:type="dxa"/>
            <w:shd w:val="clear" w:color="auto" w:fill="auto"/>
          </w:tcPr>
          <w:p w14:paraId="023232F0" w14:textId="77777777" w:rsidR="00C23F08" w:rsidRDefault="00C23F08"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086" w:author="IALA Meetings" w:date="2022-09-28T14:52:00Z"/>
                <w:b/>
                <w:bCs/>
                <w:iCs/>
                <w:snapToGrid w:val="0"/>
                <w:sz w:val="20"/>
                <w:szCs w:val="20"/>
              </w:rPr>
            </w:pPr>
            <w:ins w:id="2087" w:author="IALA Meetings" w:date="2022-09-28T14:52:00Z">
              <w:r w:rsidRPr="00BF71F7">
                <w:rPr>
                  <w:b/>
                  <w:sz w:val="20"/>
                  <w:szCs w:val="20"/>
                </w:rPr>
                <w:t>Topic Area</w:t>
              </w:r>
            </w:ins>
          </w:p>
        </w:tc>
        <w:tc>
          <w:tcPr>
            <w:tcW w:w="7088" w:type="dxa"/>
            <w:gridSpan w:val="3"/>
            <w:shd w:val="clear" w:color="auto" w:fill="auto"/>
          </w:tcPr>
          <w:p w14:paraId="5AD8D63C" w14:textId="77777777" w:rsidR="00C23F08" w:rsidRPr="00F818E3"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088" w:author="IALA Meetings" w:date="2022-09-28T14:52:00Z"/>
                <w:rFonts w:cs="Arial"/>
                <w:snapToGrid w:val="0"/>
                <w:kern w:val="28"/>
                <w:sz w:val="20"/>
                <w:szCs w:val="20"/>
              </w:rPr>
            </w:pPr>
          </w:p>
        </w:tc>
      </w:tr>
      <w:tr w:rsidR="00C23F08" w14:paraId="2CCCFAAC" w14:textId="77777777" w:rsidTr="009A4587">
        <w:trPr>
          <w:cantSplit/>
          <w:trHeight w:val="463"/>
          <w:ins w:id="2089" w:author="IALA Meetings" w:date="2022-09-28T14:52:00Z"/>
        </w:trPr>
        <w:tc>
          <w:tcPr>
            <w:tcW w:w="2518" w:type="dxa"/>
            <w:shd w:val="clear" w:color="auto" w:fill="auto"/>
          </w:tcPr>
          <w:p w14:paraId="47B1CF0F" w14:textId="77777777" w:rsidR="00C23F08" w:rsidRDefault="00C23F08"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090" w:author="IALA Meetings" w:date="2022-09-28T14:52:00Z"/>
                <w:b/>
                <w:bCs/>
                <w:iCs/>
                <w:snapToGrid w:val="0"/>
                <w:sz w:val="20"/>
                <w:szCs w:val="20"/>
              </w:rPr>
            </w:pPr>
            <w:ins w:id="2091" w:author="IALA Meetings" w:date="2022-09-28T14:52:00Z">
              <w:r w:rsidRPr="00BF71F7">
                <w:rPr>
                  <w:b/>
                  <w:bCs/>
                  <w:iCs/>
                  <w:snapToGrid w:val="0"/>
                  <w:sz w:val="20"/>
                  <w:szCs w:val="20"/>
                </w:rPr>
                <w:t>Task</w:t>
              </w:r>
            </w:ins>
          </w:p>
        </w:tc>
        <w:tc>
          <w:tcPr>
            <w:tcW w:w="7088" w:type="dxa"/>
            <w:gridSpan w:val="3"/>
            <w:shd w:val="clear" w:color="auto" w:fill="auto"/>
          </w:tcPr>
          <w:p w14:paraId="0B613F7B" w14:textId="77777777" w:rsidR="00C23F08"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092" w:author="IALA Meetings" w:date="2022-09-28T14:52:00Z"/>
                <w:rFonts w:cs="Arial"/>
                <w:snapToGrid w:val="0"/>
                <w:kern w:val="28"/>
                <w:sz w:val="20"/>
                <w:szCs w:val="20"/>
                <w:lang w:eastAsia="de-DE"/>
              </w:rPr>
            </w:pPr>
          </w:p>
        </w:tc>
      </w:tr>
      <w:tr w:rsidR="00C23F08" w14:paraId="41458104" w14:textId="77777777" w:rsidTr="009A4587">
        <w:trPr>
          <w:cantSplit/>
          <w:trHeight w:val="466"/>
          <w:ins w:id="2093" w:author="IALA Meetings" w:date="2022-09-28T14:52:00Z"/>
        </w:trPr>
        <w:tc>
          <w:tcPr>
            <w:tcW w:w="2518" w:type="dxa"/>
          </w:tcPr>
          <w:p w14:paraId="4EB959AC" w14:textId="77777777" w:rsidR="00C23F08" w:rsidRDefault="00C23F08"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094" w:author="IALA Meetings" w:date="2022-09-28T14:52:00Z"/>
                <w:b/>
                <w:bCs/>
                <w:iCs/>
                <w:snapToGrid w:val="0"/>
                <w:sz w:val="20"/>
                <w:szCs w:val="20"/>
              </w:rPr>
            </w:pPr>
            <w:ins w:id="2095" w:author="IALA Meetings" w:date="2022-09-28T14:52:00Z">
              <w:r w:rsidRPr="00BF71F7">
                <w:rPr>
                  <w:b/>
                  <w:bCs/>
                  <w:iCs/>
                  <w:snapToGrid w:val="0"/>
                  <w:sz w:val="20"/>
                  <w:szCs w:val="20"/>
                </w:rPr>
                <w:t>Objectives of the task</w:t>
              </w:r>
            </w:ins>
          </w:p>
        </w:tc>
        <w:tc>
          <w:tcPr>
            <w:tcW w:w="7088" w:type="dxa"/>
            <w:gridSpan w:val="3"/>
          </w:tcPr>
          <w:p w14:paraId="37B1F660" w14:textId="77777777" w:rsidR="00C23F08" w:rsidRPr="00AA0FB7"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ins w:id="2096" w:author="IALA Meetings" w:date="2022-09-28T14:52:00Z"/>
                <w:rFonts w:cs="Arial"/>
                <w:snapToGrid w:val="0"/>
                <w:kern w:val="28"/>
                <w:sz w:val="20"/>
                <w:szCs w:val="20"/>
              </w:rPr>
            </w:pPr>
          </w:p>
        </w:tc>
      </w:tr>
      <w:tr w:rsidR="00C23F08" w14:paraId="2AFDC3A1" w14:textId="77777777" w:rsidTr="009A4587">
        <w:trPr>
          <w:cantSplit/>
          <w:trHeight w:val="402"/>
          <w:ins w:id="2097" w:author="IALA Meetings" w:date="2022-09-28T14:52:00Z"/>
        </w:trPr>
        <w:tc>
          <w:tcPr>
            <w:tcW w:w="2518" w:type="dxa"/>
          </w:tcPr>
          <w:p w14:paraId="22733C83" w14:textId="77777777" w:rsidR="00C23F08" w:rsidRDefault="00C23F08"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098" w:author="IALA Meetings" w:date="2022-09-28T14:52:00Z"/>
                <w:b/>
                <w:bCs/>
                <w:iCs/>
                <w:snapToGrid w:val="0"/>
                <w:sz w:val="20"/>
                <w:szCs w:val="20"/>
              </w:rPr>
            </w:pPr>
            <w:ins w:id="2099" w:author="IALA Meetings" w:date="2022-09-28T14:52:00Z">
              <w:r w:rsidRPr="00BF71F7">
                <w:rPr>
                  <w:b/>
                  <w:bCs/>
                  <w:iCs/>
                  <w:snapToGrid w:val="0"/>
                  <w:sz w:val="20"/>
                  <w:szCs w:val="20"/>
                </w:rPr>
                <w:t>Expected outcome</w:t>
              </w:r>
            </w:ins>
          </w:p>
        </w:tc>
        <w:tc>
          <w:tcPr>
            <w:tcW w:w="7088" w:type="dxa"/>
            <w:gridSpan w:val="3"/>
          </w:tcPr>
          <w:p w14:paraId="39E54110" w14:textId="77777777" w:rsidR="00C23F08" w:rsidRPr="00AA0FB7"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100" w:author="IALA Meetings" w:date="2022-09-28T14:52:00Z"/>
                <w:rFonts w:cs="Arial"/>
                <w:snapToGrid w:val="0"/>
                <w:kern w:val="28"/>
                <w:sz w:val="20"/>
                <w:szCs w:val="20"/>
              </w:rPr>
            </w:pPr>
          </w:p>
        </w:tc>
      </w:tr>
      <w:tr w:rsidR="00C23F08" w:rsidRPr="009C0657" w14:paraId="65995F23" w14:textId="77777777" w:rsidTr="009A4587">
        <w:trPr>
          <w:cantSplit/>
          <w:trHeight w:val="402"/>
          <w:ins w:id="2101" w:author="IALA Meetings" w:date="2022-09-28T14:52:00Z"/>
        </w:trPr>
        <w:tc>
          <w:tcPr>
            <w:tcW w:w="2518" w:type="dxa"/>
          </w:tcPr>
          <w:p w14:paraId="6446AF88" w14:textId="77777777" w:rsidR="00C23F08" w:rsidRDefault="00C23F08"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102" w:author="IALA Meetings" w:date="2022-09-28T14:52:00Z"/>
                <w:b/>
                <w:bCs/>
                <w:iCs/>
                <w:snapToGrid w:val="0"/>
                <w:sz w:val="20"/>
                <w:szCs w:val="20"/>
              </w:rPr>
            </w:pPr>
            <w:ins w:id="2103" w:author="IALA Meetings" w:date="2022-09-28T14:52:00Z">
              <w:r>
                <w:rPr>
                  <w:b/>
                  <w:bCs/>
                  <w:iCs/>
                  <w:snapToGrid w:val="0"/>
                  <w:sz w:val="20"/>
                  <w:szCs w:val="20"/>
                </w:rPr>
                <w:t>Compelling need</w:t>
              </w:r>
            </w:ins>
          </w:p>
        </w:tc>
        <w:tc>
          <w:tcPr>
            <w:tcW w:w="7088" w:type="dxa"/>
            <w:gridSpan w:val="3"/>
          </w:tcPr>
          <w:p w14:paraId="06C8EF84" w14:textId="77777777" w:rsidR="00C23F08" w:rsidRPr="00742B0B" w:rsidRDefault="00C23F08" w:rsidP="009A4587">
            <w:pPr>
              <w:pStyle w:val="AnnexFigure"/>
              <w:numPr>
                <w:ilvl w:val="0"/>
                <w:numId w:val="0"/>
              </w:numPr>
              <w:spacing w:before="0"/>
              <w:jc w:val="both"/>
              <w:rPr>
                <w:ins w:id="2104" w:author="IALA Meetings" w:date="2022-09-28T14:52:00Z"/>
                <w:bCs/>
                <w:iCs/>
                <w:snapToGrid w:val="0"/>
                <w:sz w:val="20"/>
                <w:szCs w:val="20"/>
              </w:rPr>
            </w:pPr>
            <w:ins w:id="2105" w:author="IALA Meetings" w:date="2022-09-28T14:52:00Z">
              <w:r>
                <w:rPr>
                  <w:bCs/>
                  <w:iCs/>
                  <w:snapToGrid w:val="0"/>
                  <w:sz w:val="20"/>
                  <w:szCs w:val="20"/>
                </w:rPr>
                <w:t xml:space="preserve"> </w:t>
              </w:r>
            </w:ins>
          </w:p>
        </w:tc>
      </w:tr>
      <w:tr w:rsidR="00C23F08" w14:paraId="67016865" w14:textId="77777777" w:rsidTr="009A4587">
        <w:trPr>
          <w:cantSplit/>
          <w:trHeight w:val="854"/>
          <w:ins w:id="2106" w:author="IALA Meetings" w:date="2022-09-28T14:52:00Z"/>
        </w:trPr>
        <w:tc>
          <w:tcPr>
            <w:tcW w:w="2518" w:type="dxa"/>
          </w:tcPr>
          <w:p w14:paraId="47E3A6CB" w14:textId="77777777" w:rsidR="00C23F08" w:rsidRPr="00BF71F7" w:rsidRDefault="00C23F08"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107" w:author="IALA Meetings" w:date="2022-09-28T14:52:00Z"/>
                <w:b/>
                <w:bCs/>
                <w:iCs/>
                <w:noProof/>
                <w:snapToGrid w:val="0"/>
                <w:sz w:val="20"/>
                <w:szCs w:val="20"/>
              </w:rPr>
            </w:pPr>
            <w:ins w:id="2108" w:author="IALA Meetings" w:date="2022-09-28T14:52:00Z">
              <w:r w:rsidRPr="00BF71F7">
                <w:rPr>
                  <w:b/>
                  <w:bCs/>
                  <w:iCs/>
                  <w:noProof/>
                  <w:snapToGrid w:val="0"/>
                  <w:sz w:val="20"/>
                  <w:szCs w:val="20"/>
                </w:rPr>
                <w:t>Strategic Alignment</w:t>
              </w:r>
            </w:ins>
          </w:p>
          <w:p w14:paraId="038294DD" w14:textId="77777777" w:rsidR="00C23F08" w:rsidRDefault="00C23F08"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109" w:author="IALA Meetings" w:date="2022-09-28T14:52:00Z"/>
                <w:bCs/>
                <w:i/>
                <w:iCs/>
                <w:snapToGrid w:val="0"/>
                <w:sz w:val="16"/>
                <w:szCs w:val="16"/>
              </w:rPr>
            </w:pPr>
          </w:p>
        </w:tc>
        <w:tc>
          <w:tcPr>
            <w:tcW w:w="7088" w:type="dxa"/>
            <w:gridSpan w:val="3"/>
          </w:tcPr>
          <w:p w14:paraId="439590F7" w14:textId="77777777" w:rsidR="00C23F08" w:rsidRPr="00EF159C" w:rsidRDefault="00C23F08" w:rsidP="009A4587">
            <w:pPr>
              <w:pStyle w:val="BodyText3"/>
              <w:adjustRightInd w:val="0"/>
              <w:snapToGrid w:val="0"/>
              <w:spacing w:after="0"/>
              <w:jc w:val="both"/>
              <w:rPr>
                <w:rFonts w:cs="Arial"/>
                <w:b/>
                <w:i/>
                <w:sz w:val="20"/>
              </w:rPr>
            </w:pPr>
            <w:r w:rsidRPr="00EF159C">
              <w:rPr>
                <w:rFonts w:cs="Arial"/>
                <w:b/>
                <w:sz w:val="20"/>
              </w:rPr>
              <w:t>Goal</w:t>
            </w:r>
          </w:p>
          <w:p w14:paraId="5BE733CA" w14:textId="77777777" w:rsidR="00C23F08" w:rsidRPr="00DB5387" w:rsidRDefault="00C23F08" w:rsidP="009A4587">
            <w:pPr>
              <w:pStyle w:val="BodyText3"/>
              <w:adjustRightInd w:val="0"/>
              <w:snapToGrid w:val="0"/>
              <w:spacing w:afterLines="50"/>
              <w:jc w:val="both"/>
              <w:rPr>
                <w:i/>
                <w:sz w:val="20"/>
              </w:rPr>
            </w:pPr>
            <w:r w:rsidRPr="00DB5387">
              <w:rPr>
                <w:sz w:val="20"/>
              </w:rPr>
              <w:t>G1 – All coastal states have contributed to a sustainable and efficient global networ</w:t>
            </w:r>
            <w:r>
              <w:rPr>
                <w:sz w:val="20"/>
              </w:rPr>
              <w:t xml:space="preserve">k of Marine Aids to Navigation </w:t>
            </w:r>
            <w:r w:rsidRPr="00DB5387">
              <w:rPr>
                <w:sz w:val="20"/>
              </w:rPr>
              <w:t>through capacity building and the sharing of expertise.</w:t>
            </w:r>
          </w:p>
          <w:p w14:paraId="4FBAA0FA" w14:textId="77777777" w:rsidR="00C23F08" w:rsidRPr="00EF159C" w:rsidRDefault="00C23F08" w:rsidP="009A4587">
            <w:pPr>
              <w:pStyle w:val="BodyText3"/>
              <w:adjustRightInd w:val="0"/>
              <w:snapToGrid w:val="0"/>
              <w:spacing w:after="0"/>
              <w:jc w:val="both"/>
              <w:rPr>
                <w:rFonts w:cs="Arial"/>
                <w:b/>
                <w:i/>
                <w:sz w:val="20"/>
                <w:lang w:eastAsia="zh-CN"/>
              </w:rPr>
            </w:pPr>
            <w:r w:rsidRPr="00EF159C">
              <w:rPr>
                <w:rFonts w:cs="Arial"/>
                <w:b/>
                <w:sz w:val="20"/>
                <w:lang w:eastAsia="zh-CN"/>
              </w:rPr>
              <w:t>Strategy</w:t>
            </w:r>
          </w:p>
          <w:p w14:paraId="45BE736F" w14:textId="77777777" w:rsidR="00C23F08" w:rsidRPr="00B47A0E" w:rsidRDefault="00C23F08" w:rsidP="009A4587">
            <w:pPr>
              <w:pStyle w:val="BodyText3"/>
              <w:adjustRightInd w:val="0"/>
              <w:snapToGrid w:val="0"/>
              <w:jc w:val="both"/>
              <w:rPr>
                <w:i/>
                <w:sz w:val="20"/>
              </w:rPr>
            </w:pPr>
            <w:r w:rsidRPr="00B47A0E">
              <w:rPr>
                <w:sz w:val="20"/>
              </w:rPr>
              <w:t>S1 - Develop standards suitable for direct citation by States, in areas deemed important by the General Assembly, and the related Recommendations and Guidelines.</w:t>
            </w:r>
          </w:p>
          <w:p w14:paraId="365F3048" w14:textId="77777777" w:rsidR="00C23F08" w:rsidRPr="007568C6" w:rsidRDefault="00C23F08" w:rsidP="009A4587">
            <w:pPr>
              <w:pStyle w:val="BodyText3"/>
              <w:adjustRightInd w:val="0"/>
              <w:snapToGrid w:val="0"/>
              <w:jc w:val="both"/>
              <w:rPr>
                <w:i/>
                <w:sz w:val="20"/>
              </w:rPr>
            </w:pPr>
            <w:r w:rsidRPr="007568C6">
              <w:rPr>
                <w:sz w:val="20"/>
              </w:rPr>
              <w:t xml:space="preserve">S2 - Position IALA as the source of standards, knowledge, and expertise that will enable States to provide Marine Aids to Navigation, in accordance with relevant international obligations and recommendations. </w:t>
            </w:r>
          </w:p>
          <w:p w14:paraId="7CCC1484" w14:textId="77777777" w:rsidR="00C23F08" w:rsidRPr="00DB5387" w:rsidRDefault="00C23F08" w:rsidP="009A4587">
            <w:pPr>
              <w:pStyle w:val="BodyText3"/>
              <w:adjustRightInd w:val="0"/>
              <w:snapToGrid w:val="0"/>
              <w:jc w:val="both"/>
              <w:rPr>
                <w:i/>
                <w:sz w:val="20"/>
              </w:rPr>
            </w:pPr>
            <w:r w:rsidRPr="00DB5387">
              <w:rPr>
                <w:sz w:val="20"/>
              </w:rPr>
              <w:t xml:space="preserve">S3 - Coordinate the further development of Marine Aids to Navigation, </w:t>
            </w:r>
            <w:proofErr w:type="gramStart"/>
            <w:r w:rsidRPr="00DB5387">
              <w:rPr>
                <w:sz w:val="20"/>
              </w:rPr>
              <w:t>taking into account</w:t>
            </w:r>
            <w:proofErr w:type="gramEnd"/>
            <w:r>
              <w:rPr>
                <w:sz w:val="20"/>
              </w:rPr>
              <w:t xml:space="preserve"> evolving operational </w:t>
            </w:r>
            <w:r w:rsidRPr="00DB5387">
              <w:rPr>
                <w:sz w:val="20"/>
              </w:rPr>
              <w:t>and functional requirements, new techniques, new technologies and sustainability.</w:t>
            </w:r>
          </w:p>
          <w:p w14:paraId="3C3C0E67" w14:textId="77777777" w:rsidR="00C23F08"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110" w:author="IALA Meetings" w:date="2022-09-28T14:52:00Z"/>
                <w:bCs/>
                <w:iCs/>
                <w:snapToGrid w:val="0"/>
                <w:sz w:val="20"/>
                <w:szCs w:val="20"/>
              </w:rPr>
            </w:pPr>
            <w:r w:rsidRPr="00DB5387">
              <w:rPr>
                <w:sz w:val="20"/>
              </w:rPr>
              <w:t>S4 - Continue to develop capacity building activities to improve the global provision of Marine Aids to Navigation.</w:t>
            </w:r>
          </w:p>
        </w:tc>
      </w:tr>
      <w:tr w:rsidR="00C23F08" w14:paraId="27AD449A" w14:textId="77777777" w:rsidTr="009A4587">
        <w:trPr>
          <w:cantSplit/>
          <w:trHeight w:val="615"/>
          <w:ins w:id="2111" w:author="IALA Meetings" w:date="2022-09-28T14:52:00Z"/>
        </w:trPr>
        <w:tc>
          <w:tcPr>
            <w:tcW w:w="2518" w:type="dxa"/>
          </w:tcPr>
          <w:p w14:paraId="3C0EE8DF" w14:textId="77777777" w:rsidR="00C23F08" w:rsidRDefault="00C23F08"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112" w:author="IALA Meetings" w:date="2022-09-28T14:52:00Z"/>
                <w:b/>
                <w:bCs/>
                <w:iCs/>
                <w:snapToGrid w:val="0"/>
                <w:sz w:val="20"/>
                <w:szCs w:val="20"/>
              </w:rPr>
            </w:pPr>
            <w:ins w:id="2113" w:author="IALA Meetings" w:date="2022-09-28T14:52:00Z">
              <w:r w:rsidRPr="000A4DA7">
                <w:rPr>
                  <w:b/>
                  <w:bCs/>
                  <w:iCs/>
                  <w:noProof/>
                  <w:snapToGrid w:val="0"/>
                  <w:sz w:val="20"/>
                  <w:szCs w:val="20"/>
                </w:rPr>
                <w:t xml:space="preserve">Scope </w:t>
              </w:r>
              <w:r>
                <w:rPr>
                  <w:b/>
                  <w:bCs/>
                  <w:iCs/>
                  <w:snapToGrid w:val="0"/>
                  <w:sz w:val="20"/>
                  <w:szCs w:val="20"/>
                </w:rPr>
                <w:br/>
              </w:r>
            </w:ins>
          </w:p>
        </w:tc>
        <w:tc>
          <w:tcPr>
            <w:tcW w:w="7088" w:type="dxa"/>
            <w:gridSpan w:val="3"/>
          </w:tcPr>
          <w:p w14:paraId="2308885B" w14:textId="77777777" w:rsidR="00C23F08" w:rsidRPr="00B52F76"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114" w:author="IALA Meetings" w:date="2022-09-28T14:52:00Z"/>
                <w:b/>
                <w:bCs/>
                <w:iCs/>
                <w:snapToGrid w:val="0"/>
                <w:sz w:val="20"/>
                <w:szCs w:val="20"/>
              </w:rPr>
            </w:pPr>
            <w:ins w:id="2115" w:author="IALA Meetings" w:date="2022-09-28T14:52:00Z">
              <w:r w:rsidRPr="0083661F">
                <w:rPr>
                  <w:b/>
                  <w:bCs/>
                  <w:iCs/>
                  <w:snapToGrid w:val="0"/>
                  <w:sz w:val="20"/>
                  <w:szCs w:val="20"/>
                </w:rPr>
                <w:t>In Scope:</w:t>
              </w:r>
            </w:ins>
          </w:p>
          <w:p w14:paraId="1963E0A1" w14:textId="77777777" w:rsidR="00C23F08" w:rsidRPr="00DD52E2" w:rsidRDefault="00C23F08" w:rsidP="009A4587">
            <w:pPr>
              <w:pStyle w:val="BodyText"/>
              <w:numPr>
                <w:ilvl w:val="0"/>
                <w:numId w:val="49"/>
              </w:numPr>
              <w:adjustRightInd w:val="0"/>
              <w:snapToGrid w:val="0"/>
              <w:jc w:val="left"/>
              <w:rPr>
                <w:ins w:id="2116" w:author="IALA Meetings" w:date="2022-09-28T14:52:00Z"/>
                <w:bCs/>
                <w:iCs/>
                <w:snapToGrid w:val="0"/>
                <w:sz w:val="20"/>
                <w:szCs w:val="20"/>
              </w:rPr>
            </w:pPr>
            <w:ins w:id="2117" w:author="IALA Meetings" w:date="2022-09-28T14:52:00Z">
              <w:r>
                <w:rPr>
                  <w:bCs/>
                  <w:iCs/>
                  <w:snapToGrid w:val="0"/>
                  <w:sz w:val="20"/>
                  <w:szCs w:val="20"/>
                </w:rPr>
                <w:t xml:space="preserve"> </w:t>
              </w:r>
            </w:ins>
          </w:p>
        </w:tc>
      </w:tr>
      <w:tr w:rsidR="00C23F08" w14:paraId="3103ADD3" w14:textId="77777777" w:rsidTr="009A4587">
        <w:trPr>
          <w:cantSplit/>
          <w:trHeight w:val="1399"/>
          <w:ins w:id="2118" w:author="IALA Meetings" w:date="2022-09-28T14:52:00Z"/>
        </w:trPr>
        <w:tc>
          <w:tcPr>
            <w:tcW w:w="2518" w:type="dxa"/>
          </w:tcPr>
          <w:p w14:paraId="3D2D7FB1" w14:textId="77777777" w:rsidR="00C23F08" w:rsidRDefault="00C23F08"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119" w:author="IALA Meetings" w:date="2022-09-28T14:52:00Z"/>
                <w:bCs/>
                <w:iCs/>
                <w:snapToGrid w:val="0"/>
                <w:sz w:val="20"/>
                <w:szCs w:val="20"/>
              </w:rPr>
            </w:pPr>
            <w:ins w:id="2120" w:author="IALA Meetings" w:date="2022-09-28T14:52:00Z">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ins>
          </w:p>
        </w:tc>
        <w:tc>
          <w:tcPr>
            <w:tcW w:w="7088" w:type="dxa"/>
            <w:gridSpan w:val="3"/>
          </w:tcPr>
          <w:p w14:paraId="1588888A" w14:textId="77777777" w:rsidR="00C23F08"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121" w:author="IALA Meetings" w:date="2022-09-28T14:52:00Z"/>
                <w:bCs/>
                <w:iCs/>
                <w:snapToGrid w:val="0"/>
                <w:sz w:val="20"/>
                <w:szCs w:val="20"/>
              </w:rPr>
            </w:pPr>
            <w:ins w:id="2122" w:author="IALA Meetings" w:date="2022-09-28T14:52:00Z">
              <w:r>
                <w:rPr>
                  <w:bCs/>
                  <w:iCs/>
                  <w:snapToGrid w:val="0"/>
                  <w:sz w:val="20"/>
                  <w:szCs w:val="20"/>
                </w:rPr>
                <w:t>Preparation of a new IALA Guidelines.</w:t>
              </w:r>
            </w:ins>
          </w:p>
          <w:p w14:paraId="31EAC471" w14:textId="77777777" w:rsidR="00C23F08"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123" w:author="IALA Meetings" w:date="2022-09-28T14:52:00Z"/>
                <w:bCs/>
                <w:iCs/>
                <w:snapToGrid w:val="0"/>
                <w:sz w:val="20"/>
                <w:szCs w:val="20"/>
              </w:rPr>
            </w:pPr>
            <w:ins w:id="2124" w:author="IALA Meetings" w:date="2022-09-28T14:52:00Z">
              <w:r>
                <w:rPr>
                  <w:bCs/>
                  <w:iCs/>
                  <w:snapToGrid w:val="0"/>
                  <w:sz w:val="20"/>
                  <w:szCs w:val="20"/>
                </w:rPr>
                <w:t>Key milestones include:</w:t>
              </w:r>
            </w:ins>
          </w:p>
          <w:p w14:paraId="167EE045" w14:textId="77777777" w:rsidR="00C23F08" w:rsidRDefault="00C23F08" w:rsidP="009A4587">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2125" w:author="IALA Meetings" w:date="2022-09-28T14:52:00Z"/>
                <w:rFonts w:eastAsia="Times New Roman" w:cs="Times New Roman"/>
                <w:bCs/>
                <w:iCs/>
                <w:snapToGrid w:val="0"/>
                <w:sz w:val="20"/>
                <w:szCs w:val="20"/>
              </w:rPr>
            </w:pPr>
            <w:ins w:id="2126" w:author="IALA Meetings" w:date="2022-09-28T14:52:00Z">
              <w:r>
                <w:rPr>
                  <w:rFonts w:eastAsia="Times New Roman" w:cs="Times New Roman"/>
                  <w:bCs/>
                  <w:iCs/>
                  <w:snapToGrid w:val="0"/>
                  <w:sz w:val="20"/>
                  <w:szCs w:val="20"/>
                </w:rPr>
                <w:t>Scope Task and prepare skeleton.</w:t>
              </w:r>
            </w:ins>
          </w:p>
          <w:p w14:paraId="1C6E79E8" w14:textId="77777777" w:rsidR="00C23F08" w:rsidRDefault="00C23F08" w:rsidP="009A4587">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2127" w:author="IALA Meetings" w:date="2022-09-28T14:52:00Z"/>
                <w:rFonts w:eastAsia="Times New Roman" w:cs="Times New Roman"/>
                <w:bCs/>
                <w:iCs/>
                <w:snapToGrid w:val="0"/>
                <w:sz w:val="20"/>
                <w:szCs w:val="20"/>
              </w:rPr>
            </w:pPr>
            <w:ins w:id="2128" w:author="IALA Meetings" w:date="2022-09-28T14:52:00Z">
              <w:r>
                <w:rPr>
                  <w:rFonts w:eastAsia="Times New Roman" w:cs="Times New Roman"/>
                  <w:bCs/>
                  <w:iCs/>
                  <w:snapToGrid w:val="0"/>
                  <w:sz w:val="20"/>
                  <w:szCs w:val="20"/>
                </w:rPr>
                <w:t xml:space="preserve">Prepare Draft guidelines </w:t>
              </w:r>
            </w:ins>
          </w:p>
          <w:p w14:paraId="55476DA8" w14:textId="77777777" w:rsidR="00C23F08" w:rsidRDefault="00C23F08" w:rsidP="009A4587">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2129" w:author="IALA Meetings" w:date="2022-09-28T14:52:00Z"/>
                <w:rFonts w:eastAsia="Times New Roman" w:cs="Times New Roman"/>
                <w:bCs/>
                <w:iCs/>
                <w:snapToGrid w:val="0"/>
                <w:sz w:val="20"/>
                <w:szCs w:val="20"/>
              </w:rPr>
            </w:pPr>
            <w:ins w:id="2130" w:author="IALA Meetings" w:date="2022-09-28T14:52:00Z">
              <w:r>
                <w:rPr>
                  <w:rFonts w:eastAsia="Times New Roman" w:cs="Times New Roman"/>
                  <w:bCs/>
                  <w:iCs/>
                  <w:snapToGrid w:val="0"/>
                  <w:sz w:val="20"/>
                  <w:szCs w:val="20"/>
                </w:rPr>
                <w:t>Improve Draft guidelines</w:t>
              </w:r>
            </w:ins>
          </w:p>
          <w:p w14:paraId="30469E99" w14:textId="77777777" w:rsidR="00C23F08" w:rsidRDefault="00C23F08" w:rsidP="009A4587">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2131" w:author="IALA Meetings" w:date="2022-09-28T14:52:00Z"/>
                <w:rFonts w:eastAsia="Times New Roman" w:cs="Times New Roman"/>
                <w:bCs/>
                <w:iCs/>
                <w:snapToGrid w:val="0"/>
                <w:sz w:val="20"/>
                <w:szCs w:val="20"/>
              </w:rPr>
            </w:pPr>
            <w:ins w:id="2132" w:author="IALA Meetings" w:date="2022-09-28T14:52:00Z">
              <w:r>
                <w:rPr>
                  <w:rFonts w:eastAsia="Times New Roman" w:cs="Times New Roman"/>
                  <w:bCs/>
                  <w:iCs/>
                  <w:snapToGrid w:val="0"/>
                  <w:sz w:val="20"/>
                  <w:szCs w:val="20"/>
                </w:rPr>
                <w:t>Improve Draft guidelines</w:t>
              </w:r>
            </w:ins>
          </w:p>
          <w:p w14:paraId="203F21E2" w14:textId="77777777" w:rsidR="00C23F08" w:rsidRPr="004A539D" w:rsidRDefault="00C23F08" w:rsidP="009A4587">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ins w:id="2133" w:author="IALA Meetings" w:date="2022-09-28T14:52:00Z"/>
                <w:rFonts w:eastAsia="Times New Roman" w:cs="Times New Roman"/>
                <w:bCs/>
                <w:iCs/>
                <w:snapToGrid w:val="0"/>
                <w:sz w:val="20"/>
                <w:szCs w:val="20"/>
              </w:rPr>
            </w:pPr>
            <w:ins w:id="2134" w:author="IALA Meetings" w:date="2022-09-28T14:52:00Z">
              <w:r w:rsidRPr="00A47A05">
                <w:rPr>
                  <w:rFonts w:eastAsia="Times New Roman" w:cs="Times New Roman"/>
                  <w:bCs/>
                  <w:iCs/>
                  <w:snapToGrid w:val="0"/>
                  <w:sz w:val="20"/>
                  <w:szCs w:val="20"/>
                </w:rPr>
                <w:t>Complete</w:t>
              </w:r>
              <w:r>
                <w:rPr>
                  <w:rFonts w:eastAsia="Times New Roman" w:cs="Times New Roman"/>
                  <w:bCs/>
                  <w:iCs/>
                  <w:snapToGrid w:val="0"/>
                  <w:sz w:val="20"/>
                  <w:szCs w:val="20"/>
                </w:rPr>
                <w:t xml:space="preserve"> </w:t>
              </w:r>
              <w:r w:rsidRPr="00A47A05">
                <w:rPr>
                  <w:rFonts w:eastAsia="Times New Roman" w:cs="Times New Roman"/>
                  <w:bCs/>
                  <w:iCs/>
                  <w:snapToGrid w:val="0"/>
                  <w:sz w:val="20"/>
                  <w:szCs w:val="20"/>
                </w:rPr>
                <w:t>Draft guideline</w:t>
              </w:r>
              <w:r>
                <w:rPr>
                  <w:rFonts w:eastAsia="Times New Roman" w:cs="Times New Roman"/>
                  <w:bCs/>
                  <w:iCs/>
                  <w:snapToGrid w:val="0"/>
                  <w:sz w:val="20"/>
                  <w:szCs w:val="20"/>
                </w:rPr>
                <w:t>s</w:t>
              </w:r>
              <w:r w:rsidRPr="00A47A05">
                <w:rPr>
                  <w:rFonts w:eastAsia="Times New Roman" w:cs="Times New Roman"/>
                  <w:bCs/>
                  <w:iCs/>
                  <w:snapToGrid w:val="0"/>
                  <w:sz w:val="20"/>
                  <w:szCs w:val="20"/>
                </w:rPr>
                <w:t xml:space="preserve">, submit for review </w:t>
              </w:r>
              <w:r>
                <w:rPr>
                  <w:rFonts w:eastAsia="Times New Roman" w:cs="Times New Roman"/>
                  <w:bCs/>
                  <w:iCs/>
                  <w:snapToGrid w:val="0"/>
                  <w:sz w:val="20"/>
                  <w:szCs w:val="20"/>
                </w:rPr>
                <w:t xml:space="preserve">by ENAV/ARM/VTS Committee </w:t>
              </w:r>
              <w:r w:rsidRPr="00A47A05">
                <w:rPr>
                  <w:rFonts w:eastAsia="Times New Roman" w:cs="Times New Roman"/>
                  <w:bCs/>
                  <w:iCs/>
                  <w:snapToGrid w:val="0"/>
                  <w:sz w:val="20"/>
                  <w:szCs w:val="20"/>
                </w:rPr>
                <w:t>and forwarding to Council for approval.</w:t>
              </w:r>
            </w:ins>
          </w:p>
        </w:tc>
      </w:tr>
      <w:tr w:rsidR="00C23F08" w14:paraId="5F4DD583" w14:textId="77777777" w:rsidTr="009A4587">
        <w:trPr>
          <w:cantSplit/>
          <w:trHeight w:val="659"/>
          <w:ins w:id="2135" w:author="IALA Meetings" w:date="2022-09-28T14:52:00Z"/>
        </w:trPr>
        <w:tc>
          <w:tcPr>
            <w:tcW w:w="2518" w:type="dxa"/>
          </w:tcPr>
          <w:p w14:paraId="75303F81" w14:textId="77777777" w:rsidR="00C23F08" w:rsidRDefault="00C23F08"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136" w:author="IALA Meetings" w:date="2022-09-28T14:52:00Z"/>
                <w:b/>
                <w:bCs/>
                <w:iCs/>
                <w:snapToGrid w:val="0"/>
                <w:sz w:val="20"/>
                <w:szCs w:val="20"/>
              </w:rPr>
            </w:pPr>
            <w:ins w:id="2137" w:author="IALA Meetings" w:date="2022-09-28T14:52:00Z">
              <w:r w:rsidRPr="00BF71F7">
                <w:rPr>
                  <w:b/>
                  <w:bCs/>
                  <w:iCs/>
                  <w:snapToGrid w:val="0"/>
                  <w:sz w:val="20"/>
                  <w:szCs w:val="20"/>
                </w:rPr>
                <w:t>Expected numbers of sessions for completion</w:t>
              </w:r>
            </w:ins>
          </w:p>
        </w:tc>
        <w:tc>
          <w:tcPr>
            <w:tcW w:w="7088" w:type="dxa"/>
            <w:gridSpan w:val="3"/>
          </w:tcPr>
          <w:p w14:paraId="57013F7B" w14:textId="77777777" w:rsidR="00C23F08" w:rsidRDefault="00C23F08" w:rsidP="009A4587">
            <w:pPr>
              <w:pStyle w:val="BodyText3"/>
              <w:spacing w:before="120"/>
              <w:jc w:val="both"/>
              <w:rPr>
                <w:ins w:id="2138" w:author="IALA Meetings" w:date="2022-09-28T14:52:00Z"/>
                <w:sz w:val="20"/>
                <w:lang w:val="en-CA"/>
              </w:rPr>
            </w:pPr>
            <w:ins w:id="2139" w:author="IALA Meetings" w:date="2022-09-28T14:52:00Z">
              <w:r>
                <w:rPr>
                  <w:sz w:val="20"/>
                  <w:lang w:val="en-CA"/>
                </w:rPr>
                <w:t>Session number:</w:t>
              </w:r>
            </w:ins>
          </w:p>
          <w:p w14:paraId="65ED4931" w14:textId="77777777" w:rsidR="00C23F08" w:rsidRDefault="00C23F08" w:rsidP="009A4587">
            <w:pPr>
              <w:pStyle w:val="BodyText3"/>
              <w:tabs>
                <w:tab w:val="left" w:pos="1092"/>
                <w:tab w:val="left" w:pos="2085"/>
                <w:tab w:val="left" w:pos="2935"/>
                <w:tab w:val="left" w:pos="3927"/>
                <w:tab w:val="left" w:pos="4920"/>
                <w:tab w:val="left" w:pos="6054"/>
              </w:tabs>
              <w:spacing w:before="120"/>
              <w:ind w:left="244"/>
              <w:jc w:val="both"/>
              <w:rPr>
                <w:ins w:id="2140" w:author="IALA Meetings" w:date="2022-09-28T14:52:00Z"/>
                <w:sz w:val="20"/>
                <w:lang w:val="en-CA"/>
              </w:rPr>
            </w:pPr>
            <w:ins w:id="2141" w:author="IALA Meetings" w:date="2022-09-28T14:52:00Z">
              <w:r>
                <w:rPr>
                  <w:noProof/>
                  <w:lang w:val="de-DE" w:eastAsia="de-DE"/>
                </w:rPr>
                <mc:AlternateContent>
                  <mc:Choice Requires="wps">
                    <w:drawing>
                      <wp:anchor distT="0" distB="0" distL="114300" distR="114300" simplePos="0" relativeHeight="251874304" behindDoc="0" locked="0" layoutInCell="1" allowOverlap="1" wp14:anchorId="570683BB" wp14:editId="2FF87859">
                        <wp:simplePos x="0" y="0"/>
                        <wp:positionH relativeFrom="column">
                          <wp:posOffset>645160</wp:posOffset>
                        </wp:positionH>
                        <wp:positionV relativeFrom="paragraph">
                          <wp:posOffset>168910</wp:posOffset>
                        </wp:positionV>
                        <wp:extent cx="274320" cy="274320"/>
                        <wp:effectExtent l="0" t="0" r="11430" b="11430"/>
                        <wp:wrapNone/>
                        <wp:docPr id="475"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45F4E70" w14:textId="77777777" w:rsidR="00C23F08" w:rsidRDefault="00C23F08" w:rsidP="00C23F08">
                                    <w:pPr>
                                      <w:rPr>
                                        <w:lang w:val="nl-NL"/>
                                      </w:rPr>
                                    </w:pPr>
                                  </w:p>
                                  <w:p w14:paraId="0751263D" w14:textId="77777777" w:rsidR="00C23F08" w:rsidRDefault="00C23F08" w:rsidP="00C23F08">
                                    <w:pPr>
                                      <w:rPr>
                                        <w:lang w:val="nl-NL"/>
                                      </w:rPr>
                                    </w:pPr>
                                  </w:p>
                                </w:txbxContent>
                              </wps:txbx>
                              <wps:bodyPr rot="0" vert="horz" wrap="square" lIns="91440" tIns="45720" rIns="91440" bIns="45720" anchor="t" anchorCtr="0" upright="1">
                                <a:noAutofit/>
                              </wps:bodyPr>
                            </wps:wsp>
                          </a:graphicData>
                        </a:graphic>
                      </wp:anchor>
                    </w:drawing>
                  </mc:Choice>
                  <mc:Fallback>
                    <w:pict>
                      <v:rect w14:anchorId="570683BB" id="_x0000_s1155" style="position:absolute;left:0;text-align:left;margin-left:50.8pt;margin-top:13.3pt;width:21.6pt;height:21.6pt;z-index:251874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">
                        <v:textbox>
                          <w:txbxContent>
                            <w:p w14:paraId="745F4E70" w14:textId="77777777" w:rsidR="00C23F08" w:rsidRDefault="00C23F08" w:rsidP="00C23F08">
                              <w:pPr>
                                <w:rPr>
                                  <w:lang w:val="nl-NL"/>
                                </w:rPr>
                              </w:pPr>
                            </w:p>
                            <w:p w14:paraId="0751263D" w14:textId="77777777" w:rsidR="00C23F08" w:rsidRDefault="00C23F08" w:rsidP="00C23F08">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873280" behindDoc="0" locked="0" layoutInCell="1" allowOverlap="1" wp14:anchorId="6A2DB8E2" wp14:editId="771AAC09">
                        <wp:simplePos x="0" y="0"/>
                        <wp:positionH relativeFrom="column">
                          <wp:posOffset>1219200</wp:posOffset>
                        </wp:positionH>
                        <wp:positionV relativeFrom="paragraph">
                          <wp:posOffset>168910</wp:posOffset>
                        </wp:positionV>
                        <wp:extent cx="274320" cy="274320"/>
                        <wp:effectExtent l="0" t="0" r="11430" b="11430"/>
                        <wp:wrapNone/>
                        <wp:docPr id="476"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2D72379" w14:textId="77777777" w:rsidR="00C23F08" w:rsidRDefault="00C23F08" w:rsidP="00C23F08">
                                    <w:pPr>
                                      <w:rPr>
                                        <w:lang w:val="nl-NL"/>
                                      </w:rPr>
                                    </w:pPr>
                                    <w:r>
                                      <w:rPr>
                                        <w:lang w:val="nl-NL"/>
                                      </w:rPr>
                                      <w:t>X</w:t>
                                    </w:r>
                                  </w:p>
                                  <w:p w14:paraId="0278A65D" w14:textId="77777777" w:rsidR="00C23F08" w:rsidRDefault="00C23F08" w:rsidP="00C23F08">
                                    <w:pPr>
                                      <w:jc w:val="center"/>
                                    </w:pPr>
                                  </w:p>
                                </w:txbxContent>
                              </wps:txbx>
                              <wps:bodyPr rot="0" vert="horz" wrap="square" lIns="91440" tIns="45720" rIns="91440" bIns="45720" anchor="t" anchorCtr="0" upright="1">
                                <a:noAutofit/>
                              </wps:bodyPr>
                            </wps:wsp>
                          </a:graphicData>
                        </a:graphic>
                      </wp:anchor>
                    </w:drawing>
                  </mc:Choice>
                  <mc:Fallback>
                    <w:pict>
                      <v:rect w14:anchorId="6A2DB8E2" id="_x0000_s1156" style="position:absolute;left:0;text-align:left;margin-left:96pt;margin-top:13.3pt;width:21.6pt;height:21.6pt;z-index:251873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">
                        <v:textbox>
                          <w:txbxContent>
                            <w:p w14:paraId="32D72379" w14:textId="77777777" w:rsidR="00C23F08" w:rsidRDefault="00C23F08" w:rsidP="00C23F08">
                              <w:pPr>
                                <w:rPr>
                                  <w:lang w:val="nl-NL"/>
                                </w:rPr>
                              </w:pPr>
                              <w:r>
                                <w:rPr>
                                  <w:lang w:val="nl-NL"/>
                                </w:rPr>
                                <w:t>X</w:t>
                              </w:r>
                            </w:p>
                            <w:p w14:paraId="0278A65D" w14:textId="77777777" w:rsidR="00C23F08" w:rsidRDefault="00C23F08" w:rsidP="00C23F08">
                              <w:pPr>
                                <w:jc w:val="center"/>
                              </w:pPr>
                            </w:p>
                          </w:txbxContent>
                        </v:textbox>
                      </v:rect>
                    </w:pict>
                  </mc:Fallback>
                </mc:AlternateContent>
              </w:r>
              <w:r>
                <w:rPr>
                  <w:noProof/>
                  <w:lang w:val="de-DE" w:eastAsia="de-DE"/>
                </w:rPr>
                <mc:AlternateContent>
                  <mc:Choice Requires="wps">
                    <w:drawing>
                      <wp:anchor distT="0" distB="0" distL="114300" distR="114300" simplePos="0" relativeHeight="251872256" behindDoc="0" locked="0" layoutInCell="1" allowOverlap="1" wp14:anchorId="5546D1B9" wp14:editId="18E89B2C">
                        <wp:simplePos x="0" y="0"/>
                        <wp:positionH relativeFrom="column">
                          <wp:posOffset>1793240</wp:posOffset>
                        </wp:positionH>
                        <wp:positionV relativeFrom="paragraph">
                          <wp:posOffset>168910</wp:posOffset>
                        </wp:positionV>
                        <wp:extent cx="274320" cy="274320"/>
                        <wp:effectExtent l="0" t="0" r="11430" b="11430"/>
                        <wp:wrapNone/>
                        <wp:docPr id="477"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324E133" w14:textId="77777777" w:rsidR="00C23F08" w:rsidRDefault="00C23F08" w:rsidP="00C23F08">
                                    <w:pPr>
                                      <w:rPr>
                                        <w:lang w:val="nl-NL"/>
                                      </w:rPr>
                                    </w:pPr>
                                    <w:r>
                                      <w:rPr>
                                        <w:lang w:val="nl-NL"/>
                                      </w:rPr>
                                      <w:t>X</w:t>
                                    </w:r>
                                  </w:p>
                                  <w:p w14:paraId="78E02EED" w14:textId="77777777" w:rsidR="00C23F08" w:rsidRDefault="00C23F08" w:rsidP="00C23F08">
                                    <w:pPr>
                                      <w:jc w:val="center"/>
                                    </w:pPr>
                                  </w:p>
                                </w:txbxContent>
                              </wps:txbx>
                              <wps:bodyPr rot="0" vert="horz" wrap="square" lIns="91440" tIns="45720" rIns="91440" bIns="45720" anchor="t" anchorCtr="0" upright="1">
                                <a:noAutofit/>
                              </wps:bodyPr>
                            </wps:wsp>
                          </a:graphicData>
                        </a:graphic>
                      </wp:anchor>
                    </w:drawing>
                  </mc:Choice>
                  <mc:Fallback>
                    <w:pict>
                      <v:rect w14:anchorId="5546D1B9" id="_x0000_s1157" style="position:absolute;left:0;text-align:left;margin-left:141.2pt;margin-top:13.3pt;width:21.6pt;height:21.6pt;z-index:251872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">
                        <v:textbox>
                          <w:txbxContent>
                            <w:p w14:paraId="4324E133" w14:textId="77777777" w:rsidR="00C23F08" w:rsidRDefault="00C23F08" w:rsidP="00C23F08">
                              <w:pPr>
                                <w:rPr>
                                  <w:lang w:val="nl-NL"/>
                                </w:rPr>
                              </w:pPr>
                              <w:r>
                                <w:rPr>
                                  <w:lang w:val="nl-NL"/>
                                </w:rPr>
                                <w:t>X</w:t>
                              </w:r>
                            </w:p>
                            <w:p w14:paraId="78E02EED" w14:textId="77777777" w:rsidR="00C23F08" w:rsidRDefault="00C23F08" w:rsidP="00C23F08">
                              <w:pPr>
                                <w:jc w:val="center"/>
                              </w:pPr>
                            </w:p>
                          </w:txbxContent>
                        </v:textbox>
                      </v:rect>
                    </w:pict>
                  </mc:Fallback>
                </mc:AlternateContent>
              </w:r>
              <w:r>
                <w:rPr>
                  <w:noProof/>
                  <w:lang w:val="de-DE" w:eastAsia="de-DE"/>
                </w:rPr>
                <mc:AlternateContent>
                  <mc:Choice Requires="wps">
                    <w:drawing>
                      <wp:anchor distT="0" distB="0" distL="114300" distR="114300" simplePos="0" relativeHeight="251871232" behindDoc="0" locked="0" layoutInCell="1" allowOverlap="1" wp14:anchorId="2E95AF37" wp14:editId="3F6FAEB7">
                        <wp:simplePos x="0" y="0"/>
                        <wp:positionH relativeFrom="column">
                          <wp:posOffset>2399665</wp:posOffset>
                        </wp:positionH>
                        <wp:positionV relativeFrom="paragraph">
                          <wp:posOffset>168910</wp:posOffset>
                        </wp:positionV>
                        <wp:extent cx="274320" cy="274320"/>
                        <wp:effectExtent l="0" t="0" r="11430" b="11430"/>
                        <wp:wrapNone/>
                        <wp:docPr id="478"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930E5D4" w14:textId="77777777" w:rsidR="00C23F08" w:rsidRDefault="00C23F08" w:rsidP="00C23F08">
                                    <w:pPr>
                                      <w:rPr>
                                        <w:lang w:val="nl-NL"/>
                                      </w:rPr>
                                    </w:pPr>
                                    <w:proofErr w:type="gramStart"/>
                                    <w:r>
                                      <w:rPr>
                                        <w:lang w:val="nl-NL"/>
                                      </w:rPr>
                                      <w:t>x</w:t>
                                    </w:r>
                                    <w:proofErr w:type="gramEnd"/>
                                  </w:p>
                                  <w:p w14:paraId="13EDD2C8" w14:textId="77777777" w:rsidR="00C23F08" w:rsidRDefault="00C23F08" w:rsidP="00C23F08">
                                    <w:pPr>
                                      <w:jc w:val="center"/>
                                    </w:pPr>
                                  </w:p>
                                </w:txbxContent>
                              </wps:txbx>
                              <wps:bodyPr rot="0" vert="horz" wrap="square" lIns="91440" tIns="45720" rIns="91440" bIns="45720" anchor="t" anchorCtr="0" upright="1">
                                <a:noAutofit/>
                              </wps:bodyPr>
                            </wps:wsp>
                          </a:graphicData>
                        </a:graphic>
                      </wp:anchor>
                    </w:drawing>
                  </mc:Choice>
                  <mc:Fallback>
                    <w:pict>
                      <v:rect w14:anchorId="2E95AF37" id="_x0000_s1158" style="position:absolute;left:0;text-align:left;margin-left:188.95pt;margin-top:13.3pt;width:21.6pt;height:21.6pt;z-index:251871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">
                        <v:textbox>
                          <w:txbxContent>
                            <w:p w14:paraId="6930E5D4" w14:textId="77777777" w:rsidR="00C23F08" w:rsidRDefault="00C23F08" w:rsidP="00C23F08">
                              <w:pPr>
                                <w:rPr>
                                  <w:lang w:val="nl-NL"/>
                                </w:rPr>
                              </w:pPr>
                              <w:proofErr w:type="gramStart"/>
                              <w:r>
                                <w:rPr>
                                  <w:lang w:val="nl-NL"/>
                                </w:rPr>
                                <w:t>x</w:t>
                              </w:r>
                              <w:proofErr w:type="gramEnd"/>
                            </w:p>
                            <w:p w14:paraId="13EDD2C8" w14:textId="77777777" w:rsidR="00C23F08" w:rsidRDefault="00C23F08" w:rsidP="00C23F08">
                              <w:pPr>
                                <w:jc w:val="center"/>
                              </w:pPr>
                            </w:p>
                          </w:txbxContent>
                        </v:textbox>
                      </v:rect>
                    </w:pict>
                  </mc:Fallback>
                </mc:AlternateContent>
              </w:r>
              <w:r>
                <w:rPr>
                  <w:noProof/>
                  <w:lang w:val="de-DE" w:eastAsia="de-DE"/>
                </w:rPr>
                <mc:AlternateContent>
                  <mc:Choice Requires="wps">
                    <w:drawing>
                      <wp:anchor distT="0" distB="0" distL="114300" distR="114300" simplePos="0" relativeHeight="251870208" behindDoc="0" locked="0" layoutInCell="1" allowOverlap="1" wp14:anchorId="3A8E853D" wp14:editId="089A3813">
                        <wp:simplePos x="0" y="0"/>
                        <wp:positionH relativeFrom="column">
                          <wp:posOffset>3072130</wp:posOffset>
                        </wp:positionH>
                        <wp:positionV relativeFrom="paragraph">
                          <wp:posOffset>168910</wp:posOffset>
                        </wp:positionV>
                        <wp:extent cx="274320" cy="274320"/>
                        <wp:effectExtent l="0" t="0" r="11430" b="11430"/>
                        <wp:wrapNone/>
                        <wp:docPr id="479"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620908F" w14:textId="77777777" w:rsidR="00C23F08" w:rsidRDefault="00C23F08" w:rsidP="00C23F08">
                                    <w:pPr>
                                      <w:jc w:val="center"/>
                                    </w:pPr>
                                    <w:r>
                                      <w:t>X</w:t>
                                    </w:r>
                                  </w:p>
                                </w:txbxContent>
                              </wps:txbx>
                              <wps:bodyPr rot="0" vert="horz" wrap="square" lIns="91440" tIns="45720" rIns="91440" bIns="45720" anchor="t" anchorCtr="0" upright="1">
                                <a:noAutofit/>
                              </wps:bodyPr>
                            </wps:wsp>
                          </a:graphicData>
                        </a:graphic>
                      </wp:anchor>
                    </w:drawing>
                  </mc:Choice>
                  <mc:Fallback>
                    <w:pict>
                      <v:rect w14:anchorId="3A8E853D" id="_x0000_s1159" style="position:absolute;left:0;text-align:left;margin-left:241.9pt;margin-top:13.3pt;width:21.6pt;height:21.6pt;z-index:251870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">
                        <v:textbox>
                          <w:txbxContent>
                            <w:p w14:paraId="3620908F" w14:textId="77777777" w:rsidR="00C23F08" w:rsidRDefault="00C23F08" w:rsidP="00C23F08">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869184" behindDoc="0" locked="0" layoutInCell="1" allowOverlap="1" wp14:anchorId="1F65EC3F" wp14:editId="24250155">
                        <wp:simplePos x="0" y="0"/>
                        <wp:positionH relativeFrom="column">
                          <wp:posOffset>3834765</wp:posOffset>
                        </wp:positionH>
                        <wp:positionV relativeFrom="paragraph">
                          <wp:posOffset>168910</wp:posOffset>
                        </wp:positionV>
                        <wp:extent cx="274320" cy="274320"/>
                        <wp:effectExtent l="0" t="0" r="11430" b="11430"/>
                        <wp:wrapNone/>
                        <wp:docPr id="480"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77CECE3" w14:textId="77777777" w:rsidR="00C23F08" w:rsidRDefault="00C23F08" w:rsidP="00C23F08">
                                    <w:pPr>
                                      <w:jc w:val="center"/>
                                    </w:pPr>
                                  </w:p>
                                </w:txbxContent>
                              </wps:txbx>
                              <wps:bodyPr rot="0" vert="horz" wrap="square" lIns="91440" tIns="45720" rIns="91440" bIns="45720" anchor="t" anchorCtr="0" upright="1">
                                <a:noAutofit/>
                              </wps:bodyPr>
                            </wps:wsp>
                          </a:graphicData>
                        </a:graphic>
                      </wp:anchor>
                    </w:drawing>
                  </mc:Choice>
                  <mc:Fallback>
                    <w:pict>
                      <v:rect w14:anchorId="1F65EC3F" id="_x0000_s1160" style="position:absolute;left:0;text-align:left;margin-left:301.95pt;margin-top:13.3pt;width:21.6pt;height:21.6pt;z-index:251869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">
                        <v:textbox>
                          <w:txbxContent>
                            <w:p w14:paraId="077CECE3" w14:textId="77777777" w:rsidR="00C23F08" w:rsidRDefault="00C23F08" w:rsidP="00C23F08">
                              <w:pPr>
                                <w:jc w:val="center"/>
                              </w:pPr>
                            </w:p>
                          </w:txbxContent>
                        </v:textbox>
                      </v:rect>
                    </w:pict>
                  </mc:Fallback>
                </mc:AlternateContent>
              </w:r>
              <w:r>
                <w:rPr>
                  <w:noProof/>
                  <w:lang w:val="de-DE" w:eastAsia="de-DE"/>
                </w:rPr>
                <mc:AlternateContent>
                  <mc:Choice Requires="wps">
                    <w:drawing>
                      <wp:anchor distT="0" distB="0" distL="114300" distR="114300" simplePos="0" relativeHeight="251875328" behindDoc="0" locked="0" layoutInCell="1" allowOverlap="1" wp14:anchorId="3AB0E88E" wp14:editId="2FD65EC9">
                        <wp:simplePos x="0" y="0"/>
                        <wp:positionH relativeFrom="column">
                          <wp:posOffset>31750</wp:posOffset>
                        </wp:positionH>
                        <wp:positionV relativeFrom="paragraph">
                          <wp:posOffset>168910</wp:posOffset>
                        </wp:positionV>
                        <wp:extent cx="274320" cy="274320"/>
                        <wp:effectExtent l="0" t="0" r="11430" b="11430"/>
                        <wp:wrapNone/>
                        <wp:docPr id="481"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7DE8AA9" w14:textId="77777777" w:rsidR="00C23F08" w:rsidRDefault="00C23F08" w:rsidP="00C23F08">
                                    <w:pPr>
                                      <w:rPr>
                                        <w:lang w:val="nl-NL"/>
                                      </w:rPr>
                                    </w:pPr>
                                  </w:p>
                                </w:txbxContent>
                              </wps:txbx>
                              <wps:bodyPr rot="0" vert="horz" wrap="square" lIns="91440" tIns="45720" rIns="91440" bIns="45720" anchor="t" anchorCtr="0" upright="1">
                                <a:noAutofit/>
                              </wps:bodyPr>
                            </wps:wsp>
                          </a:graphicData>
                        </a:graphic>
                      </wp:anchor>
                    </w:drawing>
                  </mc:Choice>
                  <mc:Fallback>
                    <w:pict>
                      <v:rect w14:anchorId="3AB0E88E" id="_x0000_s1161" style="position:absolute;left:0;text-align:left;margin-left:2.5pt;margin-top:13.3pt;width:21.6pt;height:21.6pt;z-index:251875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">
                        <v:textbox>
                          <w:txbxContent>
                            <w:p w14:paraId="17DE8AA9" w14:textId="77777777" w:rsidR="00C23F08" w:rsidRDefault="00C23F08" w:rsidP="00C23F08">
                              <w:pPr>
                                <w:rPr>
                                  <w:lang w:val="nl-NL"/>
                                </w:rPr>
                              </w:pPr>
                            </w:p>
                          </w:txbxContent>
                        </v:textbox>
                      </v:rect>
                    </w:pict>
                  </mc:Fallback>
                </mc:AlternateContent>
              </w:r>
              <w:r>
                <w:rPr>
                  <w:sz w:val="20"/>
                  <w:lang w:val="en-CA"/>
                </w:rPr>
                <w:t>29</w:t>
              </w:r>
              <w:r>
                <w:rPr>
                  <w:sz w:val="20"/>
                  <w:lang w:val="en-CA"/>
                </w:rPr>
                <w:tab/>
                <w:t>30</w:t>
              </w:r>
              <w:r>
                <w:rPr>
                  <w:sz w:val="20"/>
                  <w:lang w:val="en-CA"/>
                </w:rPr>
                <w:tab/>
                <w:t>31</w:t>
              </w:r>
              <w:r>
                <w:rPr>
                  <w:sz w:val="20"/>
                  <w:lang w:val="en-CA"/>
                </w:rPr>
                <w:tab/>
                <w:t>32</w:t>
              </w:r>
              <w:r>
                <w:rPr>
                  <w:sz w:val="20"/>
                  <w:lang w:val="en-CA"/>
                </w:rPr>
                <w:tab/>
                <w:t>33</w:t>
              </w:r>
              <w:r>
                <w:rPr>
                  <w:sz w:val="20"/>
                  <w:lang w:val="en-CA"/>
                </w:rPr>
                <w:tab/>
                <w:t>34</w:t>
              </w:r>
              <w:r>
                <w:rPr>
                  <w:sz w:val="20"/>
                  <w:lang w:val="en-CA"/>
                </w:rPr>
                <w:tab/>
                <w:t xml:space="preserve"> 35</w:t>
              </w:r>
            </w:ins>
          </w:p>
          <w:p w14:paraId="5B1DD223" w14:textId="77777777" w:rsidR="00C23F08"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142" w:author="IALA Meetings" w:date="2022-09-28T14:52:00Z"/>
                <w:bCs/>
                <w:iCs/>
                <w:snapToGrid w:val="0"/>
                <w:sz w:val="20"/>
                <w:szCs w:val="20"/>
                <w:lang w:val="en-CA"/>
              </w:rPr>
            </w:pPr>
          </w:p>
          <w:p w14:paraId="221373CA" w14:textId="77777777" w:rsidR="00C23F08"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143" w:author="IALA Meetings" w:date="2022-09-28T14:52:00Z"/>
                <w:bCs/>
                <w:iCs/>
                <w:snapToGrid w:val="0"/>
                <w:sz w:val="20"/>
                <w:szCs w:val="20"/>
                <w:lang w:val="en-CA"/>
              </w:rPr>
            </w:pPr>
          </w:p>
        </w:tc>
      </w:tr>
      <w:tr w:rsidR="00C23F08" w14:paraId="3C129706" w14:textId="77777777" w:rsidTr="009A4587">
        <w:trPr>
          <w:cantSplit/>
          <w:trHeight w:val="342"/>
          <w:ins w:id="2144" w:author="IALA Meetings" w:date="2022-09-28T14:52:00Z"/>
        </w:trPr>
        <w:tc>
          <w:tcPr>
            <w:tcW w:w="2518" w:type="dxa"/>
            <w:shd w:val="clear" w:color="auto" w:fill="DDD9C3" w:themeFill="background2" w:themeFillShade="E6"/>
          </w:tcPr>
          <w:p w14:paraId="4804E738" w14:textId="77777777" w:rsidR="00C23F08" w:rsidRDefault="00C23F08"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145" w:author="IALA Meetings" w:date="2022-09-28T14:52:00Z"/>
                <w:b/>
                <w:bCs/>
                <w:iCs/>
                <w:snapToGrid w:val="0"/>
                <w:sz w:val="20"/>
                <w:szCs w:val="20"/>
              </w:rPr>
            </w:pPr>
            <w:ins w:id="2146" w:author="IALA Meetings" w:date="2022-09-28T14:52:00Z">
              <w:r>
                <w:rPr>
                  <w:b/>
                  <w:bCs/>
                  <w:iCs/>
                  <w:snapToGrid w:val="0"/>
                  <w:sz w:val="20"/>
                  <w:szCs w:val="20"/>
                </w:rPr>
                <w:t>Committee notes</w:t>
              </w:r>
            </w:ins>
          </w:p>
        </w:tc>
        <w:tc>
          <w:tcPr>
            <w:tcW w:w="2268" w:type="dxa"/>
            <w:shd w:val="clear" w:color="auto" w:fill="DDD9C3" w:themeFill="background2" w:themeFillShade="E6"/>
          </w:tcPr>
          <w:p w14:paraId="7F272702" w14:textId="77777777" w:rsidR="00C23F08"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147" w:author="IALA Meetings" w:date="2022-09-28T14:52:00Z"/>
                <w:b/>
                <w:bCs/>
                <w:iCs/>
                <w:snapToGrid w:val="0"/>
                <w:sz w:val="20"/>
                <w:szCs w:val="20"/>
              </w:rPr>
            </w:pPr>
            <w:ins w:id="2148" w:author="IALA Meetings" w:date="2022-09-28T14:52:00Z">
              <w:r>
                <w:rPr>
                  <w:b/>
                  <w:bCs/>
                  <w:iCs/>
                  <w:snapToGrid w:val="0"/>
                  <w:sz w:val="20"/>
                  <w:szCs w:val="20"/>
                </w:rPr>
                <w:t>Origins</w:t>
              </w:r>
            </w:ins>
          </w:p>
        </w:tc>
        <w:tc>
          <w:tcPr>
            <w:tcW w:w="4820" w:type="dxa"/>
            <w:gridSpan w:val="2"/>
            <w:shd w:val="clear" w:color="auto" w:fill="DDD9C3" w:themeFill="background2" w:themeFillShade="E6"/>
          </w:tcPr>
          <w:p w14:paraId="1C106580" w14:textId="77777777" w:rsidR="00C23F08"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149" w:author="IALA Meetings" w:date="2022-09-28T14:52:00Z"/>
                <w:bCs/>
                <w:iCs/>
                <w:snapToGrid w:val="0"/>
                <w:sz w:val="20"/>
                <w:szCs w:val="20"/>
              </w:rPr>
            </w:pPr>
            <w:ins w:id="2150" w:author="IALA Meetings" w:date="2022-09-28T14:52:00Z">
              <w:r>
                <w:rPr>
                  <w:bCs/>
                  <w:iCs/>
                  <w:snapToGrid w:val="0"/>
                  <w:sz w:val="20"/>
                  <w:szCs w:val="20"/>
                </w:rPr>
                <w:t>Requested by ENAV Committee at [ENAV29]</w:t>
              </w:r>
            </w:ins>
          </w:p>
        </w:tc>
      </w:tr>
      <w:tr w:rsidR="00C23F08" w14:paraId="43FBBB66" w14:textId="77777777" w:rsidTr="009A4587">
        <w:trPr>
          <w:cantSplit/>
          <w:trHeight w:val="342"/>
          <w:ins w:id="2151" w:author="IALA Meetings" w:date="2022-09-28T14:52:00Z"/>
        </w:trPr>
        <w:tc>
          <w:tcPr>
            <w:tcW w:w="2518" w:type="dxa"/>
            <w:vMerge w:val="restart"/>
            <w:shd w:val="clear" w:color="auto" w:fill="auto"/>
          </w:tcPr>
          <w:p w14:paraId="30388B83" w14:textId="77777777" w:rsidR="00C23F08" w:rsidRDefault="00C23F08"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ins w:id="2152" w:author="IALA Meetings" w:date="2022-09-28T14:52:00Z"/>
                <w:b/>
                <w:bCs/>
                <w:iCs/>
                <w:snapToGrid w:val="0"/>
                <w:sz w:val="20"/>
                <w:szCs w:val="20"/>
              </w:rPr>
            </w:pPr>
          </w:p>
        </w:tc>
        <w:tc>
          <w:tcPr>
            <w:tcW w:w="2268" w:type="dxa"/>
            <w:shd w:val="clear" w:color="auto" w:fill="DDD9C3" w:themeFill="background2" w:themeFillShade="E6"/>
          </w:tcPr>
          <w:p w14:paraId="044CDB43" w14:textId="77777777" w:rsidR="00C23F08"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153" w:author="IALA Meetings" w:date="2022-09-28T14:52:00Z"/>
                <w:b/>
                <w:bCs/>
                <w:iCs/>
                <w:snapToGrid w:val="0"/>
                <w:sz w:val="20"/>
                <w:szCs w:val="20"/>
              </w:rPr>
            </w:pPr>
            <w:ins w:id="2154" w:author="IALA Meetings" w:date="2022-09-28T14:52:00Z">
              <w:r>
                <w:rPr>
                  <w:b/>
                  <w:bCs/>
                  <w:iCs/>
                  <w:snapToGrid w:val="0"/>
                  <w:sz w:val="20"/>
                  <w:szCs w:val="20"/>
                </w:rPr>
                <w:t>Agreed by session</w:t>
              </w:r>
            </w:ins>
          </w:p>
        </w:tc>
        <w:tc>
          <w:tcPr>
            <w:tcW w:w="2268" w:type="dxa"/>
            <w:shd w:val="clear" w:color="auto" w:fill="DDD9C3" w:themeFill="background2" w:themeFillShade="E6"/>
          </w:tcPr>
          <w:p w14:paraId="1384556F" w14:textId="77777777" w:rsidR="00C23F08"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155" w:author="IALA Meetings" w:date="2022-09-28T14:52:00Z"/>
                <w:b/>
                <w:bCs/>
                <w:iCs/>
                <w:snapToGrid w:val="0"/>
                <w:sz w:val="20"/>
                <w:szCs w:val="20"/>
              </w:rPr>
            </w:pPr>
            <w:ins w:id="2156" w:author="IALA Meetings" w:date="2022-09-28T14:52:00Z">
              <w:r>
                <w:rPr>
                  <w:b/>
                  <w:bCs/>
                  <w:iCs/>
                  <w:snapToGrid w:val="0"/>
                  <w:sz w:val="20"/>
                  <w:szCs w:val="20"/>
                </w:rPr>
                <w:t>TD#</w:t>
              </w:r>
            </w:ins>
          </w:p>
        </w:tc>
        <w:tc>
          <w:tcPr>
            <w:tcW w:w="2552" w:type="dxa"/>
            <w:shd w:val="clear" w:color="auto" w:fill="DDD9C3" w:themeFill="background2" w:themeFillShade="E6"/>
          </w:tcPr>
          <w:p w14:paraId="56CE50B9" w14:textId="77777777" w:rsidR="00C23F08"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157" w:author="IALA Meetings" w:date="2022-09-28T14:52:00Z"/>
                <w:b/>
                <w:bCs/>
                <w:iCs/>
                <w:snapToGrid w:val="0"/>
                <w:sz w:val="20"/>
                <w:szCs w:val="20"/>
              </w:rPr>
            </w:pPr>
            <w:ins w:id="2158" w:author="IALA Meetings" w:date="2022-09-28T14:52:00Z">
              <w:r>
                <w:rPr>
                  <w:b/>
                  <w:bCs/>
                  <w:iCs/>
                  <w:snapToGrid w:val="0"/>
                  <w:sz w:val="20"/>
                  <w:szCs w:val="20"/>
                </w:rPr>
                <w:t>Comments</w:t>
              </w:r>
            </w:ins>
          </w:p>
        </w:tc>
      </w:tr>
      <w:tr w:rsidR="00C23F08" w14:paraId="6109A7B5" w14:textId="77777777" w:rsidTr="009A4587">
        <w:trPr>
          <w:cantSplit/>
          <w:trHeight w:val="489"/>
          <w:ins w:id="2159" w:author="IALA Meetings" w:date="2022-09-28T14:52:00Z"/>
        </w:trPr>
        <w:tc>
          <w:tcPr>
            <w:tcW w:w="2518" w:type="dxa"/>
            <w:vMerge/>
            <w:shd w:val="clear" w:color="auto" w:fill="auto"/>
          </w:tcPr>
          <w:p w14:paraId="2B510B00" w14:textId="77777777" w:rsidR="00C23F08" w:rsidRDefault="00C23F08"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ins w:id="2160" w:author="IALA Meetings" w:date="2022-09-28T14:52:00Z"/>
                <w:bCs/>
                <w:iCs/>
                <w:snapToGrid w:val="0"/>
                <w:sz w:val="20"/>
                <w:szCs w:val="20"/>
              </w:rPr>
            </w:pPr>
          </w:p>
        </w:tc>
        <w:tc>
          <w:tcPr>
            <w:tcW w:w="2268" w:type="dxa"/>
            <w:shd w:val="clear" w:color="auto" w:fill="DDD9C3" w:themeFill="background2" w:themeFillShade="E6"/>
          </w:tcPr>
          <w:p w14:paraId="5F1FDBC2" w14:textId="77777777" w:rsidR="00C23F08"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161" w:author="IALA Meetings" w:date="2022-09-28T14:52:00Z"/>
                <w:bCs/>
                <w:iCs/>
                <w:snapToGrid w:val="0"/>
                <w:sz w:val="20"/>
                <w:szCs w:val="20"/>
              </w:rPr>
            </w:pPr>
            <w:ins w:id="2162" w:author="IALA Meetings" w:date="2022-09-28T14:5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268" w:type="dxa"/>
            <w:shd w:val="clear" w:color="auto" w:fill="DDD9C3" w:themeFill="background2" w:themeFillShade="E6"/>
          </w:tcPr>
          <w:p w14:paraId="643E9CBB" w14:textId="77777777" w:rsidR="00C23F08"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163" w:author="IALA Meetings" w:date="2022-09-28T14:52:00Z"/>
                <w:bCs/>
                <w:iCs/>
                <w:snapToGrid w:val="0"/>
                <w:sz w:val="20"/>
                <w:szCs w:val="20"/>
              </w:rPr>
            </w:pPr>
            <w:ins w:id="2164" w:author="IALA Meetings" w:date="2022-09-28T14:5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c>
          <w:tcPr>
            <w:tcW w:w="2552" w:type="dxa"/>
            <w:shd w:val="clear" w:color="auto" w:fill="DDD9C3" w:themeFill="background2" w:themeFillShade="E6"/>
          </w:tcPr>
          <w:p w14:paraId="510FAA6B" w14:textId="77777777" w:rsidR="00C23F08"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165" w:author="IALA Meetings" w:date="2022-09-28T14:52:00Z"/>
                <w:bCs/>
                <w:iCs/>
                <w:snapToGrid w:val="0"/>
                <w:sz w:val="20"/>
                <w:szCs w:val="20"/>
              </w:rPr>
            </w:pPr>
            <w:ins w:id="2166" w:author="IALA Meetings" w:date="2022-09-28T14:5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ins>
          </w:p>
        </w:tc>
      </w:tr>
      <w:tr w:rsidR="00C23F08" w14:paraId="41ED8DC1" w14:textId="77777777" w:rsidTr="009A4587">
        <w:trPr>
          <w:cantSplit/>
          <w:trHeight w:val="489"/>
          <w:ins w:id="2167" w:author="IALA Meetings" w:date="2022-09-28T14:52:00Z"/>
        </w:trPr>
        <w:tc>
          <w:tcPr>
            <w:tcW w:w="2518" w:type="dxa"/>
            <w:shd w:val="clear" w:color="auto" w:fill="auto"/>
          </w:tcPr>
          <w:p w14:paraId="4A73A69E" w14:textId="77777777" w:rsidR="00C23F08" w:rsidRDefault="00C23F08"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2168" w:author="IALA Meetings" w:date="2022-09-28T14:52:00Z"/>
                <w:bCs/>
                <w:iCs/>
                <w:snapToGrid w:val="0"/>
                <w:sz w:val="20"/>
                <w:szCs w:val="20"/>
              </w:rPr>
            </w:pPr>
          </w:p>
        </w:tc>
        <w:tc>
          <w:tcPr>
            <w:tcW w:w="2268" w:type="dxa"/>
            <w:shd w:val="clear" w:color="auto" w:fill="DDD9C3" w:themeFill="background2" w:themeFillShade="E6"/>
          </w:tcPr>
          <w:p w14:paraId="51CBC966" w14:textId="77777777" w:rsidR="00C23F08"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169" w:author="IALA Meetings" w:date="2022-09-28T14:52:00Z"/>
                <w:b/>
                <w:bCs/>
                <w:iCs/>
                <w:snapToGrid w:val="0"/>
                <w:sz w:val="20"/>
                <w:szCs w:val="20"/>
              </w:rPr>
            </w:pPr>
            <w:ins w:id="2170" w:author="IALA Meetings" w:date="2022-09-28T14:52:00Z">
              <w:r>
                <w:rPr>
                  <w:b/>
                  <w:bCs/>
                  <w:iCs/>
                  <w:snapToGrid w:val="0"/>
                  <w:sz w:val="20"/>
                  <w:szCs w:val="20"/>
                </w:rPr>
                <w:t>Approved by Council</w:t>
              </w:r>
            </w:ins>
          </w:p>
        </w:tc>
        <w:tc>
          <w:tcPr>
            <w:tcW w:w="2268" w:type="dxa"/>
            <w:shd w:val="clear" w:color="auto" w:fill="DDD9C3" w:themeFill="background2" w:themeFillShade="E6"/>
          </w:tcPr>
          <w:p w14:paraId="11FA2B45" w14:textId="77777777" w:rsidR="00C23F08"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171" w:author="IALA Meetings" w:date="2022-09-28T14:52:00Z"/>
                <w:bCs/>
                <w:iCs/>
                <w:snapToGrid w:val="0"/>
                <w:sz w:val="20"/>
                <w:szCs w:val="20"/>
              </w:rPr>
            </w:pPr>
            <w:ins w:id="2172" w:author="IALA Meetings" w:date="2022-09-28T14:5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ins>
          </w:p>
        </w:tc>
        <w:tc>
          <w:tcPr>
            <w:tcW w:w="2552" w:type="dxa"/>
            <w:shd w:val="clear" w:color="auto" w:fill="DDD9C3" w:themeFill="background2" w:themeFillShade="E6"/>
          </w:tcPr>
          <w:p w14:paraId="455AA80B" w14:textId="77777777" w:rsidR="00C23F08"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173" w:author="IALA Meetings" w:date="2022-09-28T14:52:00Z"/>
                <w:bCs/>
                <w:iCs/>
                <w:snapToGrid w:val="0"/>
                <w:sz w:val="20"/>
                <w:szCs w:val="20"/>
              </w:rPr>
            </w:pPr>
            <w:ins w:id="2174" w:author="IALA Meetings" w:date="2022-09-28T14:5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ins>
          </w:p>
        </w:tc>
      </w:tr>
      <w:tr w:rsidR="00C23F08" w14:paraId="0649C490" w14:textId="77777777" w:rsidTr="009A4587">
        <w:trPr>
          <w:cantSplit/>
          <w:trHeight w:val="489"/>
          <w:ins w:id="2175" w:author="IALA Meetings" w:date="2022-09-28T14:52:00Z"/>
        </w:trPr>
        <w:tc>
          <w:tcPr>
            <w:tcW w:w="2518" w:type="dxa"/>
            <w:shd w:val="clear" w:color="auto" w:fill="auto"/>
          </w:tcPr>
          <w:p w14:paraId="51640432" w14:textId="77777777" w:rsidR="00C23F08" w:rsidRDefault="00C23F08" w:rsidP="009A45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2176" w:author="IALA Meetings" w:date="2022-09-28T14:52:00Z"/>
                <w:bCs/>
                <w:iCs/>
                <w:snapToGrid w:val="0"/>
                <w:sz w:val="20"/>
                <w:szCs w:val="20"/>
              </w:rPr>
            </w:pPr>
          </w:p>
        </w:tc>
        <w:tc>
          <w:tcPr>
            <w:tcW w:w="2268" w:type="dxa"/>
            <w:shd w:val="clear" w:color="auto" w:fill="DDD9C3" w:themeFill="background2" w:themeFillShade="E6"/>
          </w:tcPr>
          <w:p w14:paraId="0501DF43" w14:textId="77777777" w:rsidR="00C23F08"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177" w:author="IALA Meetings" w:date="2022-09-28T14:52:00Z"/>
                <w:b/>
                <w:bCs/>
                <w:iCs/>
                <w:snapToGrid w:val="0"/>
                <w:sz w:val="20"/>
                <w:szCs w:val="20"/>
              </w:rPr>
            </w:pPr>
            <w:ins w:id="2178" w:author="IALA Meetings" w:date="2022-09-28T14:52:00Z">
              <w:r>
                <w:rPr>
                  <w:b/>
                  <w:bCs/>
                  <w:iCs/>
                  <w:snapToGrid w:val="0"/>
                  <w:sz w:val="20"/>
                  <w:szCs w:val="20"/>
                </w:rPr>
                <w:t>Revision Notes:</w:t>
              </w:r>
            </w:ins>
          </w:p>
        </w:tc>
        <w:tc>
          <w:tcPr>
            <w:tcW w:w="4820" w:type="dxa"/>
            <w:gridSpan w:val="2"/>
            <w:shd w:val="clear" w:color="auto" w:fill="DDD9C3" w:themeFill="background2" w:themeFillShade="E6"/>
          </w:tcPr>
          <w:p w14:paraId="33DED2CD" w14:textId="77777777" w:rsidR="00C23F08" w:rsidRDefault="00C23F08" w:rsidP="009A45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179" w:author="IALA Meetings" w:date="2022-09-28T14:52:00Z"/>
                <w:bCs/>
                <w:iCs/>
                <w:snapToGrid w:val="0"/>
                <w:sz w:val="20"/>
                <w:szCs w:val="20"/>
              </w:rPr>
            </w:pPr>
          </w:p>
        </w:tc>
      </w:tr>
    </w:tbl>
    <w:p w14:paraId="02D65AA0" w14:textId="77777777" w:rsidR="00C23F08" w:rsidRDefault="00C23F08" w:rsidP="007F74C1"/>
    <w:sectPr w:rsidR="00C23F08" w:rsidSect="00B333A0">
      <w:headerReference w:type="even" r:id="rId12"/>
      <w:headerReference w:type="default" r:id="rId13"/>
      <w:footerReference w:type="even" r:id="rId14"/>
      <w:footerReference w:type="default" r:id="rId15"/>
      <w:headerReference w:type="first" r:id="rId16"/>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5CDEB" w14:textId="77777777" w:rsidR="00751C1D" w:rsidRDefault="00751C1D" w:rsidP="00362CD9">
      <w:r>
        <w:separator/>
      </w:r>
    </w:p>
  </w:endnote>
  <w:endnote w:type="continuationSeparator" w:id="0">
    <w:p w14:paraId="45189238" w14:textId="77777777" w:rsidR="00751C1D" w:rsidRDefault="00751C1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6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8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279AB" w14:textId="3E67824A" w:rsidR="00751C1D" w:rsidRDefault="00751C1D" w:rsidP="00CE63B2">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5305133"/>
      <w:docPartObj>
        <w:docPartGallery w:val="Page Numbers (Bottom of Page)"/>
        <w:docPartUnique/>
      </w:docPartObj>
    </w:sdtPr>
    <w:sdtEndPr>
      <w:rPr>
        <w:noProof/>
      </w:rPr>
    </w:sdtEndPr>
    <w:sdtContent>
      <w:p w14:paraId="51F9B113" w14:textId="63031BAA" w:rsidR="00751C1D" w:rsidRDefault="00751C1D">
        <w:pPr>
          <w:pStyle w:val="Footer"/>
          <w:jc w:val="center"/>
        </w:pPr>
        <w:r>
          <w:fldChar w:fldCharType="begin"/>
        </w:r>
        <w:r>
          <w:instrText xml:space="preserve"> PAGE   \* MERGEFORMAT </w:instrText>
        </w:r>
        <w:r>
          <w:fldChar w:fldCharType="separate"/>
        </w:r>
        <w:r w:rsidR="00B42037">
          <w:rPr>
            <w:noProof/>
          </w:rPr>
          <w:t>23</w:t>
        </w:r>
        <w:r>
          <w:rPr>
            <w:noProof/>
          </w:rPr>
          <w:fldChar w:fldCharType="end"/>
        </w:r>
      </w:p>
    </w:sdtContent>
  </w:sdt>
  <w:p w14:paraId="2328FBAE" w14:textId="77777777" w:rsidR="00751C1D" w:rsidRDefault="00751C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287FB" w14:textId="77777777" w:rsidR="00751C1D" w:rsidRDefault="00751C1D" w:rsidP="00362CD9">
      <w:r>
        <w:separator/>
      </w:r>
    </w:p>
  </w:footnote>
  <w:footnote w:type="continuationSeparator" w:id="0">
    <w:p w14:paraId="1B6749DA" w14:textId="77777777" w:rsidR="00751C1D" w:rsidRDefault="00751C1D"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17C8AB5A" w:rsidR="00751C1D" w:rsidRDefault="00751C1D" w:rsidP="006A78D5">
    <w:pPr>
      <w:pStyle w:val="Header"/>
      <w:tabs>
        <w:tab w:val="clear" w:pos="9639"/>
        <w:tab w:val="right" w:pos="5954"/>
      </w:tabs>
      <w:spacing w:after="240"/>
    </w:pPr>
    <w:r>
      <w:rPr>
        <w:rFonts w:ascii="Calibri" w:hAnsi="Calibri"/>
        <w:noProof/>
        <w:lang w:val="de-DE" w:eastAsia="de-DE"/>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rPr>
      <w:t>PAP40-5.9.1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793B9F4B" w:rsidR="00751C1D" w:rsidRDefault="00751C1D" w:rsidP="006A78D5">
    <w:pPr>
      <w:pStyle w:val="Header"/>
      <w:tabs>
        <w:tab w:val="clear" w:pos="9639"/>
        <w:tab w:val="right" w:pos="5954"/>
      </w:tabs>
      <w:spacing w:after="240"/>
      <w:jc w:val="right"/>
    </w:pPr>
    <w:r>
      <w:rPr>
        <w:rFonts w:ascii="Calibri" w:hAnsi="Calibri"/>
        <w:noProof/>
        <w:lang w:val="de-DE" w:eastAsia="de-DE"/>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C4F1" w14:textId="5D6DC651" w:rsidR="00751C1D" w:rsidRDefault="00751C1D" w:rsidP="00717A6A">
    <w:pPr>
      <w:pStyle w:val="Header"/>
      <w:tabs>
        <w:tab w:val="clear" w:pos="9639"/>
        <w:tab w:val="right" w:pos="5954"/>
      </w:tabs>
      <w:spacing w:after="240"/>
      <w:jc w:val="right"/>
    </w:pPr>
    <w:r>
      <w:rPr>
        <w:rFonts w:ascii="Calibri" w:hAnsi="Calibri"/>
        <w:noProof/>
        <w:lang w:val="de-DE" w:eastAsia="de-DE"/>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rPr>
      <w:t>PAP31-16.3 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245ACC"/>
    <w:multiLevelType w:val="hybridMultilevel"/>
    <w:tmpl w:val="5B1A5C1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F664FB6"/>
    <w:multiLevelType w:val="hybridMultilevel"/>
    <w:tmpl w:val="6576BD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5036E8"/>
    <w:multiLevelType w:val="hybridMultilevel"/>
    <w:tmpl w:val="4258897C"/>
    <w:lvl w:ilvl="0" w:tplc="04130001">
      <w:start w:val="1"/>
      <w:numFmt w:val="bullet"/>
      <w:lvlText w:val=""/>
      <w:lvlJc w:val="left"/>
      <w:pPr>
        <w:ind w:left="825" w:hanging="360"/>
      </w:pPr>
      <w:rPr>
        <w:rFonts w:ascii="Symbol" w:hAnsi="Symbol" w:hint="default"/>
      </w:rPr>
    </w:lvl>
    <w:lvl w:ilvl="1" w:tplc="04130003" w:tentative="1">
      <w:start w:val="1"/>
      <w:numFmt w:val="bullet"/>
      <w:lvlText w:val="o"/>
      <w:lvlJc w:val="left"/>
      <w:pPr>
        <w:ind w:left="1545" w:hanging="360"/>
      </w:pPr>
      <w:rPr>
        <w:rFonts w:ascii="Courier New" w:hAnsi="Courier New" w:cs="Courier New" w:hint="default"/>
      </w:rPr>
    </w:lvl>
    <w:lvl w:ilvl="2" w:tplc="04130005" w:tentative="1">
      <w:start w:val="1"/>
      <w:numFmt w:val="bullet"/>
      <w:lvlText w:val=""/>
      <w:lvlJc w:val="left"/>
      <w:pPr>
        <w:ind w:left="2265" w:hanging="360"/>
      </w:pPr>
      <w:rPr>
        <w:rFonts w:ascii="Wingdings" w:hAnsi="Wingdings" w:hint="default"/>
      </w:rPr>
    </w:lvl>
    <w:lvl w:ilvl="3" w:tplc="04130001" w:tentative="1">
      <w:start w:val="1"/>
      <w:numFmt w:val="bullet"/>
      <w:lvlText w:val=""/>
      <w:lvlJc w:val="left"/>
      <w:pPr>
        <w:ind w:left="2985" w:hanging="360"/>
      </w:pPr>
      <w:rPr>
        <w:rFonts w:ascii="Symbol" w:hAnsi="Symbol" w:hint="default"/>
      </w:rPr>
    </w:lvl>
    <w:lvl w:ilvl="4" w:tplc="04130003" w:tentative="1">
      <w:start w:val="1"/>
      <w:numFmt w:val="bullet"/>
      <w:lvlText w:val="o"/>
      <w:lvlJc w:val="left"/>
      <w:pPr>
        <w:ind w:left="3705" w:hanging="360"/>
      </w:pPr>
      <w:rPr>
        <w:rFonts w:ascii="Courier New" w:hAnsi="Courier New" w:cs="Courier New" w:hint="default"/>
      </w:rPr>
    </w:lvl>
    <w:lvl w:ilvl="5" w:tplc="04130005" w:tentative="1">
      <w:start w:val="1"/>
      <w:numFmt w:val="bullet"/>
      <w:lvlText w:val=""/>
      <w:lvlJc w:val="left"/>
      <w:pPr>
        <w:ind w:left="4425" w:hanging="360"/>
      </w:pPr>
      <w:rPr>
        <w:rFonts w:ascii="Wingdings" w:hAnsi="Wingdings" w:hint="default"/>
      </w:rPr>
    </w:lvl>
    <w:lvl w:ilvl="6" w:tplc="04130001" w:tentative="1">
      <w:start w:val="1"/>
      <w:numFmt w:val="bullet"/>
      <w:lvlText w:val=""/>
      <w:lvlJc w:val="left"/>
      <w:pPr>
        <w:ind w:left="5145" w:hanging="360"/>
      </w:pPr>
      <w:rPr>
        <w:rFonts w:ascii="Symbol" w:hAnsi="Symbol" w:hint="default"/>
      </w:rPr>
    </w:lvl>
    <w:lvl w:ilvl="7" w:tplc="04130003" w:tentative="1">
      <w:start w:val="1"/>
      <w:numFmt w:val="bullet"/>
      <w:lvlText w:val="o"/>
      <w:lvlJc w:val="left"/>
      <w:pPr>
        <w:ind w:left="5865" w:hanging="360"/>
      </w:pPr>
      <w:rPr>
        <w:rFonts w:ascii="Courier New" w:hAnsi="Courier New" w:cs="Courier New" w:hint="default"/>
      </w:rPr>
    </w:lvl>
    <w:lvl w:ilvl="8" w:tplc="04130005" w:tentative="1">
      <w:start w:val="1"/>
      <w:numFmt w:val="bullet"/>
      <w:lvlText w:val=""/>
      <w:lvlJc w:val="left"/>
      <w:pPr>
        <w:ind w:left="6585" w:hanging="360"/>
      </w:pPr>
      <w:rPr>
        <w:rFonts w:ascii="Wingdings" w:hAnsi="Wingdings" w:hint="default"/>
      </w:rPr>
    </w:lvl>
  </w:abstractNum>
  <w:abstractNum w:abstractNumId="10" w15:restartNumberingAfterBreak="0">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2ED3138D"/>
    <w:multiLevelType w:val="hybridMultilevel"/>
    <w:tmpl w:val="1B1C853E"/>
    <w:lvl w:ilvl="0" w:tplc="E662016E">
      <w:start w:val="31"/>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7"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15:restartNumberingAfterBreak="0">
    <w:nsid w:val="4BAD7DA8"/>
    <w:multiLevelType w:val="hybridMultilevel"/>
    <w:tmpl w:val="F698C672"/>
    <w:lvl w:ilvl="0" w:tplc="9ACE6CB8">
      <w:start w:val="1"/>
      <w:numFmt w:val="bullet"/>
      <w:lvlText w:val=""/>
      <w:lvlJc w:val="left"/>
      <w:pPr>
        <w:tabs>
          <w:tab w:val="num" w:pos="720"/>
        </w:tabs>
        <w:ind w:left="720" w:hanging="360"/>
      </w:pPr>
      <w:rPr>
        <w:rFonts w:ascii="Wingdings" w:hAnsi="Wingdings" w:hint="default"/>
      </w:rPr>
    </w:lvl>
    <w:lvl w:ilvl="1" w:tplc="3EC0C876">
      <w:start w:val="1"/>
      <w:numFmt w:val="bullet"/>
      <w:lvlText w:val=""/>
      <w:lvlJc w:val="left"/>
      <w:pPr>
        <w:tabs>
          <w:tab w:val="num" w:pos="1440"/>
        </w:tabs>
        <w:ind w:left="1440" w:hanging="360"/>
      </w:pPr>
      <w:rPr>
        <w:rFonts w:ascii="Wingdings" w:hAnsi="Wingdings" w:hint="default"/>
      </w:rPr>
    </w:lvl>
    <w:lvl w:ilvl="2" w:tplc="F738B952" w:tentative="1">
      <w:start w:val="1"/>
      <w:numFmt w:val="bullet"/>
      <w:lvlText w:val=""/>
      <w:lvlJc w:val="left"/>
      <w:pPr>
        <w:tabs>
          <w:tab w:val="num" w:pos="2160"/>
        </w:tabs>
        <w:ind w:left="2160" w:hanging="360"/>
      </w:pPr>
      <w:rPr>
        <w:rFonts w:ascii="Wingdings" w:hAnsi="Wingdings" w:hint="default"/>
      </w:rPr>
    </w:lvl>
    <w:lvl w:ilvl="3" w:tplc="2E1442A2" w:tentative="1">
      <w:start w:val="1"/>
      <w:numFmt w:val="bullet"/>
      <w:lvlText w:val=""/>
      <w:lvlJc w:val="left"/>
      <w:pPr>
        <w:tabs>
          <w:tab w:val="num" w:pos="2880"/>
        </w:tabs>
        <w:ind w:left="2880" w:hanging="360"/>
      </w:pPr>
      <w:rPr>
        <w:rFonts w:ascii="Wingdings" w:hAnsi="Wingdings" w:hint="default"/>
      </w:rPr>
    </w:lvl>
    <w:lvl w:ilvl="4" w:tplc="9E1AF3CE" w:tentative="1">
      <w:start w:val="1"/>
      <w:numFmt w:val="bullet"/>
      <w:lvlText w:val=""/>
      <w:lvlJc w:val="left"/>
      <w:pPr>
        <w:tabs>
          <w:tab w:val="num" w:pos="3600"/>
        </w:tabs>
        <w:ind w:left="3600" w:hanging="360"/>
      </w:pPr>
      <w:rPr>
        <w:rFonts w:ascii="Wingdings" w:hAnsi="Wingdings" w:hint="default"/>
      </w:rPr>
    </w:lvl>
    <w:lvl w:ilvl="5" w:tplc="C1F6A466" w:tentative="1">
      <w:start w:val="1"/>
      <w:numFmt w:val="bullet"/>
      <w:lvlText w:val=""/>
      <w:lvlJc w:val="left"/>
      <w:pPr>
        <w:tabs>
          <w:tab w:val="num" w:pos="4320"/>
        </w:tabs>
        <w:ind w:left="4320" w:hanging="360"/>
      </w:pPr>
      <w:rPr>
        <w:rFonts w:ascii="Wingdings" w:hAnsi="Wingdings" w:hint="default"/>
      </w:rPr>
    </w:lvl>
    <w:lvl w:ilvl="6" w:tplc="71B23800" w:tentative="1">
      <w:start w:val="1"/>
      <w:numFmt w:val="bullet"/>
      <w:lvlText w:val=""/>
      <w:lvlJc w:val="left"/>
      <w:pPr>
        <w:tabs>
          <w:tab w:val="num" w:pos="5040"/>
        </w:tabs>
        <w:ind w:left="5040" w:hanging="360"/>
      </w:pPr>
      <w:rPr>
        <w:rFonts w:ascii="Wingdings" w:hAnsi="Wingdings" w:hint="default"/>
      </w:rPr>
    </w:lvl>
    <w:lvl w:ilvl="7" w:tplc="CED07936" w:tentative="1">
      <w:start w:val="1"/>
      <w:numFmt w:val="bullet"/>
      <w:lvlText w:val=""/>
      <w:lvlJc w:val="left"/>
      <w:pPr>
        <w:tabs>
          <w:tab w:val="num" w:pos="5760"/>
        </w:tabs>
        <w:ind w:left="5760" w:hanging="360"/>
      </w:pPr>
      <w:rPr>
        <w:rFonts w:ascii="Wingdings" w:hAnsi="Wingdings" w:hint="default"/>
      </w:rPr>
    </w:lvl>
    <w:lvl w:ilvl="8" w:tplc="704C6F0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DA87DF0"/>
    <w:multiLevelType w:val="hybridMultilevel"/>
    <w:tmpl w:val="4204E6E4"/>
    <w:lvl w:ilvl="0" w:tplc="0C090001">
      <w:start w:val="1"/>
      <w:numFmt w:val="bullet"/>
      <w:lvlText w:val=""/>
      <w:lvlJc w:val="left"/>
      <w:pPr>
        <w:ind w:left="537" w:hanging="420"/>
      </w:pPr>
      <w:rPr>
        <w:rFonts w:ascii="Symbol" w:hAnsi="Symbol" w:hint="default"/>
      </w:rPr>
    </w:lvl>
    <w:lvl w:ilvl="1" w:tplc="04090003" w:tentative="1">
      <w:start w:val="1"/>
      <w:numFmt w:val="bullet"/>
      <w:lvlText w:val=""/>
      <w:lvlJc w:val="left"/>
      <w:pPr>
        <w:ind w:left="957" w:hanging="420"/>
      </w:pPr>
      <w:rPr>
        <w:rFonts w:ascii="Wingdings" w:hAnsi="Wingdings" w:hint="default"/>
      </w:rPr>
    </w:lvl>
    <w:lvl w:ilvl="2" w:tplc="04090005" w:tentative="1">
      <w:start w:val="1"/>
      <w:numFmt w:val="bullet"/>
      <w:lvlText w:val=""/>
      <w:lvlJc w:val="left"/>
      <w:pPr>
        <w:ind w:left="1377" w:hanging="420"/>
      </w:pPr>
      <w:rPr>
        <w:rFonts w:ascii="Wingdings" w:hAnsi="Wingdings" w:hint="default"/>
      </w:rPr>
    </w:lvl>
    <w:lvl w:ilvl="3" w:tplc="04090001" w:tentative="1">
      <w:start w:val="1"/>
      <w:numFmt w:val="bullet"/>
      <w:lvlText w:val=""/>
      <w:lvlJc w:val="left"/>
      <w:pPr>
        <w:ind w:left="1797" w:hanging="420"/>
      </w:pPr>
      <w:rPr>
        <w:rFonts w:ascii="Wingdings" w:hAnsi="Wingdings" w:hint="default"/>
      </w:rPr>
    </w:lvl>
    <w:lvl w:ilvl="4" w:tplc="04090003" w:tentative="1">
      <w:start w:val="1"/>
      <w:numFmt w:val="bullet"/>
      <w:lvlText w:val=""/>
      <w:lvlJc w:val="left"/>
      <w:pPr>
        <w:ind w:left="2217" w:hanging="420"/>
      </w:pPr>
      <w:rPr>
        <w:rFonts w:ascii="Wingdings" w:hAnsi="Wingdings" w:hint="default"/>
      </w:rPr>
    </w:lvl>
    <w:lvl w:ilvl="5" w:tplc="04090005" w:tentative="1">
      <w:start w:val="1"/>
      <w:numFmt w:val="bullet"/>
      <w:lvlText w:val=""/>
      <w:lvlJc w:val="left"/>
      <w:pPr>
        <w:ind w:left="2637" w:hanging="420"/>
      </w:pPr>
      <w:rPr>
        <w:rFonts w:ascii="Wingdings" w:hAnsi="Wingdings" w:hint="default"/>
      </w:rPr>
    </w:lvl>
    <w:lvl w:ilvl="6" w:tplc="04090001" w:tentative="1">
      <w:start w:val="1"/>
      <w:numFmt w:val="bullet"/>
      <w:lvlText w:val=""/>
      <w:lvlJc w:val="left"/>
      <w:pPr>
        <w:ind w:left="3057" w:hanging="420"/>
      </w:pPr>
      <w:rPr>
        <w:rFonts w:ascii="Wingdings" w:hAnsi="Wingdings" w:hint="default"/>
      </w:rPr>
    </w:lvl>
    <w:lvl w:ilvl="7" w:tplc="04090003" w:tentative="1">
      <w:start w:val="1"/>
      <w:numFmt w:val="bullet"/>
      <w:lvlText w:val=""/>
      <w:lvlJc w:val="left"/>
      <w:pPr>
        <w:ind w:left="3477" w:hanging="420"/>
      </w:pPr>
      <w:rPr>
        <w:rFonts w:ascii="Wingdings" w:hAnsi="Wingdings" w:hint="default"/>
      </w:rPr>
    </w:lvl>
    <w:lvl w:ilvl="8" w:tplc="04090005" w:tentative="1">
      <w:start w:val="1"/>
      <w:numFmt w:val="bullet"/>
      <w:lvlText w:val=""/>
      <w:lvlJc w:val="left"/>
      <w:pPr>
        <w:ind w:left="3897" w:hanging="420"/>
      </w:pPr>
      <w:rPr>
        <w:rFonts w:ascii="Wingdings" w:hAnsi="Wingdings" w:hint="default"/>
      </w:rPr>
    </w:lvl>
  </w:abstractNum>
  <w:abstractNum w:abstractNumId="2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551134A4"/>
    <w:multiLevelType w:val="hybridMultilevel"/>
    <w:tmpl w:val="D8749D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5A16492E"/>
    <w:multiLevelType w:val="hybridMultilevel"/>
    <w:tmpl w:val="A51EE7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DEE4EDB"/>
    <w:multiLevelType w:val="hybridMultilevel"/>
    <w:tmpl w:val="CEF4F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1" w15:restartNumberingAfterBreak="0">
    <w:nsid w:val="63754958"/>
    <w:multiLevelType w:val="hybridMultilevel"/>
    <w:tmpl w:val="F46A2F2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15:restartNumberingAfterBreak="0">
    <w:nsid w:val="66D95226"/>
    <w:multiLevelType w:val="hybridMultilevel"/>
    <w:tmpl w:val="9796F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A772011"/>
    <w:multiLevelType w:val="hybridMultilevel"/>
    <w:tmpl w:val="B9F2F1A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15:restartNumberingAfterBreak="0">
    <w:nsid w:val="73DA33D8"/>
    <w:multiLevelType w:val="multilevel"/>
    <w:tmpl w:val="0786116E"/>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8BB64F5"/>
    <w:multiLevelType w:val="hybridMultilevel"/>
    <w:tmpl w:val="90B295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C6B5716"/>
    <w:multiLevelType w:val="hybridMultilevel"/>
    <w:tmpl w:val="6E72A2A6"/>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D905351"/>
    <w:multiLevelType w:val="hybridMultilevel"/>
    <w:tmpl w:val="BCBAC07A"/>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16cid:durableId="845555527">
    <w:abstractNumId w:val="28"/>
  </w:num>
  <w:num w:numId="2" w16cid:durableId="594361931">
    <w:abstractNumId w:val="19"/>
  </w:num>
  <w:num w:numId="3" w16cid:durableId="270938125">
    <w:abstractNumId w:val="3"/>
  </w:num>
  <w:num w:numId="4" w16cid:durableId="908421221">
    <w:abstractNumId w:val="33"/>
  </w:num>
  <w:num w:numId="5" w16cid:durableId="2055882418">
    <w:abstractNumId w:val="15"/>
  </w:num>
  <w:num w:numId="6" w16cid:durableId="1209564008">
    <w:abstractNumId w:val="11"/>
  </w:num>
  <w:num w:numId="7" w16cid:durableId="192811435">
    <w:abstractNumId w:val="22"/>
  </w:num>
  <w:num w:numId="8" w16cid:durableId="381709278">
    <w:abstractNumId w:val="20"/>
  </w:num>
  <w:num w:numId="9" w16cid:durableId="575865906">
    <w:abstractNumId w:val="30"/>
  </w:num>
  <w:num w:numId="10" w16cid:durableId="426464892">
    <w:abstractNumId w:val="7"/>
  </w:num>
  <w:num w:numId="11" w16cid:durableId="312754569">
    <w:abstractNumId w:val="24"/>
  </w:num>
  <w:num w:numId="12" w16cid:durableId="773400485">
    <w:abstractNumId w:val="17"/>
  </w:num>
  <w:num w:numId="13" w16cid:durableId="1171678577">
    <w:abstractNumId w:val="16"/>
  </w:num>
  <w:num w:numId="14" w16cid:durableId="1446652490">
    <w:abstractNumId w:val="5"/>
  </w:num>
  <w:num w:numId="15" w16cid:durableId="180246446">
    <w:abstractNumId w:val="18"/>
  </w:num>
  <w:num w:numId="16" w16cid:durableId="221794161">
    <w:abstractNumId w:val="0"/>
  </w:num>
  <w:num w:numId="17" w16cid:durableId="1349408517">
    <w:abstractNumId w:val="29"/>
  </w:num>
  <w:num w:numId="18" w16cid:durableId="512956538">
    <w:abstractNumId w:val="6"/>
  </w:num>
  <w:num w:numId="19" w16cid:durableId="660157635">
    <w:abstractNumId w:val="12"/>
  </w:num>
  <w:num w:numId="20" w16cid:durableId="1843201809">
    <w:abstractNumId w:val="4"/>
  </w:num>
  <w:num w:numId="21" w16cid:durableId="944266039">
    <w:abstractNumId w:val="10"/>
  </w:num>
  <w:num w:numId="22" w16cid:durableId="2116709638">
    <w:abstractNumId w:val="5"/>
  </w:num>
  <w:num w:numId="23" w16cid:durableId="793599344">
    <w:abstractNumId w:val="5"/>
  </w:num>
  <w:num w:numId="24" w16cid:durableId="901524272">
    <w:abstractNumId w:val="5"/>
  </w:num>
  <w:num w:numId="25" w16cid:durableId="194121161">
    <w:abstractNumId w:val="5"/>
  </w:num>
  <w:num w:numId="26" w16cid:durableId="434833710">
    <w:abstractNumId w:val="5"/>
  </w:num>
  <w:num w:numId="27" w16cid:durableId="1460415136">
    <w:abstractNumId w:val="5"/>
  </w:num>
  <w:num w:numId="28" w16cid:durableId="1439838362">
    <w:abstractNumId w:val="14"/>
  </w:num>
  <w:num w:numId="29" w16cid:durableId="1536306858">
    <w:abstractNumId w:val="5"/>
  </w:num>
  <w:num w:numId="30" w16cid:durableId="1907492137">
    <w:abstractNumId w:val="2"/>
  </w:num>
  <w:num w:numId="31" w16cid:durableId="156772888">
    <w:abstractNumId w:val="5"/>
  </w:num>
  <w:num w:numId="32" w16cid:durableId="627512380">
    <w:abstractNumId w:val="5"/>
  </w:num>
  <w:num w:numId="33" w16cid:durableId="1879122671">
    <w:abstractNumId w:val="35"/>
  </w:num>
  <w:num w:numId="34" w16cid:durableId="1653364102">
    <w:abstractNumId w:val="38"/>
  </w:num>
  <w:num w:numId="35" w16cid:durableId="843202998">
    <w:abstractNumId w:val="37"/>
  </w:num>
  <w:num w:numId="36" w16cid:durableId="1251160536">
    <w:abstractNumId w:val="32"/>
  </w:num>
  <w:num w:numId="37" w16cid:durableId="280649043">
    <w:abstractNumId w:val="37"/>
  </w:num>
  <w:num w:numId="38" w16cid:durableId="1323046017">
    <w:abstractNumId w:val="38"/>
  </w:num>
  <w:num w:numId="39" w16cid:durableId="588386085">
    <w:abstractNumId w:val="26"/>
  </w:num>
  <w:num w:numId="40" w16cid:durableId="1379087696">
    <w:abstractNumId w:val="8"/>
  </w:num>
  <w:num w:numId="41" w16cid:durableId="259946113">
    <w:abstractNumId w:val="27"/>
  </w:num>
  <w:num w:numId="42" w16cid:durableId="1820881825">
    <w:abstractNumId w:val="23"/>
  </w:num>
  <w:num w:numId="43" w16cid:durableId="1387602152">
    <w:abstractNumId w:val="25"/>
  </w:num>
  <w:num w:numId="44" w16cid:durableId="1422993168">
    <w:abstractNumId w:val="1"/>
  </w:num>
  <w:num w:numId="45" w16cid:durableId="2121947877">
    <w:abstractNumId w:val="34"/>
  </w:num>
  <w:num w:numId="46" w16cid:durableId="599920665">
    <w:abstractNumId w:val="21"/>
  </w:num>
  <w:num w:numId="47" w16cid:durableId="1571305271">
    <w:abstractNumId w:val="13"/>
  </w:num>
  <w:num w:numId="48" w16cid:durableId="194197935">
    <w:abstractNumId w:val="31"/>
  </w:num>
  <w:num w:numId="49" w16cid:durableId="1046493041">
    <w:abstractNumId w:val="9"/>
  </w:num>
  <w:num w:numId="50" w16cid:durableId="706216927">
    <w:abstractNumId w:val="36"/>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ALA Meetings">
    <w15:presenceInfo w15:providerId="AD" w15:userId="S::plenarymeetings@iala-aism.org::b007cff5-de4a-4a9f-8834-5934bf9ca64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90"/>
  <w:displayBackgroundShape/>
  <w:activeWritingStyle w:appName="MSWord" w:lang="de-DE" w:vendorID="64" w:dllVersion="6" w:nlCheck="1" w:checkStyle="0"/>
  <w:activeWritingStyle w:appName="MSWord" w:lang="en-GB" w:vendorID="64" w:dllVersion="6" w:nlCheck="1" w:checkStyle="1"/>
  <w:activeWritingStyle w:appName="MSWord" w:lang="fr-CH" w:vendorID="64" w:dllVersion="6" w:nlCheck="1" w:checkStyle="0"/>
  <w:activeWritingStyle w:appName="MSWord" w:lang="en-CA" w:vendorID="64" w:dllVersion="6" w:nlCheck="1" w:checkStyle="1"/>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da-DK" w:vendorID="64" w:dllVersion="0" w:nlCheck="1" w:checkStyle="0"/>
  <w:activeWritingStyle w:appName="MSWord" w:lang="fr-CH" w:vendorID="64" w:dllVersion="0" w:nlCheck="1" w:checkStyle="0"/>
  <w:activeWritingStyle w:appName="MSWord" w:lang="de-DE" w:vendorID="64" w:dllVersion="0" w:nlCheck="1" w:checkStyle="0"/>
  <w:activeWritingStyle w:appName="MSWord" w:lang="nl-NL" w:vendorID="64" w:dllVersion="0" w:nlCheck="1" w:checkStyle="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C2sDQ1NDc1MzIyNrZQ0lEKTi0uzszPAykwrAUAJy8N/SwAAAA="/>
  </w:docVars>
  <w:rsids>
    <w:rsidRoot w:val="00FE5674"/>
    <w:rsid w:val="000005D3"/>
    <w:rsid w:val="0000219D"/>
    <w:rsid w:val="000049D8"/>
    <w:rsid w:val="00004D0D"/>
    <w:rsid w:val="00032301"/>
    <w:rsid w:val="00036B9E"/>
    <w:rsid w:val="00037DF4"/>
    <w:rsid w:val="0004700E"/>
    <w:rsid w:val="00047315"/>
    <w:rsid w:val="00054763"/>
    <w:rsid w:val="00062A4E"/>
    <w:rsid w:val="00070C13"/>
    <w:rsid w:val="000715C9"/>
    <w:rsid w:val="000730BC"/>
    <w:rsid w:val="000752F5"/>
    <w:rsid w:val="000800D4"/>
    <w:rsid w:val="00084F33"/>
    <w:rsid w:val="000904DC"/>
    <w:rsid w:val="00092DF3"/>
    <w:rsid w:val="00093C8F"/>
    <w:rsid w:val="00093E65"/>
    <w:rsid w:val="000A1C2F"/>
    <w:rsid w:val="000A77A7"/>
    <w:rsid w:val="000B00FB"/>
    <w:rsid w:val="000B1707"/>
    <w:rsid w:val="000C1B3E"/>
    <w:rsid w:val="000C390D"/>
    <w:rsid w:val="000C7872"/>
    <w:rsid w:val="000E1B5F"/>
    <w:rsid w:val="000F4D52"/>
    <w:rsid w:val="000F70F7"/>
    <w:rsid w:val="00103C98"/>
    <w:rsid w:val="00107F61"/>
    <w:rsid w:val="00110AE7"/>
    <w:rsid w:val="00137A73"/>
    <w:rsid w:val="00152F4E"/>
    <w:rsid w:val="00154D83"/>
    <w:rsid w:val="00170285"/>
    <w:rsid w:val="0017498A"/>
    <w:rsid w:val="00177F4D"/>
    <w:rsid w:val="00180DDA"/>
    <w:rsid w:val="001922CE"/>
    <w:rsid w:val="001A4356"/>
    <w:rsid w:val="001A664E"/>
    <w:rsid w:val="001B2A2D"/>
    <w:rsid w:val="001B3721"/>
    <w:rsid w:val="001B737D"/>
    <w:rsid w:val="001C44A3"/>
    <w:rsid w:val="001C5865"/>
    <w:rsid w:val="001E0E15"/>
    <w:rsid w:val="001F528A"/>
    <w:rsid w:val="001F704E"/>
    <w:rsid w:val="00201722"/>
    <w:rsid w:val="00210FDE"/>
    <w:rsid w:val="00211E2C"/>
    <w:rsid w:val="002125B0"/>
    <w:rsid w:val="0021617F"/>
    <w:rsid w:val="00235B69"/>
    <w:rsid w:val="00243228"/>
    <w:rsid w:val="00247A06"/>
    <w:rsid w:val="00251483"/>
    <w:rsid w:val="00255CAA"/>
    <w:rsid w:val="00260A2D"/>
    <w:rsid w:val="00263248"/>
    <w:rsid w:val="00264305"/>
    <w:rsid w:val="002712F2"/>
    <w:rsid w:val="002917F6"/>
    <w:rsid w:val="00294442"/>
    <w:rsid w:val="0029679C"/>
    <w:rsid w:val="002A0346"/>
    <w:rsid w:val="002A4487"/>
    <w:rsid w:val="002A65F1"/>
    <w:rsid w:val="002A7EF8"/>
    <w:rsid w:val="002B49E9"/>
    <w:rsid w:val="002C632E"/>
    <w:rsid w:val="002D3E8B"/>
    <w:rsid w:val="002D4575"/>
    <w:rsid w:val="002D5C0C"/>
    <w:rsid w:val="002E03D1"/>
    <w:rsid w:val="002E6B74"/>
    <w:rsid w:val="002E6FCA"/>
    <w:rsid w:val="002E7740"/>
    <w:rsid w:val="002F164D"/>
    <w:rsid w:val="002F3BF6"/>
    <w:rsid w:val="002F4133"/>
    <w:rsid w:val="00302B69"/>
    <w:rsid w:val="00307FC9"/>
    <w:rsid w:val="00311EC3"/>
    <w:rsid w:val="00327301"/>
    <w:rsid w:val="00343F4C"/>
    <w:rsid w:val="00347671"/>
    <w:rsid w:val="00356CD0"/>
    <w:rsid w:val="00362CD9"/>
    <w:rsid w:val="00364C58"/>
    <w:rsid w:val="003761CA"/>
    <w:rsid w:val="00380DAF"/>
    <w:rsid w:val="00381772"/>
    <w:rsid w:val="0038611C"/>
    <w:rsid w:val="00392E07"/>
    <w:rsid w:val="00395336"/>
    <w:rsid w:val="003972CE"/>
    <w:rsid w:val="003A3482"/>
    <w:rsid w:val="003A4E95"/>
    <w:rsid w:val="003A61D4"/>
    <w:rsid w:val="003B28F5"/>
    <w:rsid w:val="003B33BB"/>
    <w:rsid w:val="003B63CB"/>
    <w:rsid w:val="003B6EF3"/>
    <w:rsid w:val="003B7B7D"/>
    <w:rsid w:val="003C3F02"/>
    <w:rsid w:val="003C54CB"/>
    <w:rsid w:val="003C7A2A"/>
    <w:rsid w:val="003D2DC1"/>
    <w:rsid w:val="003D3EC5"/>
    <w:rsid w:val="003D69D0"/>
    <w:rsid w:val="003E6583"/>
    <w:rsid w:val="003F2918"/>
    <w:rsid w:val="003F3E00"/>
    <w:rsid w:val="003F430E"/>
    <w:rsid w:val="00400C64"/>
    <w:rsid w:val="00401227"/>
    <w:rsid w:val="00407688"/>
    <w:rsid w:val="0041088C"/>
    <w:rsid w:val="00417AD5"/>
    <w:rsid w:val="00420A38"/>
    <w:rsid w:val="00421CAF"/>
    <w:rsid w:val="00423C27"/>
    <w:rsid w:val="004248D0"/>
    <w:rsid w:val="00431B19"/>
    <w:rsid w:val="00434717"/>
    <w:rsid w:val="0044054E"/>
    <w:rsid w:val="00440754"/>
    <w:rsid w:val="00441BA5"/>
    <w:rsid w:val="004661AD"/>
    <w:rsid w:val="00476A3D"/>
    <w:rsid w:val="00480C49"/>
    <w:rsid w:val="00484701"/>
    <w:rsid w:val="00485556"/>
    <w:rsid w:val="00493978"/>
    <w:rsid w:val="00496408"/>
    <w:rsid w:val="004B27BB"/>
    <w:rsid w:val="004C28A8"/>
    <w:rsid w:val="004D1D85"/>
    <w:rsid w:val="004D3C3A"/>
    <w:rsid w:val="004D6B41"/>
    <w:rsid w:val="004E1CD1"/>
    <w:rsid w:val="004E4A70"/>
    <w:rsid w:val="004F0C40"/>
    <w:rsid w:val="004F5E28"/>
    <w:rsid w:val="00502E73"/>
    <w:rsid w:val="005107EB"/>
    <w:rsid w:val="0051142F"/>
    <w:rsid w:val="00521345"/>
    <w:rsid w:val="00526DF0"/>
    <w:rsid w:val="00526EEC"/>
    <w:rsid w:val="0053042B"/>
    <w:rsid w:val="00531EFE"/>
    <w:rsid w:val="00541115"/>
    <w:rsid w:val="00545CC4"/>
    <w:rsid w:val="00551FFF"/>
    <w:rsid w:val="005607A2"/>
    <w:rsid w:val="0057198B"/>
    <w:rsid w:val="00573CFE"/>
    <w:rsid w:val="0058365C"/>
    <w:rsid w:val="005969F2"/>
    <w:rsid w:val="00597FAE"/>
    <w:rsid w:val="005A16CA"/>
    <w:rsid w:val="005A713A"/>
    <w:rsid w:val="005B32A3"/>
    <w:rsid w:val="005B391F"/>
    <w:rsid w:val="005C0D44"/>
    <w:rsid w:val="005C162F"/>
    <w:rsid w:val="005C566C"/>
    <w:rsid w:val="005C7E69"/>
    <w:rsid w:val="005D2F8F"/>
    <w:rsid w:val="005E262D"/>
    <w:rsid w:val="005E2A98"/>
    <w:rsid w:val="005F23D3"/>
    <w:rsid w:val="005F3E09"/>
    <w:rsid w:val="005F7E20"/>
    <w:rsid w:val="006011CA"/>
    <w:rsid w:val="00605E43"/>
    <w:rsid w:val="006153BB"/>
    <w:rsid w:val="00630EFE"/>
    <w:rsid w:val="00640A24"/>
    <w:rsid w:val="006453E2"/>
    <w:rsid w:val="00664A1A"/>
    <w:rsid w:val="006652C3"/>
    <w:rsid w:val="006878BF"/>
    <w:rsid w:val="00690B53"/>
    <w:rsid w:val="0069154B"/>
    <w:rsid w:val="00691FD0"/>
    <w:rsid w:val="00692148"/>
    <w:rsid w:val="00693558"/>
    <w:rsid w:val="00694217"/>
    <w:rsid w:val="006A10AE"/>
    <w:rsid w:val="006A19A0"/>
    <w:rsid w:val="006A1A1E"/>
    <w:rsid w:val="006A5998"/>
    <w:rsid w:val="006A78D5"/>
    <w:rsid w:val="006C5948"/>
    <w:rsid w:val="006F0521"/>
    <w:rsid w:val="006F2A74"/>
    <w:rsid w:val="006F7B0F"/>
    <w:rsid w:val="00710CEE"/>
    <w:rsid w:val="007118F5"/>
    <w:rsid w:val="00712AA4"/>
    <w:rsid w:val="007146C4"/>
    <w:rsid w:val="00717A6A"/>
    <w:rsid w:val="00721AA1"/>
    <w:rsid w:val="00724B67"/>
    <w:rsid w:val="007337DD"/>
    <w:rsid w:val="00741B19"/>
    <w:rsid w:val="00751C1D"/>
    <w:rsid w:val="007547F8"/>
    <w:rsid w:val="0076287B"/>
    <w:rsid w:val="00762ADD"/>
    <w:rsid w:val="00765193"/>
    <w:rsid w:val="00765622"/>
    <w:rsid w:val="00770B6C"/>
    <w:rsid w:val="0077644F"/>
    <w:rsid w:val="00777B97"/>
    <w:rsid w:val="00782B6C"/>
    <w:rsid w:val="00782D7F"/>
    <w:rsid w:val="00783FEA"/>
    <w:rsid w:val="007A395D"/>
    <w:rsid w:val="007A45C4"/>
    <w:rsid w:val="007A723A"/>
    <w:rsid w:val="007B1880"/>
    <w:rsid w:val="007B50CE"/>
    <w:rsid w:val="007C346C"/>
    <w:rsid w:val="007C3820"/>
    <w:rsid w:val="007F3794"/>
    <w:rsid w:val="007F74C1"/>
    <w:rsid w:val="007F7EC8"/>
    <w:rsid w:val="0080294B"/>
    <w:rsid w:val="008058CB"/>
    <w:rsid w:val="00813860"/>
    <w:rsid w:val="00814786"/>
    <w:rsid w:val="00816F0E"/>
    <w:rsid w:val="008179D8"/>
    <w:rsid w:val="00821222"/>
    <w:rsid w:val="0082480E"/>
    <w:rsid w:val="00830DE6"/>
    <w:rsid w:val="00837D0F"/>
    <w:rsid w:val="00850293"/>
    <w:rsid w:val="00851373"/>
    <w:rsid w:val="00851BA6"/>
    <w:rsid w:val="0085654D"/>
    <w:rsid w:val="008565D7"/>
    <w:rsid w:val="00857F73"/>
    <w:rsid w:val="00861160"/>
    <w:rsid w:val="008611A5"/>
    <w:rsid w:val="0086654F"/>
    <w:rsid w:val="00880043"/>
    <w:rsid w:val="00881729"/>
    <w:rsid w:val="0088553C"/>
    <w:rsid w:val="00890C0A"/>
    <w:rsid w:val="00896BB3"/>
    <w:rsid w:val="008A356F"/>
    <w:rsid w:val="008A4653"/>
    <w:rsid w:val="008A4717"/>
    <w:rsid w:val="008A50CC"/>
    <w:rsid w:val="008B0F47"/>
    <w:rsid w:val="008B4798"/>
    <w:rsid w:val="008B71A4"/>
    <w:rsid w:val="008C31D4"/>
    <w:rsid w:val="008D1694"/>
    <w:rsid w:val="008D79CB"/>
    <w:rsid w:val="008F07BC"/>
    <w:rsid w:val="009019DB"/>
    <w:rsid w:val="00906BC1"/>
    <w:rsid w:val="00913C28"/>
    <w:rsid w:val="0092692B"/>
    <w:rsid w:val="00927B22"/>
    <w:rsid w:val="00943E9C"/>
    <w:rsid w:val="00953F4D"/>
    <w:rsid w:val="00955310"/>
    <w:rsid w:val="00960BB8"/>
    <w:rsid w:val="00960F8A"/>
    <w:rsid w:val="00964F5C"/>
    <w:rsid w:val="009725AA"/>
    <w:rsid w:val="00976184"/>
    <w:rsid w:val="009831C0"/>
    <w:rsid w:val="00984625"/>
    <w:rsid w:val="0099161D"/>
    <w:rsid w:val="009A3528"/>
    <w:rsid w:val="009B5460"/>
    <w:rsid w:val="009B5E24"/>
    <w:rsid w:val="009B5EF5"/>
    <w:rsid w:val="009C1118"/>
    <w:rsid w:val="009C7157"/>
    <w:rsid w:val="009E498A"/>
    <w:rsid w:val="00A02764"/>
    <w:rsid w:val="00A0389B"/>
    <w:rsid w:val="00A133E7"/>
    <w:rsid w:val="00A15E24"/>
    <w:rsid w:val="00A16A9E"/>
    <w:rsid w:val="00A30E61"/>
    <w:rsid w:val="00A33AE9"/>
    <w:rsid w:val="00A34B6F"/>
    <w:rsid w:val="00A446C9"/>
    <w:rsid w:val="00A44CC4"/>
    <w:rsid w:val="00A52386"/>
    <w:rsid w:val="00A5265A"/>
    <w:rsid w:val="00A60D27"/>
    <w:rsid w:val="00A635D6"/>
    <w:rsid w:val="00A72837"/>
    <w:rsid w:val="00A8553A"/>
    <w:rsid w:val="00A93AED"/>
    <w:rsid w:val="00AA5F67"/>
    <w:rsid w:val="00AA62F1"/>
    <w:rsid w:val="00AC0CA0"/>
    <w:rsid w:val="00AC5483"/>
    <w:rsid w:val="00AD46C3"/>
    <w:rsid w:val="00AE1319"/>
    <w:rsid w:val="00AE34BB"/>
    <w:rsid w:val="00AE4B71"/>
    <w:rsid w:val="00AE4FC8"/>
    <w:rsid w:val="00AF277A"/>
    <w:rsid w:val="00B04683"/>
    <w:rsid w:val="00B14187"/>
    <w:rsid w:val="00B226F2"/>
    <w:rsid w:val="00B274DF"/>
    <w:rsid w:val="00B333A0"/>
    <w:rsid w:val="00B3431F"/>
    <w:rsid w:val="00B37E69"/>
    <w:rsid w:val="00B415FF"/>
    <w:rsid w:val="00B41ED5"/>
    <w:rsid w:val="00B42037"/>
    <w:rsid w:val="00B47187"/>
    <w:rsid w:val="00B53A1B"/>
    <w:rsid w:val="00B56B31"/>
    <w:rsid w:val="00B56BDF"/>
    <w:rsid w:val="00B62A57"/>
    <w:rsid w:val="00B65812"/>
    <w:rsid w:val="00B77ACE"/>
    <w:rsid w:val="00B8034B"/>
    <w:rsid w:val="00B805FE"/>
    <w:rsid w:val="00B85CD6"/>
    <w:rsid w:val="00B90A27"/>
    <w:rsid w:val="00B90C58"/>
    <w:rsid w:val="00B9554D"/>
    <w:rsid w:val="00B96497"/>
    <w:rsid w:val="00BA0199"/>
    <w:rsid w:val="00BA5560"/>
    <w:rsid w:val="00BA7D92"/>
    <w:rsid w:val="00BB2B9F"/>
    <w:rsid w:val="00BB7D9E"/>
    <w:rsid w:val="00BC2334"/>
    <w:rsid w:val="00BD3CB8"/>
    <w:rsid w:val="00BD4E6F"/>
    <w:rsid w:val="00BE5BFE"/>
    <w:rsid w:val="00BF32F0"/>
    <w:rsid w:val="00BF353E"/>
    <w:rsid w:val="00BF4236"/>
    <w:rsid w:val="00BF4DCE"/>
    <w:rsid w:val="00C03268"/>
    <w:rsid w:val="00C05CE5"/>
    <w:rsid w:val="00C0600A"/>
    <w:rsid w:val="00C21722"/>
    <w:rsid w:val="00C23F08"/>
    <w:rsid w:val="00C27135"/>
    <w:rsid w:val="00C30053"/>
    <w:rsid w:val="00C52FAC"/>
    <w:rsid w:val="00C546F5"/>
    <w:rsid w:val="00C6171E"/>
    <w:rsid w:val="00C820CF"/>
    <w:rsid w:val="00C9223D"/>
    <w:rsid w:val="00CA6F2C"/>
    <w:rsid w:val="00CE63B2"/>
    <w:rsid w:val="00CF1871"/>
    <w:rsid w:val="00CF4886"/>
    <w:rsid w:val="00CF504D"/>
    <w:rsid w:val="00D019CE"/>
    <w:rsid w:val="00D02709"/>
    <w:rsid w:val="00D102D6"/>
    <w:rsid w:val="00D1133E"/>
    <w:rsid w:val="00D17A34"/>
    <w:rsid w:val="00D24B94"/>
    <w:rsid w:val="00D25222"/>
    <w:rsid w:val="00D26628"/>
    <w:rsid w:val="00D332B3"/>
    <w:rsid w:val="00D46213"/>
    <w:rsid w:val="00D55207"/>
    <w:rsid w:val="00D6023F"/>
    <w:rsid w:val="00D65064"/>
    <w:rsid w:val="00D70AA4"/>
    <w:rsid w:val="00D81801"/>
    <w:rsid w:val="00D81F4B"/>
    <w:rsid w:val="00D81FC1"/>
    <w:rsid w:val="00D83E0D"/>
    <w:rsid w:val="00D91744"/>
    <w:rsid w:val="00D91A16"/>
    <w:rsid w:val="00D92B45"/>
    <w:rsid w:val="00D95962"/>
    <w:rsid w:val="00DA0E08"/>
    <w:rsid w:val="00DA19DD"/>
    <w:rsid w:val="00DA3F35"/>
    <w:rsid w:val="00DB2DD9"/>
    <w:rsid w:val="00DB483C"/>
    <w:rsid w:val="00DC314F"/>
    <w:rsid w:val="00DC389B"/>
    <w:rsid w:val="00DC46DF"/>
    <w:rsid w:val="00DE2FEE"/>
    <w:rsid w:val="00DE731C"/>
    <w:rsid w:val="00DE74EA"/>
    <w:rsid w:val="00DF1227"/>
    <w:rsid w:val="00DF188A"/>
    <w:rsid w:val="00E003AE"/>
    <w:rsid w:val="00E00BE9"/>
    <w:rsid w:val="00E013B5"/>
    <w:rsid w:val="00E07F21"/>
    <w:rsid w:val="00E22A11"/>
    <w:rsid w:val="00E26B39"/>
    <w:rsid w:val="00E31E5C"/>
    <w:rsid w:val="00E34A10"/>
    <w:rsid w:val="00E44DD2"/>
    <w:rsid w:val="00E558C3"/>
    <w:rsid w:val="00E55927"/>
    <w:rsid w:val="00E60984"/>
    <w:rsid w:val="00E638AB"/>
    <w:rsid w:val="00E912A6"/>
    <w:rsid w:val="00E95724"/>
    <w:rsid w:val="00EA0480"/>
    <w:rsid w:val="00EA4844"/>
    <w:rsid w:val="00EA4D9C"/>
    <w:rsid w:val="00EA5A97"/>
    <w:rsid w:val="00EB75EE"/>
    <w:rsid w:val="00EB7D7A"/>
    <w:rsid w:val="00EE4C1D"/>
    <w:rsid w:val="00EE5FDF"/>
    <w:rsid w:val="00EF3685"/>
    <w:rsid w:val="00F04350"/>
    <w:rsid w:val="00F10810"/>
    <w:rsid w:val="00F133DB"/>
    <w:rsid w:val="00F159EB"/>
    <w:rsid w:val="00F22203"/>
    <w:rsid w:val="00F25BF4"/>
    <w:rsid w:val="00F267DB"/>
    <w:rsid w:val="00F46F6F"/>
    <w:rsid w:val="00F60608"/>
    <w:rsid w:val="00F62217"/>
    <w:rsid w:val="00F65AED"/>
    <w:rsid w:val="00F724DF"/>
    <w:rsid w:val="00F76C6B"/>
    <w:rsid w:val="00F77CCD"/>
    <w:rsid w:val="00F80C2C"/>
    <w:rsid w:val="00F838F2"/>
    <w:rsid w:val="00FA351C"/>
    <w:rsid w:val="00FB17A9"/>
    <w:rsid w:val="00FB3327"/>
    <w:rsid w:val="00FB440E"/>
    <w:rsid w:val="00FB527C"/>
    <w:rsid w:val="00FB6F75"/>
    <w:rsid w:val="00FC0EB3"/>
    <w:rsid w:val="00FC294F"/>
    <w:rsid w:val="00FC29E4"/>
    <w:rsid w:val="00FD1FE6"/>
    <w:rsid w:val="00FD675E"/>
    <w:rsid w:val="00FD7737"/>
    <w:rsid w:val="00FE5008"/>
    <w:rsid w:val="00FE5674"/>
    <w:rsid w:val="00FE71DC"/>
    <w:rsid w:val="00FF25B1"/>
    <w:rsid w:val="00FF535A"/>
    <w:rsid w:val="00FF5FAF"/>
    <w:rsid w:val="00FF63C6"/>
    <w:rsid w:val="00FF726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D5E3E991-30F8-4904-BCAD-515983A9F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C390D"/>
    <w:pPr>
      <w:keepNext/>
      <w:numPr>
        <w:numId w:val="33"/>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C390D"/>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BodyText3">
    <w:name w:val="Body Text 3"/>
    <w:basedOn w:val="Normal"/>
    <w:link w:val="BodyText3Char"/>
    <w:unhideWhenUsed/>
    <w:rsid w:val="007F74C1"/>
    <w:pPr>
      <w:spacing w:after="120"/>
    </w:pPr>
    <w:rPr>
      <w:sz w:val="16"/>
      <w:szCs w:val="16"/>
    </w:rPr>
  </w:style>
  <w:style w:type="character" w:customStyle="1" w:styleId="BodyText3Char">
    <w:name w:val="Body Text 3 Char"/>
    <w:basedOn w:val="DefaultParagraphFont"/>
    <w:link w:val="BodyText3"/>
    <w:rsid w:val="007F74C1"/>
    <w:rPr>
      <w:rFonts w:ascii="Arial" w:hAnsi="Arial" w:cs="Calibri"/>
      <w:sz w:val="16"/>
      <w:szCs w:val="16"/>
    </w:rPr>
  </w:style>
  <w:style w:type="paragraph" w:styleId="NoSpacing">
    <w:name w:val="No Spacing"/>
    <w:uiPriority w:val="1"/>
    <w:qFormat/>
    <w:rsid w:val="007F74C1"/>
    <w:pPr>
      <w:widowControl w:val="0"/>
    </w:pPr>
    <w:rPr>
      <w:rFonts w:ascii="Times New Roman" w:eastAsia="Times New Roman" w:hAnsi="Times New Roman"/>
      <w:snapToGrid w:val="0"/>
      <w:sz w:val="24"/>
      <w:lang w:eastAsia="en-US"/>
    </w:rPr>
  </w:style>
  <w:style w:type="paragraph" w:styleId="TOCHeading">
    <w:name w:val="TOC Heading"/>
    <w:basedOn w:val="Heading1"/>
    <w:next w:val="Normal"/>
    <w:uiPriority w:val="39"/>
    <w:semiHidden/>
    <w:unhideWhenUsed/>
    <w:qFormat/>
    <w:rsid w:val="007C3820"/>
    <w:pPr>
      <w:keepLines/>
      <w:numPr>
        <w:numId w:val="0"/>
      </w:numPr>
      <w:spacing w:after="0"/>
      <w:outlineLvl w:val="9"/>
    </w:pPr>
    <w:rPr>
      <w:rFonts w:asciiTheme="majorHAnsi" w:eastAsiaTheme="majorEastAsia" w:hAnsiTheme="majorHAnsi" w:cstheme="majorBidi"/>
      <w:b w:val="0"/>
      <w:caps w:val="0"/>
      <w:color w:val="365F91" w:themeColor="accent1" w:themeShade="BF"/>
      <w:kern w:val="0"/>
      <w:sz w:val="32"/>
      <w:szCs w:val="32"/>
      <w:lang w:eastAsia="en-GB"/>
    </w:rPr>
  </w:style>
  <w:style w:type="table" w:styleId="GridTable4-Accent1">
    <w:name w:val="Grid Table 4 Accent 1"/>
    <w:basedOn w:val="TableNormal"/>
    <w:uiPriority w:val="49"/>
    <w:rsid w:val="00CF504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2">
    <w:name w:val="Table 2"/>
    <w:basedOn w:val="TableNormal"/>
    <w:uiPriority w:val="99"/>
    <w:qFormat/>
    <w:rsid w:val="00FA351C"/>
    <w:pPr>
      <w:spacing w:before="60" w:after="60"/>
    </w:pPr>
    <w:rPr>
      <w:rFonts w:eastAsia="Times New Roman"/>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table" w:styleId="TableGridLight">
    <w:name w:val="Grid Table Light"/>
    <w:basedOn w:val="TableNormal"/>
    <w:uiPriority w:val="40"/>
    <w:rsid w:val="00FF726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Strong">
    <w:name w:val="Strong"/>
    <w:basedOn w:val="DefaultParagraphFont"/>
    <w:uiPriority w:val="22"/>
    <w:qFormat/>
    <w:rsid w:val="00EA0480"/>
    <w:rPr>
      <w:rFonts w:ascii="Arial" w:hAnsi="Arial" w:cs="Arial" w:hint="default"/>
      <w:b/>
      <w:bCs/>
    </w:rPr>
  </w:style>
  <w:style w:type="paragraph" w:styleId="Revision">
    <w:name w:val="Revision"/>
    <w:hidden/>
    <w:uiPriority w:val="99"/>
    <w:semiHidden/>
    <w:rsid w:val="00DE731C"/>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747501">
      <w:bodyDiv w:val="1"/>
      <w:marLeft w:val="0"/>
      <w:marRight w:val="0"/>
      <w:marTop w:val="0"/>
      <w:marBottom w:val="0"/>
      <w:divBdr>
        <w:top w:val="none" w:sz="0" w:space="0" w:color="auto"/>
        <w:left w:val="none" w:sz="0" w:space="0" w:color="auto"/>
        <w:bottom w:val="none" w:sz="0" w:space="0" w:color="auto"/>
        <w:right w:val="none" w:sz="0" w:space="0" w:color="auto"/>
      </w:divBdr>
    </w:div>
    <w:div w:id="639773163">
      <w:bodyDiv w:val="1"/>
      <w:marLeft w:val="0"/>
      <w:marRight w:val="0"/>
      <w:marTop w:val="0"/>
      <w:marBottom w:val="0"/>
      <w:divBdr>
        <w:top w:val="none" w:sz="0" w:space="0" w:color="auto"/>
        <w:left w:val="none" w:sz="0" w:space="0" w:color="auto"/>
        <w:bottom w:val="none" w:sz="0" w:space="0" w:color="auto"/>
        <w:right w:val="none" w:sz="0" w:space="0" w:color="auto"/>
      </w:divBdr>
    </w:div>
    <w:div w:id="934897252">
      <w:bodyDiv w:val="1"/>
      <w:marLeft w:val="0"/>
      <w:marRight w:val="0"/>
      <w:marTop w:val="0"/>
      <w:marBottom w:val="0"/>
      <w:divBdr>
        <w:top w:val="none" w:sz="0" w:space="0" w:color="auto"/>
        <w:left w:val="none" w:sz="0" w:space="0" w:color="auto"/>
        <w:bottom w:val="none" w:sz="0" w:space="0" w:color="auto"/>
        <w:right w:val="none" w:sz="0" w:space="0" w:color="auto"/>
      </w:divBdr>
    </w:div>
    <w:div w:id="137241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FFA0B-CC01-489C-99BD-A37CF17DA117}"/>
</file>

<file path=customXml/itemProps2.xml><?xml version="1.0" encoding="utf-8"?>
<ds:datastoreItem xmlns:ds="http://schemas.openxmlformats.org/officeDocument/2006/customXml" ds:itemID="{474B33AB-26DD-4D11-8336-3DB832981605}">
  <ds:schemaRefs>
    <ds:schemaRef ds:uri="41172e3c-08b9-44d7-93b8-3579d00d95b4"/>
    <ds:schemaRef ds:uri="http://purl.org/dc/terms/"/>
    <ds:schemaRef ds:uri="74f5b24b-a231-4fea-b23d-ccd5d7a9b699"/>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AC47B94C-CE97-4FC2-BE7C-156EEF9F50EE}">
  <ds:schemaRefs>
    <ds:schemaRef ds:uri="http://schemas.microsoft.com/sharepoint/v3/contenttype/forms"/>
  </ds:schemaRefs>
</ds:datastoreItem>
</file>

<file path=customXml/itemProps4.xml><?xml version="1.0" encoding="utf-8"?>
<ds:datastoreItem xmlns:ds="http://schemas.openxmlformats.org/officeDocument/2006/customXml" ds:itemID="{D0A4D92A-EAF4-43F6-92BB-9BB8962AF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30</Pages>
  <Words>5926</Words>
  <Characters>33779</Characters>
  <Application>Microsoft Office Word</Application>
  <DocSecurity>0</DocSecurity>
  <Lines>281</Lines>
  <Paragraphs>79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39626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Stefan Pielmeier</cp:lastModifiedBy>
  <cp:revision>18</cp:revision>
  <dcterms:created xsi:type="dcterms:W3CDTF">2022-09-29T06:03:00Z</dcterms:created>
  <dcterms:modified xsi:type="dcterms:W3CDTF">2022-09-29T08:55:00Z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0x010100447F500A8C7049409BAD3A6A8FBEED37</vt:lpwstr>
  </property>
  <property fmtid="{D5CDD505-2E9C-101B-9397-08002B2CF9AE}" pid="3" name="Order">
    <vt:r8>8832300</vt:r8>
  </property>
</Properties>
</file>